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7FF6E" w14:textId="77777777" w:rsidR="00914E9D" w:rsidRPr="00353F07" w:rsidRDefault="00914E9D" w:rsidP="0025778B">
      <w:pPr>
        <w:jc w:val="center"/>
        <w:rPr>
          <w:rFonts w:ascii="Tahoma" w:hAnsi="Tahoma" w:cs="Tahoma"/>
          <w:b/>
          <w:color w:val="1F497D" w:themeColor="text2"/>
        </w:rPr>
      </w:pPr>
      <w:bookmarkStart w:id="0" w:name="_GoBack"/>
      <w:bookmarkEnd w:id="0"/>
    </w:p>
    <w:p w14:paraId="0A9EFF53" w14:textId="77777777" w:rsidR="00914E9D" w:rsidRPr="00353F07" w:rsidRDefault="00914E9D" w:rsidP="0025778B">
      <w:pPr>
        <w:jc w:val="center"/>
        <w:rPr>
          <w:rFonts w:ascii="Tahoma" w:hAnsi="Tahoma" w:cs="Tahoma"/>
          <w:b/>
          <w:color w:val="1F497D" w:themeColor="text2"/>
        </w:rPr>
      </w:pPr>
    </w:p>
    <w:p w14:paraId="10B5B6E5" w14:textId="77777777" w:rsidR="00914E9D" w:rsidRPr="00353F07" w:rsidRDefault="00914E9D" w:rsidP="0025778B">
      <w:pPr>
        <w:jc w:val="center"/>
        <w:rPr>
          <w:rFonts w:ascii="Tahoma" w:hAnsi="Tahoma" w:cs="Tahoma"/>
          <w:b/>
          <w:color w:val="1F497D" w:themeColor="text2"/>
        </w:rPr>
      </w:pPr>
    </w:p>
    <w:p w14:paraId="26363B52" w14:textId="77777777" w:rsidR="00403334" w:rsidRPr="00353F07" w:rsidRDefault="00403334" w:rsidP="0025778B">
      <w:pPr>
        <w:jc w:val="center"/>
        <w:rPr>
          <w:rFonts w:ascii="Tahoma" w:hAnsi="Tahoma" w:cs="Tahoma"/>
          <w:b/>
          <w:color w:val="1F497D" w:themeColor="text2"/>
          <w:sz w:val="22"/>
          <w:szCs w:val="22"/>
        </w:rPr>
      </w:pPr>
    </w:p>
    <w:p w14:paraId="098E8140" w14:textId="77777777" w:rsidR="00403334" w:rsidRPr="00353F07" w:rsidRDefault="00403334" w:rsidP="0025778B">
      <w:pPr>
        <w:jc w:val="center"/>
        <w:rPr>
          <w:rFonts w:ascii="Tahoma" w:hAnsi="Tahoma" w:cs="Tahoma"/>
          <w:b/>
          <w:color w:val="1F497D" w:themeColor="text2"/>
          <w:sz w:val="22"/>
          <w:szCs w:val="22"/>
        </w:rPr>
      </w:pPr>
    </w:p>
    <w:p w14:paraId="3B011A2A" w14:textId="77777777" w:rsidR="00403334" w:rsidRPr="00353F07" w:rsidRDefault="00403334" w:rsidP="0025778B">
      <w:pPr>
        <w:jc w:val="center"/>
        <w:rPr>
          <w:rFonts w:ascii="Tahoma" w:hAnsi="Tahoma" w:cs="Tahoma"/>
          <w:b/>
          <w:color w:val="1F497D" w:themeColor="text2"/>
          <w:sz w:val="22"/>
          <w:szCs w:val="22"/>
        </w:rPr>
      </w:pPr>
    </w:p>
    <w:p w14:paraId="345593A7" w14:textId="77777777" w:rsidR="00914E9D" w:rsidRPr="00353F07" w:rsidRDefault="00914E9D" w:rsidP="0025778B">
      <w:pPr>
        <w:jc w:val="center"/>
        <w:rPr>
          <w:rFonts w:ascii="Tahoma" w:hAnsi="Tahoma" w:cs="Tahoma"/>
          <w:b/>
          <w:color w:val="1F497D" w:themeColor="text2"/>
          <w:sz w:val="22"/>
          <w:szCs w:val="22"/>
        </w:rPr>
      </w:pPr>
    </w:p>
    <w:p w14:paraId="520E31B4" w14:textId="77777777" w:rsidR="00914E9D" w:rsidRPr="00353F07" w:rsidRDefault="00914E9D" w:rsidP="0025778B">
      <w:pPr>
        <w:jc w:val="center"/>
        <w:rPr>
          <w:rFonts w:ascii="Tahoma" w:hAnsi="Tahoma" w:cs="Tahoma"/>
          <w:b/>
          <w:color w:val="1F497D" w:themeColor="text2"/>
          <w:sz w:val="22"/>
          <w:szCs w:val="22"/>
        </w:rPr>
      </w:pPr>
    </w:p>
    <w:p w14:paraId="05959D89" w14:textId="77777777" w:rsidR="00914E9D" w:rsidRPr="00353F07" w:rsidRDefault="00914E9D" w:rsidP="0025778B">
      <w:pPr>
        <w:jc w:val="center"/>
        <w:rPr>
          <w:rFonts w:ascii="Tahoma" w:hAnsi="Tahoma" w:cs="Tahoma"/>
          <w:b/>
          <w:color w:val="1F497D" w:themeColor="text2"/>
          <w:sz w:val="22"/>
          <w:szCs w:val="22"/>
        </w:rPr>
      </w:pPr>
    </w:p>
    <w:p w14:paraId="57C94DC3" w14:textId="77777777" w:rsidR="00914E9D" w:rsidRPr="00353F07" w:rsidRDefault="00914E9D" w:rsidP="0025778B">
      <w:pPr>
        <w:jc w:val="center"/>
        <w:rPr>
          <w:rFonts w:ascii="Tahoma" w:hAnsi="Tahoma" w:cs="Tahoma"/>
          <w:b/>
          <w:color w:val="1F497D" w:themeColor="text2"/>
        </w:rPr>
      </w:pPr>
    </w:p>
    <w:p w14:paraId="60B90622" w14:textId="77777777" w:rsidR="0025778B" w:rsidRPr="00353F07" w:rsidRDefault="0025778B" w:rsidP="0025778B">
      <w:pPr>
        <w:jc w:val="center"/>
        <w:rPr>
          <w:rFonts w:ascii="Tahoma" w:hAnsi="Tahoma" w:cs="Tahoma"/>
          <w:b/>
          <w:color w:val="1F497D" w:themeColor="text2"/>
          <w:sz w:val="28"/>
          <w:szCs w:val="28"/>
        </w:rPr>
      </w:pPr>
      <w:r w:rsidRPr="00353F07">
        <w:rPr>
          <w:rFonts w:ascii="Tahoma" w:hAnsi="Tahoma" w:cs="Tahoma"/>
          <w:b/>
          <w:color w:val="1F497D" w:themeColor="text2"/>
          <w:sz w:val="28"/>
          <w:szCs w:val="28"/>
        </w:rPr>
        <w:t>EMPRESA NACIONAL DE TELECOMUNICACIONES</w:t>
      </w:r>
    </w:p>
    <w:p w14:paraId="352D2D74" w14:textId="77777777" w:rsidR="0025778B" w:rsidRPr="00353F07" w:rsidRDefault="002766CA" w:rsidP="0025778B">
      <w:pPr>
        <w:jc w:val="center"/>
        <w:rPr>
          <w:rFonts w:ascii="Tahoma" w:hAnsi="Tahoma" w:cs="Tahoma"/>
          <w:b/>
          <w:color w:val="1F497D" w:themeColor="text2"/>
          <w:sz w:val="32"/>
          <w:szCs w:val="32"/>
        </w:rPr>
      </w:pPr>
      <w:r w:rsidRPr="00353F07">
        <w:rPr>
          <w:rFonts w:ascii="Tahoma" w:hAnsi="Tahoma" w:cs="Tahoma"/>
          <w:b/>
          <w:color w:val="1F497D" w:themeColor="text2"/>
          <w:sz w:val="32"/>
          <w:szCs w:val="32"/>
        </w:rPr>
        <w:t>ENTEL S.A.</w:t>
      </w:r>
    </w:p>
    <w:p w14:paraId="21359296" w14:textId="77777777" w:rsidR="0025778B" w:rsidRPr="00353F07" w:rsidRDefault="0025778B" w:rsidP="0025778B">
      <w:pPr>
        <w:jc w:val="center"/>
        <w:rPr>
          <w:rFonts w:ascii="Tahoma" w:hAnsi="Tahoma" w:cs="Tahoma"/>
          <w:b/>
          <w:color w:val="1F497D" w:themeColor="text2"/>
        </w:rPr>
      </w:pPr>
    </w:p>
    <w:p w14:paraId="1F4536FF" w14:textId="77777777" w:rsidR="0025778B" w:rsidRPr="00353F07" w:rsidRDefault="0025778B" w:rsidP="0025778B">
      <w:pPr>
        <w:jc w:val="center"/>
        <w:rPr>
          <w:rFonts w:ascii="Tahoma" w:hAnsi="Tahoma" w:cs="Tahoma"/>
          <w:b/>
          <w:color w:val="1F497D" w:themeColor="text2"/>
        </w:rPr>
      </w:pPr>
    </w:p>
    <w:p w14:paraId="3D5B9873" w14:textId="77777777" w:rsidR="0025778B" w:rsidRPr="00353F07" w:rsidRDefault="0025778B" w:rsidP="0025778B">
      <w:pPr>
        <w:jc w:val="center"/>
        <w:rPr>
          <w:rFonts w:ascii="Tahoma" w:hAnsi="Tahoma" w:cs="Tahoma"/>
          <w:b/>
          <w:color w:val="1F497D" w:themeColor="text2"/>
        </w:rPr>
      </w:pPr>
    </w:p>
    <w:p w14:paraId="7DF43603" w14:textId="77777777" w:rsidR="0025778B" w:rsidRPr="00353F07" w:rsidRDefault="0025778B" w:rsidP="0025778B">
      <w:pPr>
        <w:jc w:val="center"/>
        <w:rPr>
          <w:rFonts w:ascii="Tahoma" w:hAnsi="Tahoma" w:cs="Tahoma"/>
          <w:b/>
          <w:color w:val="1F497D" w:themeColor="text2"/>
        </w:rPr>
      </w:pPr>
    </w:p>
    <w:p w14:paraId="1CC900CF" w14:textId="77777777" w:rsidR="0025778B" w:rsidRPr="00353F07" w:rsidRDefault="0025778B" w:rsidP="0025778B">
      <w:pPr>
        <w:jc w:val="center"/>
        <w:rPr>
          <w:rFonts w:ascii="Tahoma" w:hAnsi="Tahoma" w:cs="Tahoma"/>
          <w:b/>
          <w:color w:val="1F497D" w:themeColor="text2"/>
        </w:rPr>
      </w:pPr>
    </w:p>
    <w:p w14:paraId="6630D871" w14:textId="77777777" w:rsidR="0025778B" w:rsidRPr="00353F07" w:rsidRDefault="00AA69DC" w:rsidP="0025778B">
      <w:pPr>
        <w:jc w:val="center"/>
        <w:rPr>
          <w:rFonts w:ascii="Tahoma" w:hAnsi="Tahoma" w:cs="Tahoma"/>
          <w:snapToGrid w:val="0"/>
          <w:color w:val="1F497D" w:themeColor="text2"/>
        </w:rPr>
      </w:pPr>
      <w:r w:rsidRPr="00353F07">
        <w:rPr>
          <w:rFonts w:ascii="Tahoma" w:hAnsi="Tahoma" w:cs="Tahoma"/>
          <w:noProof/>
          <w:color w:val="1F497D" w:themeColor="text2"/>
          <w:lang w:val="en-US" w:eastAsia="en-US"/>
        </w:rPr>
        <w:drawing>
          <wp:anchor distT="0" distB="0" distL="114300" distR="114300" simplePos="0" relativeHeight="251649536" behindDoc="0" locked="0" layoutInCell="1" allowOverlap="1" wp14:anchorId="2090D970" wp14:editId="6FF24F5D">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AEC5FAF" w14:textId="77777777" w:rsidR="0025778B" w:rsidRPr="00353F07" w:rsidRDefault="0025778B" w:rsidP="0025778B">
      <w:pPr>
        <w:jc w:val="center"/>
        <w:rPr>
          <w:rFonts w:ascii="Tahoma" w:hAnsi="Tahoma" w:cs="Tahoma"/>
          <w:snapToGrid w:val="0"/>
          <w:color w:val="1F497D" w:themeColor="text2"/>
        </w:rPr>
      </w:pPr>
    </w:p>
    <w:p w14:paraId="591FA759" w14:textId="77777777" w:rsidR="0025778B" w:rsidRPr="00353F07" w:rsidRDefault="0025778B" w:rsidP="0025778B">
      <w:pPr>
        <w:jc w:val="center"/>
        <w:rPr>
          <w:rFonts w:ascii="Tahoma" w:hAnsi="Tahoma" w:cs="Tahoma"/>
          <w:snapToGrid w:val="0"/>
          <w:color w:val="1F497D" w:themeColor="text2"/>
        </w:rPr>
      </w:pPr>
    </w:p>
    <w:p w14:paraId="2E63D507" w14:textId="77777777" w:rsidR="0025778B" w:rsidRPr="00353F07" w:rsidRDefault="0025778B" w:rsidP="0025778B">
      <w:pPr>
        <w:jc w:val="center"/>
        <w:rPr>
          <w:rFonts w:ascii="Tahoma" w:hAnsi="Tahoma" w:cs="Tahoma"/>
          <w:snapToGrid w:val="0"/>
          <w:color w:val="1F497D" w:themeColor="text2"/>
        </w:rPr>
      </w:pPr>
    </w:p>
    <w:p w14:paraId="46F04343" w14:textId="77777777" w:rsidR="0025778B" w:rsidRPr="00353F07" w:rsidRDefault="0025778B" w:rsidP="0025778B">
      <w:pPr>
        <w:jc w:val="center"/>
        <w:rPr>
          <w:rFonts w:ascii="Tahoma" w:hAnsi="Tahoma" w:cs="Tahoma"/>
          <w:snapToGrid w:val="0"/>
          <w:color w:val="1F497D" w:themeColor="text2"/>
        </w:rPr>
      </w:pPr>
    </w:p>
    <w:p w14:paraId="0A513364" w14:textId="77777777" w:rsidR="0025778B" w:rsidRPr="00353F07" w:rsidRDefault="0025778B" w:rsidP="0025778B">
      <w:pPr>
        <w:jc w:val="center"/>
        <w:rPr>
          <w:rFonts w:ascii="Tahoma" w:hAnsi="Tahoma" w:cs="Tahoma"/>
          <w:snapToGrid w:val="0"/>
          <w:color w:val="1F497D" w:themeColor="text2"/>
        </w:rPr>
      </w:pPr>
    </w:p>
    <w:p w14:paraId="682D32D5" w14:textId="77777777" w:rsidR="0025778B" w:rsidRPr="00353F07" w:rsidRDefault="0025778B" w:rsidP="0025778B">
      <w:pPr>
        <w:jc w:val="center"/>
        <w:rPr>
          <w:rFonts w:ascii="Tahoma" w:hAnsi="Tahoma" w:cs="Tahoma"/>
          <w:snapToGrid w:val="0"/>
          <w:color w:val="1F497D" w:themeColor="text2"/>
        </w:rPr>
      </w:pPr>
    </w:p>
    <w:p w14:paraId="2903F55D" w14:textId="77777777" w:rsidR="0025778B" w:rsidRPr="00353F07" w:rsidRDefault="0025778B" w:rsidP="0025778B">
      <w:pPr>
        <w:jc w:val="center"/>
        <w:rPr>
          <w:rFonts w:ascii="Tahoma" w:hAnsi="Tahoma" w:cs="Tahoma"/>
          <w:snapToGrid w:val="0"/>
          <w:color w:val="1F497D" w:themeColor="text2"/>
        </w:rPr>
      </w:pPr>
    </w:p>
    <w:p w14:paraId="17E8BE6A" w14:textId="77777777" w:rsidR="0025778B" w:rsidRPr="00353F07" w:rsidRDefault="0025778B" w:rsidP="0025778B">
      <w:pPr>
        <w:jc w:val="center"/>
        <w:rPr>
          <w:rFonts w:ascii="Tahoma" w:hAnsi="Tahoma" w:cs="Tahoma"/>
          <w:snapToGrid w:val="0"/>
          <w:color w:val="1F497D" w:themeColor="text2"/>
        </w:rPr>
      </w:pPr>
    </w:p>
    <w:p w14:paraId="56DDA2E0" w14:textId="77777777" w:rsidR="0025778B" w:rsidRPr="00353F07" w:rsidRDefault="0025778B" w:rsidP="0025778B">
      <w:pPr>
        <w:jc w:val="center"/>
        <w:rPr>
          <w:rFonts w:ascii="Tahoma" w:hAnsi="Tahoma" w:cs="Tahoma"/>
          <w:snapToGrid w:val="0"/>
          <w:color w:val="1F497D" w:themeColor="text2"/>
        </w:rPr>
      </w:pPr>
    </w:p>
    <w:p w14:paraId="0FBE5853" w14:textId="77777777" w:rsidR="0025778B" w:rsidRPr="00353F07" w:rsidRDefault="0025778B" w:rsidP="0025778B">
      <w:pPr>
        <w:jc w:val="center"/>
        <w:rPr>
          <w:rFonts w:ascii="Tahoma" w:hAnsi="Tahoma" w:cs="Tahoma"/>
          <w:snapToGrid w:val="0"/>
          <w:color w:val="1F497D" w:themeColor="text2"/>
        </w:rPr>
      </w:pPr>
    </w:p>
    <w:p w14:paraId="144F1FAD" w14:textId="77777777" w:rsidR="0025778B" w:rsidRPr="00353F07" w:rsidRDefault="0025778B" w:rsidP="0025778B">
      <w:pPr>
        <w:jc w:val="center"/>
        <w:rPr>
          <w:rFonts w:ascii="Tahoma" w:hAnsi="Tahoma" w:cs="Tahoma"/>
          <w:snapToGrid w:val="0"/>
          <w:color w:val="1F497D" w:themeColor="text2"/>
        </w:rPr>
      </w:pPr>
    </w:p>
    <w:p w14:paraId="3A7EFA2D" w14:textId="77777777" w:rsidR="0025778B" w:rsidRPr="00353F07" w:rsidRDefault="0025778B" w:rsidP="0025778B">
      <w:pPr>
        <w:jc w:val="center"/>
        <w:rPr>
          <w:rFonts w:ascii="Tahoma" w:hAnsi="Tahoma" w:cs="Tahoma"/>
          <w:snapToGrid w:val="0"/>
          <w:color w:val="1F497D" w:themeColor="text2"/>
        </w:rPr>
      </w:pPr>
    </w:p>
    <w:p w14:paraId="34507161" w14:textId="77777777" w:rsidR="0025778B" w:rsidRPr="00353F07" w:rsidRDefault="0025778B" w:rsidP="0025778B">
      <w:pPr>
        <w:jc w:val="center"/>
        <w:rPr>
          <w:rFonts w:ascii="Tahoma" w:hAnsi="Tahoma" w:cs="Tahoma"/>
          <w:snapToGrid w:val="0"/>
          <w:color w:val="1F497D" w:themeColor="text2"/>
        </w:rPr>
      </w:pPr>
    </w:p>
    <w:p w14:paraId="0D1A78B3" w14:textId="77777777" w:rsidR="0025778B" w:rsidRPr="00353F07" w:rsidRDefault="0025778B" w:rsidP="0025778B">
      <w:pPr>
        <w:jc w:val="center"/>
        <w:rPr>
          <w:rFonts w:ascii="Tahoma" w:hAnsi="Tahoma" w:cs="Tahoma"/>
          <w:snapToGrid w:val="0"/>
          <w:color w:val="1F497D" w:themeColor="text2"/>
        </w:rPr>
      </w:pPr>
    </w:p>
    <w:p w14:paraId="4B951211" w14:textId="77777777" w:rsidR="0025778B" w:rsidRPr="00353F07" w:rsidRDefault="0025778B" w:rsidP="0025778B">
      <w:pPr>
        <w:jc w:val="center"/>
        <w:rPr>
          <w:rFonts w:ascii="Tahoma" w:hAnsi="Tahoma" w:cs="Tahoma"/>
          <w:snapToGrid w:val="0"/>
          <w:color w:val="1F497D" w:themeColor="text2"/>
        </w:rPr>
      </w:pPr>
    </w:p>
    <w:p w14:paraId="30E2E201" w14:textId="77777777" w:rsidR="0025778B" w:rsidRPr="00353F07" w:rsidRDefault="0025778B" w:rsidP="0025778B">
      <w:pPr>
        <w:jc w:val="center"/>
        <w:rPr>
          <w:rFonts w:ascii="Tahoma" w:hAnsi="Tahoma" w:cs="Tahoma"/>
          <w:snapToGrid w:val="0"/>
          <w:color w:val="1F497D" w:themeColor="text2"/>
        </w:rPr>
      </w:pPr>
    </w:p>
    <w:p w14:paraId="0B051350" w14:textId="77777777" w:rsidR="0025778B" w:rsidRPr="00353F07" w:rsidRDefault="0025778B" w:rsidP="0025778B">
      <w:pPr>
        <w:jc w:val="center"/>
        <w:rPr>
          <w:rFonts w:ascii="Tahoma" w:hAnsi="Tahoma" w:cs="Tahoma"/>
          <w:snapToGrid w:val="0"/>
          <w:color w:val="1F497D" w:themeColor="text2"/>
        </w:rPr>
      </w:pPr>
    </w:p>
    <w:p w14:paraId="5CC29A76" w14:textId="77777777" w:rsidR="0025778B" w:rsidRPr="00353F07" w:rsidRDefault="0025778B" w:rsidP="0025778B">
      <w:pPr>
        <w:jc w:val="center"/>
        <w:rPr>
          <w:rFonts w:ascii="Tahoma" w:hAnsi="Tahoma" w:cs="Tahoma"/>
          <w:snapToGrid w:val="0"/>
          <w:color w:val="1F497D" w:themeColor="text2"/>
        </w:rPr>
      </w:pPr>
    </w:p>
    <w:p w14:paraId="30AC75C3" w14:textId="77777777" w:rsidR="00FA28C0" w:rsidRPr="00353F07" w:rsidRDefault="00FA28C0" w:rsidP="0025778B">
      <w:pPr>
        <w:jc w:val="center"/>
        <w:rPr>
          <w:rFonts w:ascii="Tahoma" w:hAnsi="Tahoma" w:cs="Tahoma"/>
          <w:b/>
          <w:color w:val="1F497D" w:themeColor="text2"/>
        </w:rPr>
      </w:pPr>
    </w:p>
    <w:p w14:paraId="632E8BF6" w14:textId="77777777" w:rsidR="00FA28C0" w:rsidRPr="00353F07" w:rsidRDefault="00FA28C0" w:rsidP="0025778B">
      <w:pPr>
        <w:jc w:val="center"/>
        <w:rPr>
          <w:rFonts w:ascii="Tahoma" w:hAnsi="Tahoma" w:cs="Tahoma"/>
          <w:b/>
          <w:color w:val="1F497D" w:themeColor="text2"/>
        </w:rPr>
      </w:pPr>
    </w:p>
    <w:p w14:paraId="0BBC3935" w14:textId="77777777" w:rsidR="00FA28C0" w:rsidRPr="00353F07" w:rsidRDefault="00FA28C0" w:rsidP="0025778B">
      <w:pPr>
        <w:jc w:val="center"/>
        <w:rPr>
          <w:rFonts w:ascii="Tahoma" w:hAnsi="Tahoma" w:cs="Tahoma"/>
          <w:b/>
          <w:color w:val="1F497D" w:themeColor="text2"/>
        </w:rPr>
      </w:pPr>
    </w:p>
    <w:p w14:paraId="4EEB5BC1" w14:textId="77777777" w:rsidR="00FA28C0" w:rsidRPr="00353F07" w:rsidRDefault="00FA28C0" w:rsidP="0025778B">
      <w:pPr>
        <w:jc w:val="center"/>
        <w:rPr>
          <w:rFonts w:ascii="Tahoma" w:hAnsi="Tahoma" w:cs="Tahoma"/>
          <w:b/>
          <w:color w:val="1F497D" w:themeColor="text2"/>
        </w:rPr>
      </w:pPr>
    </w:p>
    <w:p w14:paraId="362BC91D" w14:textId="77777777" w:rsidR="00FA28C0" w:rsidRPr="00353F07" w:rsidRDefault="00FA28C0" w:rsidP="0025778B">
      <w:pPr>
        <w:jc w:val="center"/>
        <w:rPr>
          <w:rFonts w:ascii="Tahoma" w:hAnsi="Tahoma" w:cs="Tahoma"/>
          <w:b/>
          <w:color w:val="1F497D" w:themeColor="text2"/>
        </w:rPr>
      </w:pPr>
    </w:p>
    <w:p w14:paraId="48CF3ABF" w14:textId="77777777" w:rsidR="00FA28C0" w:rsidRPr="00353F07" w:rsidRDefault="00FA28C0" w:rsidP="0025778B">
      <w:pPr>
        <w:jc w:val="center"/>
        <w:rPr>
          <w:rFonts w:ascii="Tahoma" w:hAnsi="Tahoma" w:cs="Tahoma"/>
          <w:b/>
          <w:color w:val="1F497D" w:themeColor="text2"/>
        </w:rPr>
      </w:pPr>
    </w:p>
    <w:p w14:paraId="510D89BA" w14:textId="77777777" w:rsidR="0025778B" w:rsidRPr="00353F07" w:rsidRDefault="001160BE" w:rsidP="0025778B">
      <w:pPr>
        <w:jc w:val="center"/>
        <w:rPr>
          <w:rFonts w:ascii="Tahoma" w:hAnsi="Tahoma" w:cs="Tahoma"/>
          <w:b/>
          <w:color w:val="1F497D" w:themeColor="text2"/>
          <w:sz w:val="28"/>
          <w:szCs w:val="28"/>
        </w:rPr>
      </w:pPr>
      <w:r>
        <w:rPr>
          <w:rFonts w:ascii="Tahoma" w:hAnsi="Tahoma" w:cs="Tahoma"/>
          <w:b/>
          <w:color w:val="1F497D" w:themeColor="text2"/>
          <w:sz w:val="28"/>
          <w:szCs w:val="28"/>
        </w:rPr>
        <w:t>TERMINOS BASICOS DE CONTRATACIÓN</w:t>
      </w:r>
    </w:p>
    <w:p w14:paraId="0F698455" w14:textId="77777777" w:rsidR="0025778B" w:rsidRPr="00353F07" w:rsidRDefault="0025778B" w:rsidP="0025778B">
      <w:pPr>
        <w:jc w:val="center"/>
        <w:rPr>
          <w:rFonts w:ascii="Tahoma" w:hAnsi="Tahoma" w:cs="Tahoma"/>
          <w:color w:val="1F497D" w:themeColor="text2"/>
        </w:rPr>
      </w:pPr>
    </w:p>
    <w:p w14:paraId="5E066999" w14:textId="77777777" w:rsidR="0025778B" w:rsidRPr="00353F07" w:rsidRDefault="0025778B" w:rsidP="0025778B">
      <w:pPr>
        <w:jc w:val="center"/>
        <w:rPr>
          <w:rFonts w:ascii="Tahoma" w:hAnsi="Tahoma" w:cs="Tahoma"/>
          <w:color w:val="1F497D" w:themeColor="text2"/>
        </w:rPr>
      </w:pPr>
    </w:p>
    <w:p w14:paraId="370DFFAE" w14:textId="77777777" w:rsidR="0025778B" w:rsidRPr="00353F07" w:rsidRDefault="0025778B" w:rsidP="0025778B">
      <w:pPr>
        <w:jc w:val="center"/>
        <w:rPr>
          <w:rFonts w:ascii="Tahoma" w:hAnsi="Tahoma" w:cs="Tahoma"/>
          <w:color w:val="1F497D" w:themeColor="text2"/>
        </w:rPr>
      </w:pPr>
    </w:p>
    <w:p w14:paraId="2F167BAC" w14:textId="77777777" w:rsidR="0025778B" w:rsidRPr="00353F07" w:rsidRDefault="0025778B" w:rsidP="0025778B">
      <w:pPr>
        <w:jc w:val="center"/>
        <w:rPr>
          <w:rFonts w:ascii="Tahoma" w:hAnsi="Tahoma" w:cs="Tahoma"/>
          <w:color w:val="1F497D" w:themeColor="text2"/>
        </w:rPr>
      </w:pPr>
    </w:p>
    <w:p w14:paraId="0C933793" w14:textId="77777777" w:rsidR="0025778B" w:rsidRPr="00353F07" w:rsidRDefault="0025778B" w:rsidP="0025778B">
      <w:pPr>
        <w:jc w:val="center"/>
        <w:rPr>
          <w:rFonts w:ascii="Tahoma" w:hAnsi="Tahoma" w:cs="Tahoma"/>
          <w:b/>
          <w:color w:val="1F497D" w:themeColor="text2"/>
        </w:rPr>
      </w:pPr>
    </w:p>
    <w:p w14:paraId="06C7BDD3" w14:textId="77777777" w:rsidR="0025778B" w:rsidRPr="00353F07" w:rsidRDefault="0025778B" w:rsidP="0025778B">
      <w:pPr>
        <w:jc w:val="center"/>
        <w:rPr>
          <w:rFonts w:ascii="Tahoma" w:hAnsi="Tahoma" w:cs="Tahoma"/>
          <w:b/>
          <w:color w:val="1F497D" w:themeColor="text2"/>
        </w:rPr>
      </w:pPr>
    </w:p>
    <w:p w14:paraId="37C9FCB4" w14:textId="77777777" w:rsidR="0025778B" w:rsidRPr="00353F07" w:rsidRDefault="0025778B" w:rsidP="0025778B">
      <w:pPr>
        <w:jc w:val="center"/>
        <w:rPr>
          <w:rFonts w:ascii="Tahoma" w:hAnsi="Tahoma" w:cs="Tahoma"/>
          <w:b/>
          <w:color w:val="1F497D" w:themeColor="text2"/>
        </w:rPr>
      </w:pPr>
    </w:p>
    <w:p w14:paraId="5AF04FF1" w14:textId="77777777" w:rsidR="0025778B" w:rsidRPr="00353F07" w:rsidRDefault="0025778B" w:rsidP="0025778B">
      <w:pPr>
        <w:jc w:val="center"/>
        <w:rPr>
          <w:rFonts w:ascii="Tahoma" w:hAnsi="Tahoma" w:cs="Tahoma"/>
          <w:b/>
          <w:color w:val="1F497D" w:themeColor="text2"/>
        </w:rPr>
      </w:pPr>
    </w:p>
    <w:p w14:paraId="5037C67D" w14:textId="77777777" w:rsidR="0025778B" w:rsidRPr="00353F07" w:rsidRDefault="0025778B" w:rsidP="0025778B">
      <w:pPr>
        <w:jc w:val="center"/>
        <w:rPr>
          <w:rFonts w:ascii="Tahoma" w:hAnsi="Tahoma" w:cs="Tahoma"/>
          <w:b/>
          <w:color w:val="1F497D" w:themeColor="text2"/>
        </w:rPr>
      </w:pPr>
    </w:p>
    <w:p w14:paraId="06C67F82" w14:textId="77777777" w:rsidR="0025778B" w:rsidRPr="00353F07" w:rsidRDefault="0025778B" w:rsidP="0025778B">
      <w:pPr>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53F07" w14:paraId="177021B7"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8164664" w14:textId="4713696D" w:rsidR="00576184" w:rsidRPr="00353F07" w:rsidRDefault="00FE0042" w:rsidP="00576184">
            <w:pPr>
              <w:jc w:val="center"/>
              <w:rPr>
                <w:rFonts w:ascii="Tahoma" w:hAnsi="Tahoma" w:cs="Tahoma"/>
                <w:b/>
                <w:color w:val="1F497D" w:themeColor="text2"/>
                <w:sz w:val="28"/>
                <w:szCs w:val="28"/>
              </w:rPr>
            </w:pPr>
            <w:r w:rsidRPr="00353F07">
              <w:rPr>
                <w:rFonts w:ascii="Tahoma" w:hAnsi="Tahoma" w:cs="Tahoma"/>
                <w:b/>
                <w:color w:val="1F497D" w:themeColor="text2"/>
                <w:sz w:val="28"/>
                <w:szCs w:val="28"/>
              </w:rPr>
              <w:t>LICITACION PUBLICA</w:t>
            </w:r>
            <w:r w:rsidR="00576184" w:rsidRPr="00353F07">
              <w:rPr>
                <w:rFonts w:ascii="Tahoma" w:hAnsi="Tahoma" w:cs="Tahoma"/>
                <w:b/>
                <w:color w:val="1F497D" w:themeColor="text2"/>
                <w:sz w:val="28"/>
                <w:szCs w:val="28"/>
              </w:rPr>
              <w:t xml:space="preserve">  N° </w:t>
            </w:r>
            <w:r w:rsidR="006D4C8A">
              <w:rPr>
                <w:rFonts w:ascii="Tahoma" w:hAnsi="Tahoma" w:cs="Tahoma"/>
                <w:b/>
                <w:color w:val="1F497D" w:themeColor="text2"/>
                <w:sz w:val="28"/>
                <w:szCs w:val="28"/>
              </w:rPr>
              <w:t>028</w:t>
            </w:r>
            <w:r w:rsidR="00576184" w:rsidRPr="00353F07">
              <w:rPr>
                <w:rFonts w:ascii="Tahoma" w:hAnsi="Tahoma" w:cs="Tahoma"/>
                <w:b/>
                <w:color w:val="1F497D" w:themeColor="text2"/>
                <w:sz w:val="28"/>
                <w:szCs w:val="28"/>
              </w:rPr>
              <w:t>/201</w:t>
            </w:r>
            <w:r w:rsidR="000F1083">
              <w:rPr>
                <w:rFonts w:ascii="Tahoma" w:hAnsi="Tahoma" w:cs="Tahoma"/>
                <w:b/>
                <w:color w:val="1F497D" w:themeColor="text2"/>
                <w:sz w:val="28"/>
                <w:szCs w:val="28"/>
              </w:rPr>
              <w:t>8</w:t>
            </w:r>
          </w:p>
          <w:p w14:paraId="59972B97" w14:textId="77777777" w:rsidR="0025778B" w:rsidRPr="00353F07" w:rsidRDefault="00576184" w:rsidP="008E4C3C">
            <w:pPr>
              <w:jc w:val="center"/>
              <w:rPr>
                <w:rFonts w:ascii="Tahoma" w:hAnsi="Tahoma" w:cs="Tahoma"/>
                <w:b/>
                <w:color w:val="1F497D" w:themeColor="text2"/>
              </w:rPr>
            </w:pPr>
            <w:r w:rsidRPr="00353F07">
              <w:rPr>
                <w:rFonts w:ascii="Tahoma" w:hAnsi="Tahoma" w:cs="Tahoma"/>
                <w:b/>
                <w:color w:val="1F497D" w:themeColor="text2"/>
                <w:sz w:val="28"/>
                <w:szCs w:val="28"/>
              </w:rPr>
              <w:t>“</w:t>
            </w:r>
            <w:r w:rsidR="00933AE3" w:rsidRPr="00353F07">
              <w:rPr>
                <w:rFonts w:ascii="Tahoma" w:hAnsi="Tahoma" w:cs="Tahoma"/>
                <w:b/>
                <w:color w:val="1F497D" w:themeColor="text2"/>
                <w:sz w:val="28"/>
                <w:szCs w:val="28"/>
              </w:rPr>
              <w:t xml:space="preserve">SERVICIO DE </w:t>
            </w:r>
            <w:r w:rsidR="008E4C3C">
              <w:rPr>
                <w:rFonts w:ascii="Tahoma" w:hAnsi="Tahoma" w:cs="Tahoma"/>
                <w:b/>
                <w:color w:val="1F497D" w:themeColor="text2"/>
                <w:sz w:val="28"/>
                <w:szCs w:val="28"/>
              </w:rPr>
              <w:t>PROVISIONES</w:t>
            </w:r>
            <w:r w:rsidR="009B76F3" w:rsidRPr="00353F07">
              <w:rPr>
                <w:rFonts w:ascii="Tahoma" w:hAnsi="Tahoma" w:cs="Tahoma"/>
                <w:b/>
                <w:color w:val="1F497D" w:themeColor="text2"/>
                <w:sz w:val="28"/>
                <w:szCs w:val="28"/>
              </w:rPr>
              <w:t xml:space="preserve"> Y </w:t>
            </w:r>
            <w:r w:rsidR="00933AE3" w:rsidRPr="00353F07">
              <w:rPr>
                <w:rFonts w:ascii="Tahoma" w:hAnsi="Tahoma" w:cs="Tahoma"/>
                <w:b/>
                <w:color w:val="1F497D" w:themeColor="text2"/>
                <w:sz w:val="28"/>
                <w:szCs w:val="28"/>
              </w:rPr>
              <w:t xml:space="preserve">MANTENIMIENTO </w:t>
            </w:r>
            <w:r w:rsidR="008E4C3C">
              <w:rPr>
                <w:rFonts w:ascii="Tahoma" w:hAnsi="Tahoma" w:cs="Tahoma"/>
                <w:b/>
                <w:color w:val="1F497D" w:themeColor="text2"/>
                <w:sz w:val="28"/>
                <w:szCs w:val="28"/>
              </w:rPr>
              <w:t xml:space="preserve">DE </w:t>
            </w:r>
            <w:r w:rsidR="00933AE3" w:rsidRPr="00353F07">
              <w:rPr>
                <w:rFonts w:ascii="Tahoma" w:hAnsi="Tahoma" w:cs="Tahoma"/>
                <w:b/>
                <w:color w:val="1F497D" w:themeColor="text2"/>
                <w:sz w:val="28"/>
                <w:szCs w:val="28"/>
              </w:rPr>
              <w:t>TV</w:t>
            </w:r>
            <w:r w:rsidR="00255246">
              <w:rPr>
                <w:rFonts w:ascii="Tahoma" w:hAnsi="Tahoma" w:cs="Tahoma"/>
                <w:b/>
                <w:color w:val="1F497D" w:themeColor="text2"/>
                <w:sz w:val="28"/>
                <w:szCs w:val="28"/>
              </w:rPr>
              <w:t xml:space="preserve"> SATELITAL (DTH) Y LTE FAMILIA</w:t>
            </w:r>
            <w:r w:rsidR="003659EA" w:rsidRPr="00353F07">
              <w:rPr>
                <w:rFonts w:ascii="Tahoma" w:hAnsi="Tahoma" w:cs="Tahoma"/>
                <w:b/>
                <w:color w:val="1F497D" w:themeColor="text2"/>
                <w:sz w:val="28"/>
                <w:szCs w:val="28"/>
              </w:rPr>
              <w:t>”</w:t>
            </w:r>
          </w:p>
        </w:tc>
      </w:tr>
    </w:tbl>
    <w:p w14:paraId="43CA2580" w14:textId="77777777" w:rsidR="00A817C8" w:rsidRPr="00353F07" w:rsidRDefault="00A817C8" w:rsidP="002C3600">
      <w:pPr>
        <w:rPr>
          <w:color w:val="1F497D" w:themeColor="text2"/>
        </w:rPr>
      </w:pPr>
    </w:p>
    <w:p w14:paraId="3D0D65EF" w14:textId="77777777" w:rsidR="00A817C8" w:rsidRPr="00353F07" w:rsidRDefault="00A817C8" w:rsidP="002C3600">
      <w:pPr>
        <w:rPr>
          <w:color w:val="1F497D" w:themeColor="text2"/>
        </w:rPr>
      </w:pPr>
    </w:p>
    <w:p w14:paraId="460C51C6" w14:textId="77777777" w:rsidR="00A817C8" w:rsidRPr="00353F07" w:rsidRDefault="00A817C8" w:rsidP="002C3600">
      <w:pPr>
        <w:rPr>
          <w:color w:val="1F497D" w:themeColor="text2"/>
        </w:rPr>
      </w:pPr>
    </w:p>
    <w:p w14:paraId="61A9EB80" w14:textId="77777777" w:rsidR="00A817C8" w:rsidRPr="00353F07" w:rsidRDefault="00A817C8" w:rsidP="002C3600">
      <w:pPr>
        <w:rPr>
          <w:color w:val="1F497D" w:themeColor="text2"/>
        </w:rPr>
      </w:pPr>
    </w:p>
    <w:p w14:paraId="4EBC6DC8" w14:textId="77777777" w:rsidR="00A817C8" w:rsidRPr="00353F07" w:rsidRDefault="00A817C8" w:rsidP="002C3600">
      <w:pPr>
        <w:rPr>
          <w:color w:val="1F497D" w:themeColor="text2"/>
        </w:rPr>
      </w:pPr>
    </w:p>
    <w:p w14:paraId="2DCC7B28" w14:textId="77777777" w:rsidR="00A817C8" w:rsidRPr="00353F07" w:rsidRDefault="00A817C8" w:rsidP="002C3600">
      <w:pPr>
        <w:rPr>
          <w:color w:val="1F497D" w:themeColor="text2"/>
        </w:rPr>
      </w:pPr>
    </w:p>
    <w:p w14:paraId="189D7DC8" w14:textId="77777777" w:rsidR="00A817C8" w:rsidRPr="00353F07" w:rsidRDefault="00A817C8" w:rsidP="002C3600">
      <w:pPr>
        <w:rPr>
          <w:color w:val="1F497D" w:themeColor="text2"/>
        </w:rPr>
      </w:pPr>
    </w:p>
    <w:p w14:paraId="6CEF29BC" w14:textId="77777777" w:rsidR="00A817C8" w:rsidRPr="00353F07" w:rsidRDefault="00A817C8" w:rsidP="002C3600">
      <w:pPr>
        <w:rPr>
          <w:color w:val="1F497D" w:themeColor="text2"/>
        </w:rPr>
      </w:pPr>
    </w:p>
    <w:p w14:paraId="2E210776" w14:textId="77777777" w:rsidR="00A817C8" w:rsidRPr="00353F07" w:rsidRDefault="00A817C8" w:rsidP="002C3600">
      <w:pPr>
        <w:rPr>
          <w:color w:val="1F497D" w:themeColor="text2"/>
        </w:rPr>
      </w:pPr>
    </w:p>
    <w:p w14:paraId="4427FE94" w14:textId="77777777" w:rsidR="00A817C8" w:rsidRPr="00353F07" w:rsidRDefault="00A817C8" w:rsidP="002C3600">
      <w:pPr>
        <w:rPr>
          <w:color w:val="1F497D" w:themeColor="text2"/>
        </w:rPr>
      </w:pPr>
    </w:p>
    <w:p w14:paraId="4D5E3CE5" w14:textId="77777777" w:rsidR="00A817C8" w:rsidRPr="00353F07" w:rsidRDefault="00A817C8" w:rsidP="002C3600">
      <w:pPr>
        <w:rPr>
          <w:color w:val="1F497D" w:themeColor="text2"/>
        </w:rPr>
      </w:pPr>
    </w:p>
    <w:p w14:paraId="68A53C78" w14:textId="77777777" w:rsidR="000037E7" w:rsidRDefault="000037E7" w:rsidP="00CF591B">
      <w:pPr>
        <w:jc w:val="center"/>
        <w:rPr>
          <w:rFonts w:ascii="Tahoma" w:hAnsi="Tahoma" w:cs="Tahoma"/>
          <w:b/>
          <w:color w:val="1F497D" w:themeColor="text2"/>
          <w:sz w:val="32"/>
          <w:szCs w:val="32"/>
        </w:rPr>
      </w:pPr>
      <w:bookmarkStart w:id="1" w:name="_Toc330030631"/>
    </w:p>
    <w:p w14:paraId="260DA88E" w14:textId="77777777" w:rsidR="000037E7" w:rsidRDefault="000037E7" w:rsidP="00CF591B">
      <w:pPr>
        <w:jc w:val="center"/>
        <w:rPr>
          <w:rFonts w:ascii="Tahoma" w:hAnsi="Tahoma" w:cs="Tahoma"/>
          <w:b/>
          <w:color w:val="1F497D" w:themeColor="text2"/>
          <w:sz w:val="32"/>
          <w:szCs w:val="32"/>
        </w:rPr>
      </w:pPr>
    </w:p>
    <w:p w14:paraId="750804B5" w14:textId="77777777" w:rsidR="000037E7" w:rsidRDefault="000037E7" w:rsidP="00CF591B">
      <w:pPr>
        <w:jc w:val="center"/>
        <w:rPr>
          <w:rFonts w:ascii="Tahoma" w:hAnsi="Tahoma" w:cs="Tahoma"/>
          <w:b/>
          <w:color w:val="1F497D" w:themeColor="text2"/>
          <w:sz w:val="32"/>
          <w:szCs w:val="32"/>
        </w:rPr>
      </w:pPr>
    </w:p>
    <w:p w14:paraId="4FA98BA3" w14:textId="77777777" w:rsidR="000037E7" w:rsidRDefault="000037E7" w:rsidP="00CF591B">
      <w:pPr>
        <w:jc w:val="center"/>
        <w:rPr>
          <w:rFonts w:ascii="Tahoma" w:hAnsi="Tahoma" w:cs="Tahoma"/>
          <w:b/>
          <w:color w:val="1F497D" w:themeColor="text2"/>
          <w:sz w:val="32"/>
          <w:szCs w:val="32"/>
        </w:rPr>
      </w:pPr>
    </w:p>
    <w:p w14:paraId="365EDE08" w14:textId="77777777" w:rsidR="000037E7" w:rsidRDefault="000037E7" w:rsidP="00CF591B">
      <w:pPr>
        <w:jc w:val="center"/>
        <w:rPr>
          <w:rFonts w:ascii="Tahoma" w:hAnsi="Tahoma" w:cs="Tahoma"/>
          <w:b/>
          <w:color w:val="1F497D" w:themeColor="text2"/>
          <w:sz w:val="32"/>
          <w:szCs w:val="32"/>
        </w:rPr>
      </w:pPr>
    </w:p>
    <w:p w14:paraId="7078AF5F" w14:textId="77777777" w:rsidR="000037E7" w:rsidRDefault="000037E7" w:rsidP="00CF591B">
      <w:pPr>
        <w:jc w:val="center"/>
        <w:rPr>
          <w:rFonts w:ascii="Tahoma" w:hAnsi="Tahoma" w:cs="Tahoma"/>
          <w:b/>
          <w:color w:val="1F497D" w:themeColor="text2"/>
          <w:sz w:val="32"/>
          <w:szCs w:val="32"/>
        </w:rPr>
      </w:pPr>
    </w:p>
    <w:p w14:paraId="60ECC0E0" w14:textId="77777777" w:rsidR="000037E7" w:rsidRDefault="000037E7" w:rsidP="00CF591B">
      <w:pPr>
        <w:jc w:val="center"/>
        <w:rPr>
          <w:rFonts w:ascii="Tahoma" w:hAnsi="Tahoma" w:cs="Tahoma"/>
          <w:b/>
          <w:color w:val="1F497D" w:themeColor="text2"/>
          <w:sz w:val="32"/>
          <w:szCs w:val="32"/>
        </w:rPr>
      </w:pPr>
    </w:p>
    <w:p w14:paraId="75B04AD5" w14:textId="77777777" w:rsidR="000037E7" w:rsidRDefault="000037E7" w:rsidP="00CF591B">
      <w:pPr>
        <w:jc w:val="center"/>
        <w:rPr>
          <w:rFonts w:ascii="Tahoma" w:hAnsi="Tahoma" w:cs="Tahoma"/>
          <w:b/>
          <w:color w:val="1F497D" w:themeColor="text2"/>
          <w:sz w:val="32"/>
          <w:szCs w:val="32"/>
        </w:rPr>
      </w:pPr>
    </w:p>
    <w:p w14:paraId="0733B815" w14:textId="77777777" w:rsidR="000037E7" w:rsidRDefault="000037E7" w:rsidP="00CF591B">
      <w:pPr>
        <w:jc w:val="center"/>
        <w:rPr>
          <w:rFonts w:ascii="Tahoma" w:hAnsi="Tahoma" w:cs="Tahoma"/>
          <w:b/>
          <w:color w:val="1F497D" w:themeColor="text2"/>
          <w:sz w:val="32"/>
          <w:szCs w:val="32"/>
        </w:rPr>
      </w:pPr>
    </w:p>
    <w:p w14:paraId="335301D2" w14:textId="77777777" w:rsidR="00CF591B" w:rsidRPr="00353F07" w:rsidRDefault="001160BE" w:rsidP="00CF591B">
      <w:pPr>
        <w:jc w:val="center"/>
        <w:rPr>
          <w:rFonts w:ascii="Tahoma" w:hAnsi="Tahoma" w:cs="Tahoma"/>
          <w:b/>
          <w:color w:val="1F497D" w:themeColor="text2"/>
          <w:sz w:val="32"/>
          <w:szCs w:val="32"/>
        </w:rPr>
      </w:pPr>
      <w:r>
        <w:rPr>
          <w:rFonts w:ascii="Tahoma" w:hAnsi="Tahoma" w:cs="Tahoma"/>
          <w:b/>
          <w:color w:val="1F497D" w:themeColor="text2"/>
          <w:sz w:val="32"/>
          <w:szCs w:val="32"/>
        </w:rPr>
        <w:t>Terminos Basicos de Contratación</w:t>
      </w:r>
      <w:r w:rsidR="00CF591B" w:rsidRPr="00353F07">
        <w:rPr>
          <w:rFonts w:ascii="Tahoma" w:hAnsi="Tahoma" w:cs="Tahoma"/>
          <w:b/>
          <w:color w:val="1F497D" w:themeColor="text2"/>
          <w:sz w:val="32"/>
          <w:szCs w:val="32"/>
        </w:rPr>
        <w:t xml:space="preserve"> (TBC)</w:t>
      </w:r>
    </w:p>
    <w:p w14:paraId="1279ACF5" w14:textId="77777777" w:rsidR="00CF591B" w:rsidRPr="00353F07" w:rsidRDefault="00CF591B" w:rsidP="00CF591B">
      <w:pPr>
        <w:rPr>
          <w:rFonts w:ascii="Tahoma" w:hAnsi="Tahoma" w:cs="Tahoma"/>
          <w:color w:val="1F497D" w:themeColor="text2"/>
          <w:sz w:val="18"/>
          <w:szCs w:val="18"/>
        </w:rPr>
      </w:pPr>
    </w:p>
    <w:p w14:paraId="60ECFA69" w14:textId="77777777" w:rsidR="00CF591B" w:rsidRPr="00353F07" w:rsidRDefault="00CF591B" w:rsidP="00CF591B">
      <w:pPr>
        <w:rPr>
          <w:rFonts w:ascii="Tahoma" w:hAnsi="Tahoma" w:cs="Tahoma"/>
          <w:color w:val="1F497D" w:themeColor="text2"/>
          <w:sz w:val="18"/>
          <w:szCs w:val="18"/>
        </w:rPr>
      </w:pPr>
    </w:p>
    <w:p w14:paraId="7E4F6BF4" w14:textId="77777777" w:rsidR="00CF591B" w:rsidRPr="00353F07" w:rsidRDefault="00CF591B" w:rsidP="00CF591B">
      <w:pPr>
        <w:rPr>
          <w:rFonts w:ascii="Tahoma" w:hAnsi="Tahoma" w:cs="Tahoma"/>
          <w:color w:val="1F497D" w:themeColor="text2"/>
          <w:sz w:val="18"/>
          <w:szCs w:val="18"/>
        </w:rPr>
      </w:pPr>
    </w:p>
    <w:p w14:paraId="47ED595D" w14:textId="77777777" w:rsidR="00CF591B" w:rsidRPr="00353F07" w:rsidRDefault="00CF591B" w:rsidP="00CF591B">
      <w:pPr>
        <w:rPr>
          <w:rFonts w:ascii="Tahoma" w:hAnsi="Tahoma" w:cs="Tahoma"/>
          <w:color w:val="1F497D" w:themeColor="text2"/>
          <w:sz w:val="18"/>
          <w:szCs w:val="18"/>
        </w:rPr>
      </w:pPr>
    </w:p>
    <w:p w14:paraId="778A2A03" w14:textId="77777777" w:rsidR="00CF591B" w:rsidRPr="00353F07" w:rsidRDefault="00CF591B" w:rsidP="00CF591B">
      <w:pPr>
        <w:rPr>
          <w:rFonts w:ascii="Tahoma" w:hAnsi="Tahoma" w:cs="Tahoma"/>
          <w:color w:val="1F497D" w:themeColor="text2"/>
          <w:sz w:val="18"/>
          <w:szCs w:val="18"/>
        </w:rPr>
      </w:pPr>
    </w:p>
    <w:p w14:paraId="0A7A9E25" w14:textId="77777777" w:rsidR="00CF591B" w:rsidRPr="00353F07" w:rsidRDefault="00CF591B" w:rsidP="00CF591B">
      <w:pPr>
        <w:rPr>
          <w:rFonts w:ascii="Tahoma" w:hAnsi="Tahoma" w:cs="Tahoma"/>
          <w:b/>
          <w:color w:val="1F497D" w:themeColor="text2"/>
          <w:sz w:val="28"/>
          <w:szCs w:val="28"/>
        </w:rPr>
      </w:pPr>
      <w:r w:rsidRPr="00353F07">
        <w:rPr>
          <w:rFonts w:ascii="Tahoma" w:hAnsi="Tahoma" w:cs="Tahoma"/>
          <w:b/>
          <w:color w:val="1F497D" w:themeColor="text2"/>
          <w:sz w:val="28"/>
          <w:szCs w:val="28"/>
        </w:rPr>
        <w:t>Contenido</w:t>
      </w:r>
    </w:p>
    <w:p w14:paraId="1D119808" w14:textId="77777777" w:rsidR="00CF591B" w:rsidRPr="00353F07" w:rsidRDefault="00CF591B" w:rsidP="00CF591B">
      <w:pPr>
        <w:rPr>
          <w:rFonts w:ascii="Tahoma" w:hAnsi="Tahoma" w:cs="Tahoma"/>
          <w:color w:val="1F497D" w:themeColor="text2"/>
          <w:sz w:val="18"/>
          <w:szCs w:val="18"/>
        </w:rPr>
      </w:pPr>
    </w:p>
    <w:p w14:paraId="47023349" w14:textId="77777777" w:rsidR="00CF591B" w:rsidRPr="00353F07" w:rsidRDefault="00CF591B" w:rsidP="00CF591B">
      <w:pPr>
        <w:pStyle w:val="TDC1"/>
        <w:spacing w:line="360" w:lineRule="auto"/>
        <w:rPr>
          <w:noProof/>
          <w:color w:val="1F497D" w:themeColor="text2"/>
          <w:lang w:val="es-BO" w:eastAsia="es-BO"/>
        </w:rPr>
      </w:pPr>
      <w:r w:rsidRPr="00353F07">
        <w:rPr>
          <w:color w:val="1F497D" w:themeColor="text2"/>
          <w:lang w:val="es-ES"/>
        </w:rPr>
        <w:fldChar w:fldCharType="begin"/>
      </w:r>
      <w:r w:rsidRPr="00353F07">
        <w:rPr>
          <w:color w:val="1F497D" w:themeColor="text2"/>
          <w:lang w:val="es-ES"/>
        </w:rPr>
        <w:instrText xml:space="preserve"> TOC \o "1-1" \h \z \t "Título 2,2,Título 3,3" </w:instrText>
      </w:r>
      <w:r w:rsidRPr="00353F07">
        <w:rPr>
          <w:color w:val="1F497D" w:themeColor="text2"/>
          <w:lang w:val="es-ES"/>
        </w:rPr>
        <w:fldChar w:fldCharType="separate"/>
      </w:r>
      <w:hyperlink w:anchor="_Toc330030630" w:history="1">
        <w:r w:rsidRPr="00353F07">
          <w:rPr>
            <w:rStyle w:val="Hipervnculo"/>
            <w:noProof/>
            <w:color w:val="1F497D" w:themeColor="text2"/>
            <w:u w:val="none"/>
          </w:rPr>
          <w:t>PARTE I</w:t>
        </w:r>
        <w:r w:rsidR="00FF7942" w:rsidRPr="00353F07">
          <w:rPr>
            <w:rStyle w:val="Hipervnculo"/>
            <w:noProof/>
            <w:color w:val="1F497D" w:themeColor="text2"/>
            <w:u w:val="none"/>
          </w:rPr>
          <w:t>…………………………………</w:t>
        </w:r>
        <w:r w:rsidRPr="00353F07">
          <w:rPr>
            <w:noProof/>
            <w:webHidden/>
            <w:color w:val="1F497D" w:themeColor="text2"/>
          </w:rPr>
          <w:t>…………………………………………………………………</w:t>
        </w:r>
        <w:r w:rsidR="00AF10B0">
          <w:rPr>
            <w:noProof/>
            <w:webHidden/>
            <w:color w:val="1F497D" w:themeColor="text2"/>
          </w:rPr>
          <w:t>4</w:t>
        </w:r>
      </w:hyperlink>
    </w:p>
    <w:p w14:paraId="3A766331" w14:textId="77777777" w:rsidR="00CF591B" w:rsidRPr="00353F07" w:rsidRDefault="00CF591B" w:rsidP="00CF591B">
      <w:pPr>
        <w:pStyle w:val="TDC1"/>
        <w:spacing w:line="360" w:lineRule="auto"/>
        <w:rPr>
          <w:noProof/>
          <w:color w:val="1F497D" w:themeColor="text2"/>
          <w:lang w:val="es-BO" w:eastAsia="es-BO"/>
        </w:rPr>
      </w:pPr>
      <w:r w:rsidRPr="00353F07">
        <w:rPr>
          <w:color w:val="1F497D" w:themeColor="text2"/>
        </w:rPr>
        <w:t>PARTE</w:t>
      </w:r>
      <w:r w:rsidR="00FF7942" w:rsidRPr="00353F07">
        <w:rPr>
          <w:color w:val="1F497D" w:themeColor="text2"/>
        </w:rPr>
        <w:t xml:space="preserve"> II…………………………………………………………………….</w:t>
      </w:r>
      <w:r w:rsidRPr="00353F07">
        <w:rPr>
          <w:color w:val="1F497D" w:themeColor="text2"/>
        </w:rPr>
        <w:t>………………………….1</w:t>
      </w:r>
      <w:r w:rsidR="00A866EF">
        <w:rPr>
          <w:color w:val="1F497D" w:themeColor="text2"/>
        </w:rPr>
        <w:t>4</w:t>
      </w:r>
    </w:p>
    <w:p w14:paraId="6AC82950" w14:textId="77777777" w:rsidR="00CF591B" w:rsidRPr="00353F07" w:rsidRDefault="00E60178" w:rsidP="00CF591B">
      <w:pPr>
        <w:pStyle w:val="TDC1"/>
        <w:spacing w:line="360" w:lineRule="auto"/>
        <w:rPr>
          <w:b w:val="0"/>
          <w:color w:val="1F497D" w:themeColor="text2"/>
          <w:sz w:val="18"/>
          <w:szCs w:val="18"/>
        </w:rPr>
      </w:pPr>
      <w:hyperlink w:anchor="_Toc330030632" w:history="1">
        <w:r w:rsidR="00CF591B" w:rsidRPr="00353F07">
          <w:rPr>
            <w:rStyle w:val="Hipervnculo"/>
            <w:noProof/>
            <w:color w:val="1F497D" w:themeColor="text2"/>
            <w:u w:val="none"/>
          </w:rPr>
          <w:t>PARTE III</w:t>
        </w:r>
        <w:r w:rsidR="00CF591B" w:rsidRPr="00353F07">
          <w:rPr>
            <w:noProof/>
            <w:webHidden/>
            <w:color w:val="1F497D" w:themeColor="text2"/>
          </w:rPr>
          <w:tab/>
        </w:r>
      </w:hyperlink>
      <w:r w:rsidR="00FF7942" w:rsidRPr="00353F07">
        <w:rPr>
          <w:noProof/>
          <w:color w:val="1F497D" w:themeColor="text2"/>
        </w:rPr>
        <w:t>……………………………………………………………………………</w:t>
      </w:r>
      <w:r w:rsidR="00CF591B" w:rsidRPr="00353F07">
        <w:rPr>
          <w:noProof/>
          <w:color w:val="1F497D" w:themeColor="text2"/>
        </w:rPr>
        <w:t>………………..</w:t>
      </w:r>
      <w:r w:rsidR="00AF10B0">
        <w:rPr>
          <w:noProof/>
          <w:color w:val="1F497D" w:themeColor="text2"/>
        </w:rPr>
        <w:t>5</w:t>
      </w:r>
      <w:r w:rsidR="00A866EF">
        <w:rPr>
          <w:noProof/>
          <w:color w:val="1F497D" w:themeColor="text2"/>
        </w:rPr>
        <w:t>0</w:t>
      </w:r>
      <w:r w:rsidR="00CF591B" w:rsidRPr="00353F07">
        <w:rPr>
          <w:b w:val="0"/>
          <w:color w:val="1F497D" w:themeColor="text2"/>
        </w:rPr>
        <w:fldChar w:fldCharType="end"/>
      </w:r>
    </w:p>
    <w:p w14:paraId="1BE5CC17" w14:textId="77777777" w:rsidR="00CF591B" w:rsidRPr="00353F07" w:rsidRDefault="00CF591B" w:rsidP="00CF591B">
      <w:pPr>
        <w:jc w:val="center"/>
        <w:rPr>
          <w:rFonts w:ascii="Tahoma" w:hAnsi="Tahoma" w:cs="Tahoma"/>
          <w:b/>
          <w:color w:val="1F497D" w:themeColor="text2"/>
          <w:sz w:val="28"/>
          <w:szCs w:val="28"/>
        </w:rPr>
      </w:pPr>
    </w:p>
    <w:p w14:paraId="59D342BB" w14:textId="77777777" w:rsidR="00CF591B" w:rsidRPr="00353F07" w:rsidRDefault="00CF591B" w:rsidP="00CF591B">
      <w:pPr>
        <w:jc w:val="center"/>
        <w:rPr>
          <w:rFonts w:ascii="Tahoma" w:hAnsi="Tahoma" w:cs="Tahoma"/>
          <w:b/>
          <w:color w:val="1F497D" w:themeColor="text2"/>
          <w:sz w:val="28"/>
          <w:szCs w:val="28"/>
        </w:rPr>
      </w:pPr>
    </w:p>
    <w:p w14:paraId="18B3D880" w14:textId="77777777" w:rsidR="00CF591B" w:rsidRPr="00353F07" w:rsidRDefault="00CF591B" w:rsidP="00CF591B">
      <w:pPr>
        <w:jc w:val="center"/>
        <w:rPr>
          <w:rFonts w:ascii="Tahoma" w:hAnsi="Tahoma" w:cs="Tahoma"/>
          <w:b/>
          <w:color w:val="1F497D" w:themeColor="text2"/>
          <w:sz w:val="28"/>
          <w:szCs w:val="28"/>
        </w:rPr>
      </w:pPr>
    </w:p>
    <w:p w14:paraId="468574CD" w14:textId="77777777" w:rsidR="00CF591B" w:rsidRPr="00353F07" w:rsidRDefault="00CF591B" w:rsidP="00CF591B">
      <w:pPr>
        <w:jc w:val="center"/>
        <w:rPr>
          <w:rFonts w:ascii="Tahoma" w:hAnsi="Tahoma" w:cs="Tahoma"/>
          <w:b/>
          <w:color w:val="1F497D" w:themeColor="text2"/>
          <w:sz w:val="28"/>
          <w:szCs w:val="28"/>
        </w:rPr>
      </w:pPr>
    </w:p>
    <w:p w14:paraId="08DEAF32" w14:textId="77777777" w:rsidR="00CF591B" w:rsidRPr="00353F07" w:rsidRDefault="00CF591B" w:rsidP="00CF591B">
      <w:pPr>
        <w:jc w:val="center"/>
        <w:rPr>
          <w:rFonts w:ascii="Tahoma" w:hAnsi="Tahoma" w:cs="Tahoma"/>
          <w:b/>
          <w:color w:val="1F497D" w:themeColor="text2"/>
          <w:sz w:val="28"/>
          <w:szCs w:val="28"/>
        </w:rPr>
      </w:pPr>
    </w:p>
    <w:p w14:paraId="61F3D905" w14:textId="77777777" w:rsidR="00CF591B" w:rsidRPr="00353F07" w:rsidRDefault="00CF591B" w:rsidP="00CF591B">
      <w:pPr>
        <w:jc w:val="center"/>
        <w:rPr>
          <w:rFonts w:ascii="Tahoma" w:hAnsi="Tahoma" w:cs="Tahoma"/>
          <w:b/>
          <w:color w:val="1F497D" w:themeColor="text2"/>
          <w:sz w:val="28"/>
          <w:szCs w:val="28"/>
        </w:rPr>
      </w:pPr>
    </w:p>
    <w:p w14:paraId="62D97612" w14:textId="77777777" w:rsidR="00CF591B" w:rsidRPr="00353F07" w:rsidRDefault="00CF591B" w:rsidP="00CF591B">
      <w:pPr>
        <w:jc w:val="center"/>
        <w:rPr>
          <w:rFonts w:ascii="Tahoma" w:hAnsi="Tahoma" w:cs="Tahoma"/>
          <w:b/>
          <w:color w:val="1F497D" w:themeColor="text2"/>
          <w:sz w:val="28"/>
          <w:szCs w:val="28"/>
        </w:rPr>
      </w:pPr>
    </w:p>
    <w:p w14:paraId="4B9387E6" w14:textId="77777777" w:rsidR="00CF591B" w:rsidRPr="00353F07" w:rsidRDefault="00CF591B" w:rsidP="00CF591B">
      <w:pPr>
        <w:jc w:val="center"/>
        <w:rPr>
          <w:rFonts w:ascii="Tahoma" w:hAnsi="Tahoma" w:cs="Tahoma"/>
          <w:b/>
          <w:color w:val="1F497D" w:themeColor="text2"/>
          <w:sz w:val="28"/>
          <w:szCs w:val="28"/>
        </w:rPr>
      </w:pPr>
    </w:p>
    <w:p w14:paraId="75D169F4" w14:textId="77777777" w:rsidR="00CF591B" w:rsidRPr="00353F07" w:rsidRDefault="00CF591B" w:rsidP="00CF591B">
      <w:pPr>
        <w:jc w:val="center"/>
        <w:rPr>
          <w:rFonts w:ascii="Tahoma" w:hAnsi="Tahoma" w:cs="Tahoma"/>
          <w:b/>
          <w:color w:val="1F497D" w:themeColor="text2"/>
          <w:sz w:val="28"/>
          <w:szCs w:val="28"/>
        </w:rPr>
      </w:pPr>
    </w:p>
    <w:p w14:paraId="7DDAA8F4" w14:textId="77777777" w:rsidR="00CF591B" w:rsidRPr="00353F07" w:rsidRDefault="00CF591B" w:rsidP="00CF591B">
      <w:pPr>
        <w:jc w:val="center"/>
        <w:rPr>
          <w:rFonts w:ascii="Tahoma" w:hAnsi="Tahoma" w:cs="Tahoma"/>
          <w:b/>
          <w:color w:val="1F497D" w:themeColor="text2"/>
          <w:sz w:val="28"/>
          <w:szCs w:val="28"/>
        </w:rPr>
      </w:pPr>
    </w:p>
    <w:p w14:paraId="48908776" w14:textId="77777777" w:rsidR="00CF591B" w:rsidRPr="00353F07" w:rsidRDefault="00CF591B" w:rsidP="00CF591B">
      <w:pPr>
        <w:jc w:val="center"/>
        <w:rPr>
          <w:rFonts w:ascii="Tahoma" w:hAnsi="Tahoma" w:cs="Tahoma"/>
          <w:b/>
          <w:color w:val="1F497D" w:themeColor="text2"/>
          <w:sz w:val="28"/>
          <w:szCs w:val="28"/>
        </w:rPr>
      </w:pPr>
    </w:p>
    <w:p w14:paraId="6BA98637" w14:textId="77777777" w:rsidR="00CF591B" w:rsidRPr="00353F07" w:rsidRDefault="00CF591B" w:rsidP="00CF591B">
      <w:pPr>
        <w:jc w:val="center"/>
        <w:rPr>
          <w:rFonts w:ascii="Tahoma" w:hAnsi="Tahoma" w:cs="Tahoma"/>
          <w:b/>
          <w:color w:val="1F497D" w:themeColor="text2"/>
          <w:sz w:val="28"/>
          <w:szCs w:val="28"/>
        </w:rPr>
      </w:pPr>
    </w:p>
    <w:p w14:paraId="618EEFB4" w14:textId="77777777" w:rsidR="00CF591B" w:rsidRPr="00353F07" w:rsidRDefault="00CF591B" w:rsidP="00CF591B">
      <w:pPr>
        <w:jc w:val="center"/>
        <w:rPr>
          <w:rFonts w:ascii="Tahoma" w:hAnsi="Tahoma" w:cs="Tahoma"/>
          <w:b/>
          <w:color w:val="1F497D" w:themeColor="text2"/>
          <w:sz w:val="28"/>
          <w:szCs w:val="28"/>
        </w:rPr>
      </w:pPr>
    </w:p>
    <w:p w14:paraId="438EB2D1" w14:textId="77777777" w:rsidR="00CF591B" w:rsidRPr="00353F07" w:rsidRDefault="00CF591B" w:rsidP="00CF591B">
      <w:pPr>
        <w:jc w:val="center"/>
        <w:rPr>
          <w:rFonts w:ascii="Tahoma" w:hAnsi="Tahoma" w:cs="Tahoma"/>
          <w:b/>
          <w:color w:val="1F497D" w:themeColor="text2"/>
          <w:sz w:val="28"/>
          <w:szCs w:val="28"/>
        </w:rPr>
      </w:pPr>
    </w:p>
    <w:p w14:paraId="546EE161" w14:textId="77777777" w:rsidR="00CF591B" w:rsidRPr="00353F07" w:rsidRDefault="00CF591B" w:rsidP="00CF591B">
      <w:pPr>
        <w:jc w:val="center"/>
        <w:rPr>
          <w:rFonts w:ascii="Tahoma" w:hAnsi="Tahoma" w:cs="Tahoma"/>
          <w:b/>
          <w:color w:val="1F497D" w:themeColor="text2"/>
          <w:sz w:val="28"/>
          <w:szCs w:val="28"/>
        </w:rPr>
      </w:pPr>
    </w:p>
    <w:p w14:paraId="3CC91DD4" w14:textId="77777777" w:rsidR="00CF591B" w:rsidRPr="00353F07" w:rsidRDefault="00CF591B" w:rsidP="00CF591B">
      <w:pPr>
        <w:jc w:val="center"/>
        <w:rPr>
          <w:rFonts w:ascii="Tahoma" w:hAnsi="Tahoma" w:cs="Tahoma"/>
          <w:b/>
          <w:color w:val="1F497D" w:themeColor="text2"/>
          <w:sz w:val="28"/>
          <w:szCs w:val="28"/>
        </w:rPr>
      </w:pPr>
    </w:p>
    <w:p w14:paraId="0A8A34D2" w14:textId="77777777" w:rsidR="00CF591B" w:rsidRPr="00353F07" w:rsidRDefault="00CF591B" w:rsidP="00CF591B">
      <w:pPr>
        <w:jc w:val="center"/>
        <w:rPr>
          <w:rFonts w:ascii="Tahoma" w:hAnsi="Tahoma" w:cs="Tahoma"/>
          <w:b/>
          <w:color w:val="1F497D" w:themeColor="text2"/>
          <w:sz w:val="28"/>
          <w:szCs w:val="28"/>
        </w:rPr>
      </w:pPr>
    </w:p>
    <w:p w14:paraId="731917DB" w14:textId="77777777" w:rsidR="00CF591B" w:rsidRPr="00353F07" w:rsidRDefault="00CF591B" w:rsidP="00CF591B">
      <w:pPr>
        <w:jc w:val="center"/>
        <w:rPr>
          <w:rFonts w:ascii="Tahoma" w:hAnsi="Tahoma" w:cs="Tahoma"/>
          <w:b/>
          <w:color w:val="1F497D" w:themeColor="text2"/>
          <w:sz w:val="28"/>
          <w:szCs w:val="28"/>
        </w:rPr>
      </w:pPr>
    </w:p>
    <w:p w14:paraId="24B515E9" w14:textId="77777777" w:rsidR="00CF591B" w:rsidRPr="00353F07" w:rsidRDefault="00CF591B" w:rsidP="00CF591B">
      <w:pPr>
        <w:jc w:val="center"/>
        <w:rPr>
          <w:rFonts w:ascii="Tahoma" w:hAnsi="Tahoma" w:cs="Tahoma"/>
          <w:b/>
          <w:color w:val="1F497D" w:themeColor="text2"/>
          <w:sz w:val="28"/>
          <w:szCs w:val="28"/>
        </w:rPr>
      </w:pPr>
    </w:p>
    <w:p w14:paraId="52164E1B" w14:textId="77777777" w:rsidR="00CF591B" w:rsidRPr="00353F07" w:rsidRDefault="00CF591B" w:rsidP="00CF591B">
      <w:pPr>
        <w:jc w:val="center"/>
        <w:rPr>
          <w:rFonts w:ascii="Tahoma" w:hAnsi="Tahoma" w:cs="Tahoma"/>
          <w:b/>
          <w:color w:val="1F497D" w:themeColor="text2"/>
          <w:sz w:val="28"/>
          <w:szCs w:val="28"/>
        </w:rPr>
      </w:pPr>
    </w:p>
    <w:p w14:paraId="6A16D75C" w14:textId="77777777" w:rsidR="00C61025" w:rsidRPr="00FE66C7" w:rsidRDefault="00C61025" w:rsidP="002C3600">
      <w:pPr>
        <w:pStyle w:val="Ttulo1"/>
        <w:numPr>
          <w:ilvl w:val="0"/>
          <w:numId w:val="0"/>
        </w:numPr>
        <w:jc w:val="center"/>
        <w:rPr>
          <w:color w:val="1F497D" w:themeColor="text2"/>
          <w:sz w:val="28"/>
          <w:szCs w:val="28"/>
          <w:u w:val="none"/>
        </w:rPr>
      </w:pPr>
      <w:r w:rsidRPr="00FE66C7">
        <w:rPr>
          <w:color w:val="1F497D" w:themeColor="text2"/>
          <w:sz w:val="28"/>
          <w:szCs w:val="28"/>
          <w:u w:val="none"/>
        </w:rPr>
        <w:t>PARTE I</w:t>
      </w:r>
      <w:bookmarkEnd w:id="1"/>
    </w:p>
    <w:p w14:paraId="0950C1F0" w14:textId="77777777" w:rsidR="00C61025" w:rsidRPr="00FE66C7" w:rsidRDefault="00C61025" w:rsidP="00C61025">
      <w:pPr>
        <w:jc w:val="center"/>
        <w:rPr>
          <w:rFonts w:ascii="Tahoma" w:hAnsi="Tahoma" w:cs="Tahoma"/>
          <w:b/>
          <w:color w:val="1F497D" w:themeColor="text2"/>
          <w:sz w:val="28"/>
          <w:szCs w:val="28"/>
        </w:rPr>
      </w:pPr>
      <w:r w:rsidRPr="00FE66C7">
        <w:rPr>
          <w:rFonts w:ascii="Tahoma" w:hAnsi="Tahoma" w:cs="Tahoma"/>
          <w:b/>
          <w:color w:val="1F497D" w:themeColor="text2"/>
          <w:sz w:val="28"/>
          <w:szCs w:val="28"/>
        </w:rPr>
        <w:t xml:space="preserve">INFORMACIÓN </w:t>
      </w:r>
      <w:r w:rsidR="003B7301" w:rsidRPr="00FE66C7">
        <w:rPr>
          <w:rFonts w:ascii="Tahoma" w:hAnsi="Tahoma" w:cs="Tahoma"/>
          <w:b/>
          <w:color w:val="1F497D" w:themeColor="text2"/>
          <w:sz w:val="28"/>
          <w:szCs w:val="28"/>
        </w:rPr>
        <w:t>GENERAL</w:t>
      </w:r>
      <w:r w:rsidRPr="00FE66C7">
        <w:rPr>
          <w:rFonts w:ascii="Tahoma" w:hAnsi="Tahoma" w:cs="Tahoma"/>
          <w:b/>
          <w:color w:val="1F497D" w:themeColor="text2"/>
          <w:sz w:val="28"/>
          <w:szCs w:val="28"/>
        </w:rPr>
        <w:t xml:space="preserve"> DE LA CONTRATACIÓN</w:t>
      </w:r>
    </w:p>
    <w:p w14:paraId="7A2CBBAC" w14:textId="77777777" w:rsidR="00393ED2" w:rsidRPr="00353F07" w:rsidRDefault="00393ED2" w:rsidP="00393ED2">
      <w:pPr>
        <w:rPr>
          <w:rFonts w:ascii="Tahoma" w:hAnsi="Tahoma" w:cs="Tahoma"/>
          <w:color w:val="1F497D" w:themeColor="text2"/>
          <w:sz w:val="28"/>
          <w:szCs w:val="28"/>
          <w:lang w:val="pt-BR"/>
        </w:rPr>
      </w:pPr>
    </w:p>
    <w:p w14:paraId="2128AB20" w14:textId="77777777" w:rsidR="00357300" w:rsidRPr="00353F07" w:rsidRDefault="00357300" w:rsidP="00E32135">
      <w:pPr>
        <w:numPr>
          <w:ilvl w:val="0"/>
          <w:numId w:val="7"/>
        </w:numPr>
        <w:tabs>
          <w:tab w:val="left" w:pos="426"/>
        </w:tabs>
        <w:ind w:left="0" w:firstLine="0"/>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Antecedentes</w:t>
      </w:r>
    </w:p>
    <w:p w14:paraId="3039A4FF" w14:textId="77777777" w:rsidR="00F645FF" w:rsidRPr="00353F07" w:rsidRDefault="00357300" w:rsidP="00033CCA">
      <w:pPr>
        <w:tabs>
          <w:tab w:val="left" w:pos="1770"/>
          <w:tab w:val="left" w:pos="6990"/>
        </w:tabs>
        <w:ind w:left="360"/>
        <w:jc w:val="both"/>
        <w:rPr>
          <w:rFonts w:ascii="Tahoma" w:hAnsi="Tahoma" w:cs="Tahoma"/>
          <w:color w:val="1F497D" w:themeColor="text2"/>
          <w:sz w:val="22"/>
          <w:szCs w:val="22"/>
        </w:rPr>
      </w:pPr>
      <w:r w:rsidRPr="00353F07">
        <w:rPr>
          <w:rFonts w:ascii="Tahoma" w:hAnsi="Tahoma" w:cs="Tahoma"/>
          <w:color w:val="1F497D" w:themeColor="text2"/>
          <w:sz w:val="22"/>
          <w:szCs w:val="22"/>
        </w:rPr>
        <w:tab/>
      </w:r>
      <w:r w:rsidR="00FE0042" w:rsidRPr="00353F07">
        <w:rPr>
          <w:rFonts w:ascii="Tahoma" w:hAnsi="Tahoma" w:cs="Tahoma"/>
          <w:color w:val="1F497D" w:themeColor="text2"/>
          <w:sz w:val="22"/>
          <w:szCs w:val="22"/>
        </w:rPr>
        <w:tab/>
      </w:r>
    </w:p>
    <w:p w14:paraId="2E7B9138" w14:textId="77777777" w:rsidR="00F645FF" w:rsidRPr="00353F07" w:rsidRDefault="004C6B93" w:rsidP="00F645FF">
      <w:pPr>
        <w:tabs>
          <w:tab w:val="left" w:pos="1770"/>
        </w:tabs>
        <w:ind w:left="360"/>
        <w:jc w:val="both"/>
        <w:rPr>
          <w:rFonts w:ascii="Tahoma" w:hAnsi="Tahoma" w:cs="Tahoma"/>
          <w:color w:val="1F497D" w:themeColor="text2"/>
          <w:sz w:val="22"/>
          <w:szCs w:val="22"/>
          <w:lang w:eastAsia="en-US"/>
        </w:rPr>
      </w:pPr>
      <w:r w:rsidRPr="00353F07">
        <w:rPr>
          <w:rFonts w:ascii="Tahoma" w:hAnsi="Tahoma" w:cs="Tahoma"/>
          <w:color w:val="1F497D" w:themeColor="text2"/>
          <w:sz w:val="22"/>
          <w:szCs w:val="22"/>
          <w:lang w:eastAsia="en-US"/>
        </w:rPr>
        <w:t>ENTEL S.A., en cumplimiento a normas internas en vigencia efectúa la presente Licitación Pública, para que empresas legalmente establecidas en Bolivia, presenten sus ofertas conforme a lo especificado en el presente documento.</w:t>
      </w:r>
    </w:p>
    <w:p w14:paraId="557EEF3A" w14:textId="77777777" w:rsidR="004C6B93" w:rsidRPr="00353F07" w:rsidRDefault="004C6B93" w:rsidP="00F645FF">
      <w:pPr>
        <w:tabs>
          <w:tab w:val="left" w:pos="1770"/>
        </w:tabs>
        <w:ind w:left="360"/>
        <w:jc w:val="both"/>
        <w:rPr>
          <w:rFonts w:ascii="Tahoma" w:hAnsi="Tahoma" w:cs="Tahoma"/>
          <w:color w:val="1F497D" w:themeColor="text2"/>
          <w:sz w:val="22"/>
          <w:szCs w:val="22"/>
        </w:rPr>
      </w:pPr>
      <w:r w:rsidRPr="00353F07">
        <w:rPr>
          <w:rFonts w:ascii="Tahoma" w:hAnsi="Tahoma" w:cs="Tahoma"/>
          <w:color w:val="1F497D" w:themeColor="text2"/>
          <w:sz w:val="22"/>
          <w:szCs w:val="22"/>
          <w:lang w:eastAsia="en-US"/>
        </w:rPr>
        <w:t xml:space="preserve">  </w:t>
      </w:r>
    </w:p>
    <w:p w14:paraId="01AC74C4" w14:textId="77777777" w:rsidR="00F645FF" w:rsidRDefault="004C6B93" w:rsidP="00F645FF">
      <w:pPr>
        <w:tabs>
          <w:tab w:val="left" w:pos="1770"/>
        </w:tabs>
        <w:ind w:left="360"/>
        <w:jc w:val="both"/>
        <w:rPr>
          <w:rFonts w:ascii="Tahoma" w:hAnsi="Tahoma" w:cs="Tahoma"/>
          <w:color w:val="1F497D" w:themeColor="text2"/>
          <w:sz w:val="22"/>
          <w:szCs w:val="22"/>
          <w:lang w:eastAsia="en-US"/>
        </w:rPr>
      </w:pPr>
      <w:r w:rsidRPr="00353F07">
        <w:rPr>
          <w:rFonts w:ascii="Tahoma" w:hAnsi="Tahoma" w:cs="Tahoma"/>
          <w:color w:val="1F497D" w:themeColor="text2"/>
          <w:sz w:val="22"/>
          <w:szCs w:val="22"/>
          <w:lang w:eastAsia="en-US"/>
        </w:rPr>
        <w:t xml:space="preserve">La Empresa Nacional de Telecomunicaciones S.A. (ENTEL S.A.), tiene en operación el servicio de Television Satelital DTH a nivel Nacional (área urbana y rural). Para </w:t>
      </w:r>
      <w:r w:rsidR="00F645FF" w:rsidRPr="00353F07">
        <w:rPr>
          <w:rFonts w:ascii="Tahoma" w:hAnsi="Tahoma" w:cs="Tahoma"/>
          <w:color w:val="1F497D" w:themeColor="text2"/>
          <w:sz w:val="22"/>
          <w:szCs w:val="22"/>
          <w:lang w:eastAsia="en-US"/>
        </w:rPr>
        <w:t xml:space="preserve">atender las solicitudes de nuestros clientes y </w:t>
      </w:r>
      <w:r w:rsidRPr="00353F07">
        <w:rPr>
          <w:rFonts w:ascii="Tahoma" w:hAnsi="Tahoma" w:cs="Tahoma"/>
          <w:color w:val="1F497D" w:themeColor="text2"/>
          <w:sz w:val="22"/>
          <w:szCs w:val="22"/>
          <w:lang w:eastAsia="en-US"/>
        </w:rPr>
        <w:t xml:space="preserve">garantizar </w:t>
      </w:r>
      <w:r w:rsidR="00F645FF" w:rsidRPr="00353F07">
        <w:rPr>
          <w:rFonts w:ascii="Tahoma" w:hAnsi="Tahoma" w:cs="Tahoma"/>
          <w:color w:val="1F497D" w:themeColor="text2"/>
          <w:sz w:val="22"/>
          <w:szCs w:val="22"/>
          <w:lang w:eastAsia="en-US"/>
        </w:rPr>
        <w:t>el funcionamiento del mismo</w:t>
      </w:r>
      <w:r w:rsidRPr="00353F07">
        <w:rPr>
          <w:rFonts w:ascii="Tahoma" w:hAnsi="Tahoma" w:cs="Tahoma"/>
          <w:color w:val="1F497D" w:themeColor="text2"/>
          <w:sz w:val="22"/>
          <w:szCs w:val="22"/>
          <w:lang w:eastAsia="en-US"/>
        </w:rPr>
        <w:t xml:space="preserve">, ENTEL S.A. ha visto por conveniente solicitar los servicios de una empresa </w:t>
      </w:r>
      <w:r w:rsidR="008E4C3C" w:rsidRPr="00353F07">
        <w:rPr>
          <w:rFonts w:ascii="Tahoma" w:hAnsi="Tahoma" w:cs="Tahoma"/>
          <w:color w:val="1F497D" w:themeColor="text2"/>
          <w:sz w:val="22"/>
          <w:szCs w:val="22"/>
          <w:lang w:eastAsia="en-US"/>
        </w:rPr>
        <w:t xml:space="preserve">para la </w:t>
      </w:r>
      <w:r w:rsidR="008E4C3C">
        <w:rPr>
          <w:rFonts w:ascii="Tahoma" w:hAnsi="Tahoma" w:cs="Tahoma"/>
          <w:color w:val="1F497D" w:themeColor="text2"/>
          <w:sz w:val="22"/>
          <w:szCs w:val="22"/>
          <w:lang w:eastAsia="en-US"/>
        </w:rPr>
        <w:t xml:space="preserve">prestación de </w:t>
      </w:r>
      <w:r w:rsidR="008E4C3C" w:rsidRPr="008E4C3C">
        <w:rPr>
          <w:rFonts w:ascii="Tahoma" w:hAnsi="Tahoma" w:cs="Tahoma"/>
          <w:color w:val="1F497D" w:themeColor="text2"/>
          <w:sz w:val="22"/>
          <w:szCs w:val="22"/>
          <w:lang w:eastAsia="en-US"/>
        </w:rPr>
        <w:t xml:space="preserve">Servicio De Provisiones </w:t>
      </w:r>
      <w:r w:rsidR="008E4C3C">
        <w:rPr>
          <w:rFonts w:ascii="Tahoma" w:hAnsi="Tahoma" w:cs="Tahoma"/>
          <w:color w:val="1F497D" w:themeColor="text2"/>
          <w:sz w:val="22"/>
          <w:szCs w:val="22"/>
          <w:lang w:eastAsia="en-US"/>
        </w:rPr>
        <w:t>y Mantenimiento De TV</w:t>
      </w:r>
      <w:r w:rsidR="008E4C3C" w:rsidRPr="008E4C3C">
        <w:rPr>
          <w:rFonts w:ascii="Tahoma" w:hAnsi="Tahoma" w:cs="Tahoma"/>
          <w:color w:val="1F497D" w:themeColor="text2"/>
          <w:sz w:val="22"/>
          <w:szCs w:val="22"/>
          <w:lang w:eastAsia="en-US"/>
        </w:rPr>
        <w:t xml:space="preserve"> Satelital (D</w:t>
      </w:r>
      <w:r w:rsidR="008E4C3C">
        <w:rPr>
          <w:rFonts w:ascii="Tahoma" w:hAnsi="Tahoma" w:cs="Tahoma"/>
          <w:color w:val="1F497D" w:themeColor="text2"/>
          <w:sz w:val="22"/>
          <w:szCs w:val="22"/>
          <w:lang w:eastAsia="en-US"/>
        </w:rPr>
        <w:t>TH</w:t>
      </w:r>
      <w:r w:rsidR="008E4C3C" w:rsidRPr="008E4C3C">
        <w:rPr>
          <w:rFonts w:ascii="Tahoma" w:hAnsi="Tahoma" w:cs="Tahoma"/>
          <w:color w:val="1F497D" w:themeColor="text2"/>
          <w:sz w:val="22"/>
          <w:szCs w:val="22"/>
          <w:lang w:eastAsia="en-US"/>
        </w:rPr>
        <w:t>)</w:t>
      </w:r>
      <w:r w:rsidR="00033CCA" w:rsidRPr="00353F07">
        <w:rPr>
          <w:rFonts w:ascii="Tahoma" w:hAnsi="Tahoma" w:cs="Tahoma"/>
          <w:color w:val="1F497D" w:themeColor="text2"/>
          <w:sz w:val="22"/>
          <w:szCs w:val="22"/>
          <w:lang w:eastAsia="en-US"/>
        </w:rPr>
        <w:t>.</w:t>
      </w:r>
    </w:p>
    <w:p w14:paraId="50083DDF" w14:textId="77777777" w:rsidR="00255246" w:rsidRDefault="00255246" w:rsidP="00F645FF">
      <w:pPr>
        <w:tabs>
          <w:tab w:val="left" w:pos="1770"/>
        </w:tabs>
        <w:ind w:left="360"/>
        <w:jc w:val="both"/>
        <w:rPr>
          <w:rFonts w:ascii="Tahoma" w:hAnsi="Tahoma" w:cs="Tahoma"/>
          <w:color w:val="1F497D" w:themeColor="text2"/>
          <w:sz w:val="22"/>
          <w:szCs w:val="22"/>
          <w:lang w:eastAsia="en-US"/>
        </w:rPr>
      </w:pPr>
    </w:p>
    <w:p w14:paraId="673A7678" w14:textId="77777777" w:rsidR="00255246" w:rsidRPr="00353F07" w:rsidRDefault="00255246" w:rsidP="00F645FF">
      <w:pPr>
        <w:tabs>
          <w:tab w:val="left" w:pos="1770"/>
        </w:tabs>
        <w:ind w:left="360"/>
        <w:jc w:val="both"/>
        <w:rPr>
          <w:rFonts w:ascii="Tahoma" w:hAnsi="Tahoma" w:cs="Tahoma"/>
          <w:color w:val="1F497D" w:themeColor="text2"/>
          <w:sz w:val="22"/>
          <w:szCs w:val="22"/>
          <w:lang w:eastAsia="en-US"/>
        </w:rPr>
      </w:pPr>
      <w:r w:rsidRPr="008E4C3C">
        <w:rPr>
          <w:rFonts w:ascii="Tahoma" w:hAnsi="Tahoma" w:cs="Tahoma"/>
          <w:color w:val="1F497D" w:themeColor="text2"/>
          <w:sz w:val="22"/>
          <w:szCs w:val="22"/>
          <w:lang w:eastAsia="en-US"/>
        </w:rPr>
        <w:lastRenderedPageBreak/>
        <w:t xml:space="preserve">La Empresa Nacional de Telecomunicaciones S.A. (ENTEL S.A.), cuenta con redes de acceso urbano LTE Familia en las localidades de La Paz, Santa Cruz, Cochabamba, Oruro, Potosí, Sucre, Tarija, Cobija y Trinidad. Para garantizar el funcionamiento de estas redes, ENTEL S.A. ha visto por conveniente solicitar los servicios de una empresa </w:t>
      </w:r>
      <w:r w:rsidR="008E4C3C" w:rsidRPr="008E4C3C">
        <w:rPr>
          <w:rFonts w:ascii="Tahoma" w:hAnsi="Tahoma" w:cs="Tahoma"/>
          <w:color w:val="1F497D" w:themeColor="text2"/>
          <w:sz w:val="22"/>
          <w:szCs w:val="22"/>
          <w:lang w:eastAsia="en-US"/>
        </w:rPr>
        <w:t xml:space="preserve">para la prestación de Servicio De Provisiones </w:t>
      </w:r>
      <w:r w:rsidR="008E4C3C">
        <w:rPr>
          <w:rFonts w:ascii="Tahoma" w:hAnsi="Tahoma" w:cs="Tahoma"/>
          <w:color w:val="1F497D" w:themeColor="text2"/>
          <w:sz w:val="22"/>
          <w:szCs w:val="22"/>
          <w:lang w:eastAsia="en-US"/>
        </w:rPr>
        <w:t>y Mantenimiento d</w:t>
      </w:r>
      <w:r w:rsidR="008E4C3C" w:rsidRPr="008E4C3C">
        <w:rPr>
          <w:rFonts w:ascii="Tahoma" w:hAnsi="Tahoma" w:cs="Tahoma"/>
          <w:color w:val="1F497D" w:themeColor="text2"/>
          <w:sz w:val="22"/>
          <w:szCs w:val="22"/>
          <w:lang w:eastAsia="en-US"/>
        </w:rPr>
        <w:t xml:space="preserve">e </w:t>
      </w:r>
      <w:r w:rsidR="008E4C3C">
        <w:rPr>
          <w:rFonts w:ascii="Tahoma" w:hAnsi="Tahoma" w:cs="Tahoma"/>
          <w:color w:val="1F497D" w:themeColor="text2"/>
          <w:sz w:val="22"/>
          <w:szCs w:val="22"/>
          <w:lang w:eastAsia="en-US"/>
        </w:rPr>
        <w:t>LTE Familia</w:t>
      </w:r>
      <w:r w:rsidR="008E4C3C">
        <w:rPr>
          <w:rFonts w:ascii="Tahoma" w:hAnsi="Tahoma" w:cs="Tahoma"/>
          <w:color w:val="004990"/>
          <w:sz w:val="22"/>
          <w:szCs w:val="22"/>
          <w:lang w:eastAsia="en-US"/>
        </w:rPr>
        <w:t>.</w:t>
      </w:r>
    </w:p>
    <w:p w14:paraId="48DFBDFF" w14:textId="77777777" w:rsidR="00F645FF" w:rsidRDefault="00F645FF" w:rsidP="00F645FF">
      <w:pPr>
        <w:tabs>
          <w:tab w:val="left" w:pos="1770"/>
        </w:tabs>
        <w:ind w:left="360"/>
        <w:jc w:val="both"/>
        <w:rPr>
          <w:rFonts w:ascii="Tahoma" w:hAnsi="Tahoma" w:cs="Tahoma"/>
          <w:color w:val="1F497D" w:themeColor="text2"/>
          <w:sz w:val="22"/>
          <w:szCs w:val="22"/>
          <w:lang w:eastAsia="en-US"/>
        </w:rPr>
      </w:pPr>
    </w:p>
    <w:p w14:paraId="4A88C8C3" w14:textId="77777777" w:rsidR="008E4C3C" w:rsidRDefault="008E4C3C" w:rsidP="00F645FF">
      <w:pPr>
        <w:tabs>
          <w:tab w:val="left" w:pos="1770"/>
        </w:tabs>
        <w:ind w:left="360"/>
        <w:jc w:val="both"/>
        <w:rPr>
          <w:rFonts w:ascii="Tahoma" w:hAnsi="Tahoma" w:cs="Tahoma"/>
          <w:color w:val="1F497D" w:themeColor="text2"/>
          <w:sz w:val="22"/>
          <w:szCs w:val="22"/>
          <w:lang w:eastAsia="en-US"/>
        </w:rPr>
      </w:pPr>
      <w:r w:rsidRPr="008C5492">
        <w:rPr>
          <w:rFonts w:ascii="Tahoma" w:hAnsi="Tahoma" w:cs="Tahoma"/>
          <w:b/>
          <w:color w:val="1F497D" w:themeColor="text2"/>
          <w:sz w:val="22"/>
          <w:szCs w:val="22"/>
          <w:u w:val="single"/>
          <w:lang w:eastAsia="en-US"/>
        </w:rPr>
        <w:t>Nota</w:t>
      </w:r>
      <w:r w:rsidRPr="008C5492">
        <w:rPr>
          <w:rFonts w:ascii="Tahoma" w:hAnsi="Tahoma" w:cs="Tahoma"/>
          <w:color w:val="1F497D" w:themeColor="text2"/>
          <w:sz w:val="22"/>
          <w:szCs w:val="22"/>
          <w:lang w:eastAsia="en-US"/>
        </w:rPr>
        <w:t xml:space="preserve">: el término </w:t>
      </w:r>
      <w:r w:rsidRPr="008C5492">
        <w:rPr>
          <w:rFonts w:ascii="Tahoma" w:hAnsi="Tahoma" w:cs="Tahoma"/>
          <w:b/>
          <w:i/>
          <w:color w:val="1F497D" w:themeColor="text2"/>
          <w:sz w:val="22"/>
          <w:szCs w:val="22"/>
          <w:lang w:eastAsia="en-US"/>
        </w:rPr>
        <w:t>Provisión</w:t>
      </w:r>
      <w:r w:rsidRPr="008C5492">
        <w:rPr>
          <w:rFonts w:ascii="Tahoma" w:hAnsi="Tahoma" w:cs="Tahoma"/>
          <w:color w:val="1F497D" w:themeColor="text2"/>
          <w:sz w:val="22"/>
          <w:szCs w:val="22"/>
          <w:lang w:eastAsia="en-US"/>
        </w:rPr>
        <w:t xml:space="preserve"> incluye, para el caso de Television satelital, los servicios de: Instalaciones, </w:t>
      </w:r>
      <w:r w:rsidR="008C5492" w:rsidRPr="008C5492">
        <w:rPr>
          <w:rFonts w:ascii="Tahoma" w:hAnsi="Tahoma" w:cs="Tahoma"/>
          <w:color w:val="1F497D" w:themeColor="text2"/>
          <w:sz w:val="22"/>
          <w:szCs w:val="22"/>
          <w:lang w:eastAsia="en-US"/>
        </w:rPr>
        <w:t xml:space="preserve">Instalacion de equipo adicional, </w:t>
      </w:r>
      <w:r w:rsidRPr="008C5492">
        <w:rPr>
          <w:rFonts w:ascii="Tahoma" w:hAnsi="Tahoma" w:cs="Tahoma"/>
          <w:color w:val="1F497D" w:themeColor="text2"/>
          <w:sz w:val="22"/>
          <w:szCs w:val="22"/>
          <w:lang w:eastAsia="en-US"/>
        </w:rPr>
        <w:t>Traslados internos</w:t>
      </w:r>
      <w:r w:rsidR="008C5492" w:rsidRPr="008C5492">
        <w:rPr>
          <w:rFonts w:ascii="Tahoma" w:hAnsi="Tahoma" w:cs="Tahoma"/>
          <w:color w:val="1F497D" w:themeColor="text2"/>
          <w:sz w:val="22"/>
          <w:szCs w:val="22"/>
          <w:lang w:eastAsia="en-US"/>
        </w:rPr>
        <w:t xml:space="preserve"> y</w:t>
      </w:r>
      <w:r w:rsidRPr="008C5492">
        <w:rPr>
          <w:rFonts w:ascii="Tahoma" w:hAnsi="Tahoma" w:cs="Tahoma"/>
          <w:color w:val="1F497D" w:themeColor="text2"/>
          <w:sz w:val="22"/>
          <w:szCs w:val="22"/>
          <w:lang w:eastAsia="en-US"/>
        </w:rPr>
        <w:t xml:space="preserve"> externos. En el caso de LTE Familia se tienen: Instalaciones, Traslados, Retiros y Cambios de características (Cambio de plan).</w:t>
      </w:r>
    </w:p>
    <w:p w14:paraId="7C8AB49B" w14:textId="77777777" w:rsidR="008E4C3C" w:rsidRPr="00353F07" w:rsidRDefault="008E4C3C" w:rsidP="00F645FF">
      <w:pPr>
        <w:tabs>
          <w:tab w:val="left" w:pos="1770"/>
        </w:tabs>
        <w:ind w:left="360"/>
        <w:jc w:val="both"/>
        <w:rPr>
          <w:rFonts w:ascii="Tahoma" w:hAnsi="Tahoma" w:cs="Tahoma"/>
          <w:color w:val="1F497D" w:themeColor="text2"/>
          <w:sz w:val="22"/>
          <w:szCs w:val="22"/>
          <w:lang w:eastAsia="en-US"/>
        </w:rPr>
      </w:pPr>
    </w:p>
    <w:p w14:paraId="703FA15B" w14:textId="77777777" w:rsidR="004C6B93" w:rsidRPr="00353F07" w:rsidRDefault="004C6B93" w:rsidP="00F645FF">
      <w:pPr>
        <w:tabs>
          <w:tab w:val="left" w:pos="1770"/>
        </w:tabs>
        <w:ind w:left="360"/>
        <w:jc w:val="both"/>
        <w:rPr>
          <w:rFonts w:ascii="Tahoma" w:hAnsi="Tahoma" w:cs="Tahoma"/>
          <w:color w:val="1F497D" w:themeColor="text2"/>
          <w:sz w:val="22"/>
          <w:szCs w:val="22"/>
          <w:lang w:eastAsia="en-US"/>
        </w:rPr>
      </w:pPr>
      <w:r w:rsidRPr="00353F07">
        <w:rPr>
          <w:rFonts w:ascii="Tahoma" w:hAnsi="Tahoma" w:cs="Tahoma"/>
          <w:color w:val="1F497D" w:themeColor="text2"/>
          <w:sz w:val="22"/>
          <w:szCs w:val="22"/>
          <w:lang w:eastAsia="en-US"/>
        </w:rPr>
        <w:t>Para ello, es necesario contratar a una empresa especializada en el rubro de las telecomunicaciones, que satisfaga los requerimientos de ENTEL S.A. en calidad de atención, tiempos de servicio, seguridad y responsabilidad.</w:t>
      </w:r>
    </w:p>
    <w:p w14:paraId="541E146C" w14:textId="77777777" w:rsidR="004C6B93" w:rsidRPr="00353F07" w:rsidRDefault="004C6B93" w:rsidP="00357300">
      <w:pPr>
        <w:ind w:left="360"/>
        <w:jc w:val="both"/>
        <w:rPr>
          <w:rFonts w:ascii="Tahoma" w:hAnsi="Tahoma" w:cs="Tahoma"/>
          <w:color w:val="1F497D" w:themeColor="text2"/>
          <w:sz w:val="22"/>
          <w:szCs w:val="22"/>
        </w:rPr>
      </w:pPr>
    </w:p>
    <w:p w14:paraId="21025086" w14:textId="77777777" w:rsidR="00357300" w:rsidRPr="00353F07" w:rsidRDefault="00357300" w:rsidP="00E32135">
      <w:pPr>
        <w:numPr>
          <w:ilvl w:val="0"/>
          <w:numId w:val="7"/>
        </w:numPr>
        <w:tabs>
          <w:tab w:val="left" w:pos="426"/>
        </w:tabs>
        <w:ind w:left="0" w:firstLine="0"/>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Objeto de la Contratación</w:t>
      </w:r>
    </w:p>
    <w:p w14:paraId="70D7DD9F" w14:textId="77777777" w:rsidR="00033CCA" w:rsidRPr="00353F07" w:rsidRDefault="00033CCA" w:rsidP="00033CCA">
      <w:pPr>
        <w:ind w:left="426"/>
        <w:jc w:val="both"/>
        <w:outlineLvl w:val="2"/>
        <w:rPr>
          <w:rFonts w:ascii="Tahoma" w:hAnsi="Tahoma" w:cs="Tahoma"/>
          <w:color w:val="1F497D" w:themeColor="text2"/>
          <w:sz w:val="22"/>
          <w:szCs w:val="22"/>
        </w:rPr>
      </w:pPr>
    </w:p>
    <w:p w14:paraId="245E1EC4" w14:textId="77777777" w:rsidR="00033CCA" w:rsidRPr="00353F07" w:rsidRDefault="00033CCA" w:rsidP="00033CCA">
      <w:pPr>
        <w:ind w:left="426"/>
        <w:jc w:val="both"/>
        <w:outlineLvl w:val="2"/>
        <w:rPr>
          <w:rFonts w:ascii="Tahoma" w:hAnsi="Tahoma" w:cs="Tahoma"/>
          <w:color w:val="1F497D" w:themeColor="text2"/>
          <w:sz w:val="22"/>
          <w:szCs w:val="22"/>
          <w:lang w:eastAsia="en-US"/>
        </w:rPr>
      </w:pPr>
      <w:r w:rsidRPr="00353F07">
        <w:rPr>
          <w:rFonts w:ascii="Tahoma" w:hAnsi="Tahoma" w:cs="Tahoma"/>
          <w:color w:val="1F497D" w:themeColor="text2"/>
          <w:sz w:val="22"/>
          <w:szCs w:val="22"/>
          <w:lang w:eastAsia="en-US"/>
        </w:rPr>
        <w:t xml:space="preserve">El objetivo de este proceso es la contratación de una empresa legalmente constituida y con amplia experiencia en el campo de las telecomunicaciones, para la </w:t>
      </w:r>
      <w:r w:rsidR="008E4C3C">
        <w:rPr>
          <w:rFonts w:ascii="Tahoma" w:hAnsi="Tahoma" w:cs="Tahoma"/>
          <w:color w:val="1F497D" w:themeColor="text2"/>
          <w:sz w:val="22"/>
          <w:szCs w:val="22"/>
          <w:lang w:eastAsia="en-US"/>
        </w:rPr>
        <w:t xml:space="preserve">prestación de </w:t>
      </w:r>
      <w:r w:rsidR="008E4C3C" w:rsidRPr="008E4C3C">
        <w:rPr>
          <w:rFonts w:ascii="Tahoma" w:hAnsi="Tahoma" w:cs="Tahoma"/>
          <w:color w:val="1F497D" w:themeColor="text2"/>
          <w:sz w:val="22"/>
          <w:szCs w:val="22"/>
          <w:lang w:eastAsia="en-US"/>
        </w:rPr>
        <w:t xml:space="preserve">Servicio De Provisiones </w:t>
      </w:r>
      <w:r w:rsidR="002A4DF0">
        <w:rPr>
          <w:rFonts w:ascii="Tahoma" w:hAnsi="Tahoma" w:cs="Tahoma"/>
          <w:color w:val="1F497D" w:themeColor="text2"/>
          <w:sz w:val="22"/>
          <w:szCs w:val="22"/>
          <w:lang w:eastAsia="en-US"/>
        </w:rPr>
        <w:t>y Mantenimiento De TV</w:t>
      </w:r>
      <w:r w:rsidR="008E4C3C" w:rsidRPr="008E4C3C">
        <w:rPr>
          <w:rFonts w:ascii="Tahoma" w:hAnsi="Tahoma" w:cs="Tahoma"/>
          <w:color w:val="1F497D" w:themeColor="text2"/>
          <w:sz w:val="22"/>
          <w:szCs w:val="22"/>
          <w:lang w:eastAsia="en-US"/>
        </w:rPr>
        <w:t xml:space="preserve"> Satelital (D</w:t>
      </w:r>
      <w:r w:rsidR="008E4C3C">
        <w:rPr>
          <w:rFonts w:ascii="Tahoma" w:hAnsi="Tahoma" w:cs="Tahoma"/>
          <w:color w:val="1F497D" w:themeColor="text2"/>
          <w:sz w:val="22"/>
          <w:szCs w:val="22"/>
          <w:lang w:eastAsia="en-US"/>
        </w:rPr>
        <w:t>TH</w:t>
      </w:r>
      <w:r w:rsidR="008E4C3C" w:rsidRPr="008E4C3C">
        <w:rPr>
          <w:rFonts w:ascii="Tahoma" w:hAnsi="Tahoma" w:cs="Tahoma"/>
          <w:color w:val="1F497D" w:themeColor="text2"/>
          <w:sz w:val="22"/>
          <w:szCs w:val="22"/>
          <w:lang w:eastAsia="en-US"/>
        </w:rPr>
        <w:t xml:space="preserve">) </w:t>
      </w:r>
      <w:r w:rsidR="002A4DF0">
        <w:rPr>
          <w:rFonts w:ascii="Tahoma" w:hAnsi="Tahoma" w:cs="Tahoma"/>
          <w:color w:val="1F497D" w:themeColor="text2"/>
          <w:sz w:val="22"/>
          <w:szCs w:val="22"/>
          <w:lang w:eastAsia="en-US"/>
        </w:rPr>
        <w:t>y</w:t>
      </w:r>
      <w:r w:rsidR="008E4C3C" w:rsidRPr="008E4C3C">
        <w:rPr>
          <w:rFonts w:ascii="Tahoma" w:hAnsi="Tahoma" w:cs="Tahoma"/>
          <w:color w:val="1F497D" w:themeColor="text2"/>
          <w:sz w:val="22"/>
          <w:szCs w:val="22"/>
          <w:lang w:eastAsia="en-US"/>
        </w:rPr>
        <w:t xml:space="preserve"> L</w:t>
      </w:r>
      <w:r w:rsidR="002A4DF0">
        <w:rPr>
          <w:rFonts w:ascii="Tahoma" w:hAnsi="Tahoma" w:cs="Tahoma"/>
          <w:color w:val="1F497D" w:themeColor="text2"/>
          <w:sz w:val="22"/>
          <w:szCs w:val="22"/>
          <w:lang w:eastAsia="en-US"/>
        </w:rPr>
        <w:t>TE</w:t>
      </w:r>
      <w:r w:rsidR="008E4C3C" w:rsidRPr="008E4C3C">
        <w:rPr>
          <w:rFonts w:ascii="Tahoma" w:hAnsi="Tahoma" w:cs="Tahoma"/>
          <w:color w:val="1F497D" w:themeColor="text2"/>
          <w:sz w:val="22"/>
          <w:szCs w:val="22"/>
          <w:lang w:eastAsia="en-US"/>
        </w:rPr>
        <w:t xml:space="preserve"> Familia</w:t>
      </w:r>
      <w:r w:rsidR="008E4C3C" w:rsidRPr="00353F07">
        <w:rPr>
          <w:rFonts w:ascii="Tahoma" w:hAnsi="Tahoma" w:cs="Tahoma"/>
          <w:color w:val="1F497D" w:themeColor="text2"/>
          <w:sz w:val="22"/>
          <w:szCs w:val="22"/>
          <w:lang w:eastAsia="en-US"/>
        </w:rPr>
        <w:t>.</w:t>
      </w:r>
    </w:p>
    <w:p w14:paraId="49CEFE60" w14:textId="77777777" w:rsidR="00033CCA" w:rsidRPr="00353F07" w:rsidRDefault="00033CCA" w:rsidP="00033CCA">
      <w:pPr>
        <w:ind w:left="426"/>
        <w:jc w:val="both"/>
        <w:outlineLvl w:val="2"/>
        <w:rPr>
          <w:rFonts w:ascii="Tahoma" w:hAnsi="Tahoma" w:cs="Tahoma"/>
          <w:color w:val="1F497D" w:themeColor="text2"/>
          <w:sz w:val="22"/>
          <w:szCs w:val="22"/>
          <w:lang w:eastAsia="en-US"/>
        </w:rPr>
      </w:pPr>
    </w:p>
    <w:p w14:paraId="2501730E" w14:textId="77777777" w:rsidR="00033CCA" w:rsidRPr="00353F07" w:rsidRDefault="00033CCA" w:rsidP="00033CCA">
      <w:pPr>
        <w:ind w:left="426"/>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El presente documento tiene por objeto definir las condiciones y alcances para la provisión del servicio requerido. Asimismo, el propósito del presente documento es proporcionar instrucciones a los oferentes respecto al contenido de las propuestas, su evaluación y condiciones de contratación. </w:t>
      </w:r>
    </w:p>
    <w:p w14:paraId="43A7B32E" w14:textId="77777777" w:rsidR="00033CCA" w:rsidRPr="00353F07" w:rsidRDefault="00033CCA" w:rsidP="00033CCA">
      <w:pPr>
        <w:ind w:left="426"/>
        <w:jc w:val="both"/>
        <w:outlineLvl w:val="2"/>
        <w:rPr>
          <w:rFonts w:ascii="Tahoma" w:hAnsi="Tahoma" w:cs="Tahoma"/>
          <w:color w:val="1F497D" w:themeColor="text2"/>
          <w:sz w:val="22"/>
          <w:szCs w:val="22"/>
        </w:rPr>
      </w:pPr>
    </w:p>
    <w:p w14:paraId="1391D669" w14:textId="77777777" w:rsidR="00EB775D" w:rsidRPr="00353F07" w:rsidRDefault="00033CCA" w:rsidP="00033CCA">
      <w:pPr>
        <w:ind w:left="426"/>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A objeto de facilitar la preparación, estructuración y presentación de su oferta, se pide al proponente considerar, revisar y cumplir todos los puntos requeridos en el presente documento y sus anexos en su integridad. </w:t>
      </w:r>
      <w:r w:rsidR="00EB775D" w:rsidRPr="00353F07">
        <w:rPr>
          <w:rFonts w:ascii="Tahoma" w:hAnsi="Tahoma" w:cs="Tahoma"/>
          <w:color w:val="1F497D" w:themeColor="text2"/>
          <w:sz w:val="22"/>
        </w:rPr>
        <w:t xml:space="preserve">  </w:t>
      </w:r>
    </w:p>
    <w:p w14:paraId="5CDB46CB" w14:textId="77777777" w:rsidR="00357300" w:rsidRPr="00353F07" w:rsidRDefault="00357300" w:rsidP="00357300">
      <w:pPr>
        <w:tabs>
          <w:tab w:val="left" w:pos="567"/>
        </w:tabs>
        <w:ind w:left="567" w:firstLine="709"/>
        <w:jc w:val="both"/>
        <w:rPr>
          <w:rFonts w:ascii="Tahoma" w:hAnsi="Tahoma" w:cs="Tahoma"/>
          <w:color w:val="1F497D" w:themeColor="text2"/>
          <w:sz w:val="22"/>
          <w:szCs w:val="22"/>
        </w:rPr>
      </w:pPr>
    </w:p>
    <w:p w14:paraId="6337D2FA" w14:textId="77777777" w:rsidR="00210EF9" w:rsidRPr="00353F07" w:rsidRDefault="00033CCA" w:rsidP="00210EF9">
      <w:pPr>
        <w:pStyle w:val="Prrafodelista"/>
        <w:numPr>
          <w:ilvl w:val="0"/>
          <w:numId w:val="7"/>
        </w:numPr>
        <w:tabs>
          <w:tab w:val="left" w:pos="709"/>
        </w:tabs>
        <w:spacing w:after="120"/>
        <w:ind w:left="567" w:hanging="567"/>
        <w:jc w:val="both"/>
        <w:rPr>
          <w:rFonts w:ascii="Tahoma" w:hAnsi="Tahoma" w:cs="Tahoma"/>
          <w:b/>
          <w:color w:val="1F497D" w:themeColor="text2"/>
          <w:sz w:val="28"/>
          <w:szCs w:val="28"/>
          <w:lang w:bidi="en-US"/>
        </w:rPr>
      </w:pPr>
      <w:r w:rsidRPr="00353F07">
        <w:rPr>
          <w:rFonts w:ascii="Tahoma" w:hAnsi="Tahoma" w:cs="Tahoma"/>
          <w:b/>
          <w:color w:val="1F497D" w:themeColor="text2"/>
          <w:sz w:val="28"/>
          <w:szCs w:val="28"/>
          <w:lang w:bidi="en-US"/>
        </w:rPr>
        <w:lastRenderedPageBreak/>
        <w:t>Tiempo y Lugar de Provisión</w:t>
      </w:r>
    </w:p>
    <w:p w14:paraId="6FA5BCF9" w14:textId="77777777" w:rsidR="00210EF9" w:rsidRPr="00353F07" w:rsidRDefault="00033CCA" w:rsidP="00210EF9">
      <w:pPr>
        <w:pStyle w:val="Prrafodelista"/>
        <w:tabs>
          <w:tab w:val="left" w:pos="709"/>
        </w:tabs>
        <w:spacing w:after="120"/>
        <w:ind w:left="426"/>
        <w:jc w:val="both"/>
        <w:rPr>
          <w:rFonts w:ascii="Tahoma" w:hAnsi="Tahoma" w:cs="Tahoma"/>
          <w:color w:val="1F497D" w:themeColor="text2"/>
          <w:sz w:val="22"/>
          <w:szCs w:val="22"/>
        </w:rPr>
      </w:pPr>
      <w:r w:rsidRPr="00353F07">
        <w:rPr>
          <w:rFonts w:ascii="Tahoma" w:hAnsi="Tahoma" w:cs="Tahoma"/>
          <w:color w:val="1F497D" w:themeColor="text2"/>
          <w:sz w:val="22"/>
          <w:szCs w:val="22"/>
          <w:lang w:eastAsia="es-ES"/>
        </w:rPr>
        <w:t>El servicio solicitado tendrá una vigencia de dos (2) años a partir de la suscripción del contrato</w:t>
      </w:r>
      <w:r w:rsidRPr="00353F07">
        <w:rPr>
          <w:rFonts w:ascii="Tahoma" w:hAnsi="Tahoma" w:cs="Tahoma"/>
          <w:color w:val="1F497D" w:themeColor="text2"/>
          <w:sz w:val="22"/>
          <w:szCs w:val="22"/>
        </w:rPr>
        <w:t>.</w:t>
      </w:r>
    </w:p>
    <w:p w14:paraId="444F9BD6" w14:textId="77777777" w:rsidR="00210EF9" w:rsidRPr="00353F07" w:rsidRDefault="00210EF9" w:rsidP="00210EF9">
      <w:pPr>
        <w:pStyle w:val="Prrafodelista"/>
        <w:tabs>
          <w:tab w:val="left" w:pos="709"/>
        </w:tabs>
        <w:spacing w:after="120"/>
        <w:ind w:left="426"/>
        <w:jc w:val="both"/>
        <w:rPr>
          <w:rFonts w:ascii="Tahoma" w:hAnsi="Tahoma" w:cs="Tahoma"/>
          <w:color w:val="1F497D" w:themeColor="text2"/>
          <w:sz w:val="22"/>
          <w:szCs w:val="22"/>
        </w:rPr>
      </w:pPr>
      <w:r w:rsidRPr="00353F07">
        <w:rPr>
          <w:rFonts w:ascii="Tahoma" w:hAnsi="Tahoma" w:cs="Tahoma"/>
          <w:color w:val="1F497D" w:themeColor="text2"/>
          <w:sz w:val="22"/>
          <w:szCs w:val="22"/>
        </w:rPr>
        <w:t>El oferente adjudicado deberá prestar los servicios a nivel nacional, en todos los departamentos tanto en zonas urbanas como rurales</w:t>
      </w:r>
      <w:r w:rsidR="00E365AB">
        <w:rPr>
          <w:rFonts w:ascii="Tahoma" w:hAnsi="Tahoma" w:cs="Tahoma"/>
          <w:color w:val="1F497D" w:themeColor="text2"/>
          <w:sz w:val="22"/>
          <w:szCs w:val="22"/>
        </w:rPr>
        <w:t>.</w:t>
      </w:r>
    </w:p>
    <w:p w14:paraId="3D1A327D" w14:textId="77777777" w:rsidR="00C1098C" w:rsidRPr="00353F07" w:rsidRDefault="00C1098C" w:rsidP="00C1098C">
      <w:pPr>
        <w:ind w:left="709"/>
        <w:jc w:val="both"/>
        <w:rPr>
          <w:rFonts w:ascii="Tahoma" w:hAnsi="Tahoma" w:cs="Tahoma"/>
          <w:b/>
          <w:color w:val="1F497D" w:themeColor="text2"/>
          <w:sz w:val="28"/>
          <w:szCs w:val="28"/>
          <w:lang w:eastAsia="en-US" w:bidi="en-US"/>
        </w:rPr>
      </w:pPr>
    </w:p>
    <w:p w14:paraId="310FC5C5" w14:textId="77777777" w:rsidR="00C1098C" w:rsidRPr="00353F07" w:rsidRDefault="00C1098C" w:rsidP="00C1098C">
      <w:pPr>
        <w:numPr>
          <w:ilvl w:val="0"/>
          <w:numId w:val="7"/>
        </w:numPr>
        <w:ind w:left="709" w:hanging="709"/>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Referente del proceso</w:t>
      </w:r>
    </w:p>
    <w:p w14:paraId="4522E0AC" w14:textId="77777777" w:rsidR="00C1098C" w:rsidRPr="00353F07" w:rsidRDefault="00C1098C" w:rsidP="00C1098C">
      <w:pPr>
        <w:ind w:left="709"/>
        <w:jc w:val="both"/>
        <w:rPr>
          <w:rFonts w:ascii="Tahoma" w:hAnsi="Tahoma" w:cs="Tahoma"/>
          <w:b/>
          <w:color w:val="1F497D" w:themeColor="text2"/>
          <w:sz w:val="22"/>
          <w:szCs w:val="28"/>
          <w:lang w:eastAsia="en-US" w:bidi="en-US"/>
        </w:rPr>
      </w:pPr>
    </w:p>
    <w:p w14:paraId="6611F29C" w14:textId="77777777" w:rsidR="00210EF9" w:rsidRPr="00353F07" w:rsidRDefault="00210EF9" w:rsidP="00210EF9">
      <w:pPr>
        <w:pStyle w:val="WW-Textoindependiente20"/>
        <w:suppressAutoHyphens w:val="0"/>
        <w:spacing w:line="240" w:lineRule="auto"/>
        <w:ind w:left="567"/>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La presente Licitación, durante el proceso de contratación debe ser coordinada con la Subgerencia de Adquisiciones. Una vez adjudicado, el proceso deberá ser directamente coordinado co</w:t>
      </w:r>
      <w:r w:rsidR="00973551" w:rsidRPr="00353F07">
        <w:rPr>
          <w:rFonts w:ascii="Tahoma" w:hAnsi="Tahoma" w:cs="Tahoma"/>
          <w:color w:val="1F497D" w:themeColor="text2"/>
          <w:sz w:val="22"/>
          <w:szCs w:val="22"/>
          <w:lang w:val="es-ES" w:eastAsia="en-US"/>
        </w:rPr>
        <w:t xml:space="preserve">n la  Subgerencia de Operación y </w:t>
      </w:r>
      <w:r w:rsidRPr="00353F07">
        <w:rPr>
          <w:rFonts w:ascii="Tahoma" w:hAnsi="Tahoma" w:cs="Tahoma"/>
          <w:color w:val="1F497D" w:themeColor="text2"/>
          <w:sz w:val="22"/>
          <w:szCs w:val="22"/>
          <w:lang w:val="es-ES" w:eastAsia="en-US"/>
        </w:rPr>
        <w:t>Mantenimiento como responsable del seguimiento y control al contrato.</w:t>
      </w:r>
    </w:p>
    <w:p w14:paraId="5995397D" w14:textId="77777777" w:rsidR="00C1098C" w:rsidRPr="00353F07" w:rsidRDefault="00C1098C" w:rsidP="002869C5">
      <w:pPr>
        <w:pStyle w:val="Continuarlista"/>
        <w:spacing w:after="0"/>
        <w:ind w:left="709"/>
        <w:rPr>
          <w:rFonts w:ascii="Tahoma" w:hAnsi="Tahoma" w:cs="Tahoma"/>
          <w:color w:val="1F497D" w:themeColor="text2"/>
          <w:sz w:val="22"/>
        </w:rPr>
      </w:pPr>
    </w:p>
    <w:p w14:paraId="4CCB630D" w14:textId="77777777" w:rsidR="002869C5" w:rsidRPr="00353F07" w:rsidRDefault="002869C5" w:rsidP="00973551">
      <w:pPr>
        <w:numPr>
          <w:ilvl w:val="0"/>
          <w:numId w:val="7"/>
        </w:numPr>
        <w:ind w:left="709" w:hanging="709"/>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Proponentes elegibles</w:t>
      </w:r>
    </w:p>
    <w:p w14:paraId="31A3C01E" w14:textId="77777777" w:rsidR="00973551" w:rsidRPr="00353F07" w:rsidRDefault="00973551" w:rsidP="00973551">
      <w:pPr>
        <w:ind w:left="709"/>
        <w:jc w:val="both"/>
        <w:rPr>
          <w:rFonts w:ascii="Tahoma" w:hAnsi="Tahoma" w:cs="Tahoma"/>
          <w:b/>
          <w:color w:val="1F497D" w:themeColor="text2"/>
          <w:sz w:val="28"/>
          <w:szCs w:val="28"/>
          <w:lang w:eastAsia="en-US" w:bidi="en-US"/>
        </w:rPr>
      </w:pPr>
    </w:p>
    <w:p w14:paraId="720E02EE" w14:textId="77777777" w:rsidR="00973551" w:rsidRPr="00353F07" w:rsidRDefault="00973551" w:rsidP="00973551">
      <w:pPr>
        <w:pStyle w:val="WW-Textoindependiente20"/>
        <w:suppressAutoHyphens w:val="0"/>
        <w:spacing w:line="240" w:lineRule="auto"/>
        <w:ind w:left="567"/>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En esta convocatoria podrán participar los siguientes proponentes:</w:t>
      </w:r>
    </w:p>
    <w:p w14:paraId="1E9361F8" w14:textId="77777777" w:rsidR="00973551" w:rsidRPr="00353F07" w:rsidRDefault="00973551" w:rsidP="00F45C5D">
      <w:pPr>
        <w:pStyle w:val="Prrafodelista"/>
        <w:numPr>
          <w:ilvl w:val="0"/>
          <w:numId w:val="26"/>
        </w:numPr>
        <w:spacing w:before="120"/>
        <w:jc w:val="both"/>
        <w:rPr>
          <w:rFonts w:ascii="Tahoma" w:hAnsi="Tahoma" w:cs="Tahoma"/>
          <w:color w:val="1F497D" w:themeColor="text2"/>
          <w:sz w:val="22"/>
          <w:szCs w:val="22"/>
        </w:rPr>
      </w:pPr>
      <w:r w:rsidRPr="00353F07">
        <w:rPr>
          <w:rFonts w:ascii="Tahoma" w:hAnsi="Tahoma" w:cs="Tahoma"/>
          <w:color w:val="1F497D" w:themeColor="text2"/>
          <w:sz w:val="22"/>
          <w:szCs w:val="22"/>
        </w:rPr>
        <w:t>Personas Naturales o jurídicas con capacidad de contratar</w:t>
      </w:r>
    </w:p>
    <w:p w14:paraId="1722242A" w14:textId="77777777" w:rsidR="00973551" w:rsidRPr="00353F07" w:rsidRDefault="00973551" w:rsidP="00F45C5D">
      <w:pPr>
        <w:pStyle w:val="Prrafodelista"/>
        <w:numPr>
          <w:ilvl w:val="0"/>
          <w:numId w:val="26"/>
        </w:numPr>
        <w:spacing w:before="120"/>
        <w:jc w:val="both"/>
        <w:rPr>
          <w:rFonts w:ascii="Tahoma" w:hAnsi="Tahoma" w:cs="Tahoma"/>
          <w:color w:val="1F497D" w:themeColor="text2"/>
          <w:sz w:val="22"/>
          <w:szCs w:val="22"/>
        </w:rPr>
      </w:pPr>
      <w:r w:rsidRPr="00353F07">
        <w:rPr>
          <w:rFonts w:ascii="Tahoma" w:hAnsi="Tahoma" w:cs="Tahoma"/>
          <w:color w:val="1F497D" w:themeColor="text2"/>
          <w:sz w:val="22"/>
          <w:szCs w:val="22"/>
        </w:rPr>
        <w:t>Empresas nacionales legalmente constituidas.</w:t>
      </w:r>
    </w:p>
    <w:p w14:paraId="13D21429" w14:textId="77777777" w:rsidR="00973551" w:rsidRPr="00353F07" w:rsidRDefault="00973551" w:rsidP="00F45C5D">
      <w:pPr>
        <w:pStyle w:val="Prrafodelista"/>
        <w:numPr>
          <w:ilvl w:val="0"/>
          <w:numId w:val="26"/>
        </w:numPr>
        <w:spacing w:before="120"/>
        <w:jc w:val="both"/>
        <w:rPr>
          <w:rFonts w:ascii="Tahoma" w:hAnsi="Tahoma" w:cs="Tahoma"/>
          <w:color w:val="1F497D" w:themeColor="text2"/>
          <w:sz w:val="22"/>
          <w:szCs w:val="22"/>
        </w:rPr>
      </w:pPr>
      <w:r w:rsidRPr="00353F07">
        <w:rPr>
          <w:rFonts w:ascii="Tahoma" w:hAnsi="Tahoma" w:cs="Tahoma"/>
          <w:color w:val="1F497D" w:themeColor="text2"/>
          <w:sz w:val="22"/>
          <w:szCs w:val="22"/>
        </w:rPr>
        <w:t>Asociaciones Accidentales legalmente constituidas en Bolivia</w:t>
      </w:r>
    </w:p>
    <w:p w14:paraId="7D5C2582" w14:textId="77777777" w:rsidR="00973551" w:rsidRPr="00353F07" w:rsidRDefault="00973551" w:rsidP="00973551">
      <w:pPr>
        <w:jc w:val="both"/>
        <w:rPr>
          <w:rFonts w:ascii="Tahoma" w:hAnsi="Tahoma" w:cs="Tahoma"/>
          <w:color w:val="1F497D" w:themeColor="text2"/>
          <w:sz w:val="22"/>
          <w:szCs w:val="22"/>
        </w:rPr>
      </w:pPr>
    </w:p>
    <w:p w14:paraId="5317EA68" w14:textId="77777777" w:rsidR="00973551" w:rsidRPr="00353F07" w:rsidRDefault="00973551" w:rsidP="00973551">
      <w:pPr>
        <w:pStyle w:val="WW-Textoindependiente20"/>
        <w:suppressAutoHyphens w:val="0"/>
        <w:spacing w:line="240" w:lineRule="auto"/>
        <w:ind w:left="567"/>
        <w:outlineLvl w:val="2"/>
        <w:rPr>
          <w:rFonts w:ascii="Tahoma" w:hAnsi="Tahoma" w:cs="Tahoma"/>
          <w:color w:val="1F497D" w:themeColor="text2"/>
          <w:sz w:val="22"/>
          <w:szCs w:val="22"/>
          <w:lang w:val="es-ES" w:eastAsia="en-US"/>
        </w:rPr>
      </w:pPr>
      <w:r w:rsidRPr="00353F07">
        <w:rPr>
          <w:rFonts w:ascii="Tahoma" w:hAnsi="Tahoma" w:cs="Tahoma"/>
          <w:b/>
          <w:color w:val="1F497D" w:themeColor="text2"/>
          <w:sz w:val="22"/>
          <w:szCs w:val="22"/>
        </w:rPr>
        <w:t>Están impedidos de participar, directa o indirectamente</w:t>
      </w:r>
      <w:r w:rsidRPr="00353F07">
        <w:rPr>
          <w:rFonts w:ascii="Tahoma" w:hAnsi="Tahoma" w:cs="Tahoma"/>
          <w:color w:val="1F497D" w:themeColor="text2"/>
          <w:sz w:val="22"/>
          <w:szCs w:val="22"/>
        </w:rPr>
        <w:t xml:space="preserve">, </w:t>
      </w:r>
      <w:r w:rsidRPr="00353F07">
        <w:rPr>
          <w:rFonts w:ascii="Tahoma" w:hAnsi="Tahoma" w:cs="Tahoma"/>
          <w:color w:val="1F497D" w:themeColor="text2"/>
          <w:sz w:val="22"/>
          <w:szCs w:val="22"/>
          <w:lang w:val="es-ES" w:eastAsia="en-US"/>
        </w:rPr>
        <w:t>en los procesos de adquisición de bienes y/o contratación de servicios, las personas naturales o jurídicas comprendidas en los siguientes casos:</w:t>
      </w:r>
    </w:p>
    <w:p w14:paraId="57886D20" w14:textId="77777777" w:rsidR="00973551" w:rsidRPr="00353F07" w:rsidRDefault="00973551" w:rsidP="00F45C5D">
      <w:pPr>
        <w:pStyle w:val="Prrafodelista"/>
        <w:numPr>
          <w:ilvl w:val="0"/>
          <w:numId w:val="28"/>
        </w:numPr>
        <w:spacing w:before="120"/>
        <w:ind w:left="1134" w:firstLine="0"/>
        <w:contextualSpacing/>
        <w:jc w:val="both"/>
        <w:rPr>
          <w:rFonts w:ascii="Tahoma" w:hAnsi="Tahoma" w:cs="Tahoma"/>
          <w:iCs/>
          <w:color w:val="1F497D" w:themeColor="text2"/>
          <w:sz w:val="22"/>
          <w:szCs w:val="22"/>
        </w:rPr>
      </w:pPr>
      <w:r w:rsidRPr="00353F07">
        <w:rPr>
          <w:rFonts w:ascii="Tahoma" w:hAnsi="Tahoma" w:cs="Tahoma"/>
          <w:iCs/>
          <w:color w:val="1F497D" w:themeColor="text2"/>
          <w:sz w:val="22"/>
          <w:szCs w:val="22"/>
        </w:rPr>
        <w:t>Los proveedores que tengan:</w:t>
      </w:r>
    </w:p>
    <w:p w14:paraId="27CF3A32" w14:textId="77777777" w:rsidR="00973551" w:rsidRPr="00353F07" w:rsidRDefault="00973551" w:rsidP="00F45C5D">
      <w:pPr>
        <w:pStyle w:val="Prrafodelista"/>
        <w:numPr>
          <w:ilvl w:val="1"/>
          <w:numId w:val="29"/>
        </w:numPr>
        <w:spacing w:before="120"/>
        <w:ind w:left="1985" w:hanging="284"/>
        <w:contextualSpacing/>
        <w:jc w:val="both"/>
        <w:rPr>
          <w:rFonts w:ascii="Tahoma" w:hAnsi="Tahoma" w:cs="Tahoma"/>
          <w:iCs/>
          <w:color w:val="1F497D" w:themeColor="text2"/>
          <w:sz w:val="22"/>
          <w:szCs w:val="22"/>
        </w:rPr>
      </w:pPr>
      <w:r w:rsidRPr="00353F07">
        <w:rPr>
          <w:rFonts w:ascii="Tahoma" w:hAnsi="Tahoma" w:cs="Tahoma"/>
          <w:iCs/>
          <w:color w:val="1F497D" w:themeColor="text2"/>
          <w:sz w:val="22"/>
          <w:szCs w:val="22"/>
        </w:rPr>
        <w:t>Cuentas por pagar a ENTEL S.A.</w:t>
      </w:r>
    </w:p>
    <w:p w14:paraId="53F85446" w14:textId="77777777" w:rsidR="00973551" w:rsidRPr="00353F07" w:rsidRDefault="00973551" w:rsidP="00F45C5D">
      <w:pPr>
        <w:pStyle w:val="Prrafodelista"/>
        <w:numPr>
          <w:ilvl w:val="1"/>
          <w:numId w:val="29"/>
        </w:numPr>
        <w:spacing w:before="120"/>
        <w:ind w:left="1985" w:hanging="284"/>
        <w:contextualSpacing/>
        <w:jc w:val="both"/>
        <w:rPr>
          <w:rFonts w:ascii="Tahoma" w:hAnsi="Tahoma" w:cs="Tahoma"/>
          <w:iCs/>
          <w:color w:val="1F497D" w:themeColor="text2"/>
          <w:sz w:val="22"/>
          <w:szCs w:val="22"/>
        </w:rPr>
      </w:pPr>
      <w:r w:rsidRPr="00353F07">
        <w:rPr>
          <w:rFonts w:ascii="Tahoma" w:hAnsi="Tahoma" w:cs="Tahoma"/>
          <w:iCs/>
          <w:color w:val="1F497D" w:themeColor="text2"/>
          <w:sz w:val="22"/>
          <w:szCs w:val="22"/>
        </w:rPr>
        <w:t>Observaciones en la calidad de sus Productos o Servicios.</w:t>
      </w:r>
    </w:p>
    <w:p w14:paraId="78C5DF89" w14:textId="77777777" w:rsidR="00973551" w:rsidRPr="00353F07" w:rsidRDefault="00973551" w:rsidP="00F45C5D">
      <w:pPr>
        <w:pStyle w:val="Prrafodelista"/>
        <w:numPr>
          <w:ilvl w:val="1"/>
          <w:numId w:val="29"/>
        </w:numPr>
        <w:spacing w:before="120"/>
        <w:ind w:left="1985" w:hanging="284"/>
        <w:contextualSpacing/>
        <w:jc w:val="both"/>
        <w:rPr>
          <w:rFonts w:ascii="Tahoma" w:hAnsi="Tahoma" w:cs="Tahoma"/>
          <w:iCs/>
          <w:color w:val="1F497D" w:themeColor="text2"/>
          <w:sz w:val="22"/>
          <w:szCs w:val="22"/>
        </w:rPr>
      </w:pPr>
      <w:r w:rsidRPr="00353F07">
        <w:rPr>
          <w:rFonts w:ascii="Tahoma" w:hAnsi="Tahoma" w:cs="Tahoma"/>
          <w:iCs/>
          <w:color w:val="1F497D" w:themeColor="text2"/>
          <w:sz w:val="22"/>
          <w:szCs w:val="22"/>
        </w:rPr>
        <w:t>Procesos administrativos y/o judiciales con ENTEL S.A.</w:t>
      </w:r>
    </w:p>
    <w:p w14:paraId="5A1D905E"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lastRenderedPageBreak/>
        <w:t>Los proveedores que se encuentren asociados con consultores que hayan asesorado en la elaboración del contenido del TBC (Términos Básicos de Contratación), Especificaciones Técnicas o Términos de Referencia.</w:t>
      </w:r>
    </w:p>
    <w:p w14:paraId="3B383AE5"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que hubiesen declarado su disolución o quiebra.</w:t>
      </w:r>
    </w:p>
    <w:p w14:paraId="77382760"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ex trabajadores de la empresa, desvinculados hasta dos (2) años antes de la publicación de la convocatoria, así como las empresas controladas por éstos.</w:t>
      </w:r>
    </w:p>
    <w:p w14:paraId="404B72F4"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proponentes adjudicados que no hayan presentado su documentación legal o desistido de suscribir el contrato o pedido de compra, no podrán participar hasta un (1) año posterior a la fecha de vencimiento.</w:t>
      </w:r>
    </w:p>
    <w:p w14:paraId="2985D5D4"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contratistas y consultores que hubiesen incumplido el pedido de compra o resuelto el contrato por causales atribuibles a éstos, no podrán participar hasta dos (2) años posteriores a la fecha de la resolución o incumplimiento.</w:t>
      </w:r>
    </w:p>
    <w:p w14:paraId="0E690208"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que tengan cuentas por pagar a ENTEL S.A.</w:t>
      </w:r>
    </w:p>
    <w:p w14:paraId="6D7FA27A"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que tengan procesos administrativos o judiciales con ENTEL S.A.</w:t>
      </w:r>
    </w:p>
    <w:p w14:paraId="54891DA7" w14:textId="77777777" w:rsidR="00973551"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que tengan problemas legales y sean de conocimiento público.</w:t>
      </w:r>
    </w:p>
    <w:p w14:paraId="2B4368E9" w14:textId="77777777" w:rsidR="00983B19" w:rsidRPr="00DA67AF" w:rsidDel="00983B19" w:rsidRDefault="00983B19" w:rsidP="00DA67AF">
      <w:pPr>
        <w:pStyle w:val="Prrafodelista"/>
        <w:numPr>
          <w:ilvl w:val="0"/>
          <w:numId w:val="27"/>
        </w:numPr>
        <w:spacing w:after="240"/>
        <w:contextualSpacing/>
        <w:jc w:val="both"/>
        <w:outlineLvl w:val="2"/>
        <w:rPr>
          <w:del w:id="2" w:author="Maria Nydia Camberos Guerrero" w:date="2018-03-26T10:10:00Z"/>
          <w:rFonts w:ascii="Tahoma" w:hAnsi="Tahoma" w:cs="Tahoma"/>
          <w:color w:val="365F91"/>
          <w:sz w:val="22"/>
          <w:szCs w:val="22"/>
          <w:lang w:val="x-none"/>
        </w:rPr>
      </w:pPr>
      <w:r w:rsidRPr="00983B19">
        <w:rPr>
          <w:rFonts w:ascii="Tahoma" w:hAnsi="Tahoma" w:cs="Tahoma"/>
          <w:iCs/>
          <w:color w:val="365F91"/>
          <w:sz w:val="22"/>
          <w:szCs w:val="22"/>
        </w:rPr>
        <w:t>Los proveedores cuyos socios o propietarios estén impedidos de participar en los procesos de contratación.</w:t>
      </w:r>
    </w:p>
    <w:p w14:paraId="541C72EF" w14:textId="77777777" w:rsidR="00973551" w:rsidRPr="00983B19" w:rsidRDefault="00973551" w:rsidP="00DA67AF">
      <w:pPr>
        <w:pStyle w:val="Prrafodelista"/>
        <w:numPr>
          <w:ilvl w:val="0"/>
          <w:numId w:val="27"/>
        </w:numPr>
        <w:spacing w:after="240"/>
        <w:contextualSpacing/>
        <w:jc w:val="both"/>
        <w:outlineLvl w:val="2"/>
        <w:rPr>
          <w:rFonts w:ascii="Tahoma" w:hAnsi="Tahoma" w:cs="Tahoma"/>
          <w:color w:val="1F497D" w:themeColor="text2"/>
          <w:sz w:val="22"/>
          <w:szCs w:val="22"/>
        </w:rPr>
      </w:pPr>
      <w:r w:rsidRPr="00983B19">
        <w:rPr>
          <w:rFonts w:ascii="Tahoma" w:hAnsi="Tahoma" w:cs="Tahoma"/>
          <w:color w:val="1F497D" w:themeColor="text2"/>
          <w:sz w:val="22"/>
          <w:szCs w:val="22"/>
        </w:rPr>
        <w:t xml:space="preserve">Los proveedores que desistieron total o parcialmente la adjudicación o contrato. </w:t>
      </w:r>
    </w:p>
    <w:p w14:paraId="62720ED1" w14:textId="77777777" w:rsidR="00973551" w:rsidRPr="00353F07" w:rsidRDefault="00973551" w:rsidP="00F45C5D">
      <w:pPr>
        <w:pStyle w:val="WW-Textoindependiente20"/>
        <w:numPr>
          <w:ilvl w:val="0"/>
          <w:numId w:val="27"/>
        </w:numPr>
        <w:suppressAutoHyphens w:val="0"/>
        <w:spacing w:line="240" w:lineRule="auto"/>
        <w:outlineLvl w:val="2"/>
        <w:rPr>
          <w:rFonts w:ascii="Tahoma" w:hAnsi="Tahoma" w:cs="Tahoma"/>
          <w:color w:val="1F497D" w:themeColor="text2"/>
          <w:sz w:val="22"/>
          <w:szCs w:val="22"/>
          <w:lang w:val="es-ES" w:eastAsia="en-US"/>
        </w:rPr>
      </w:pPr>
      <w:r w:rsidRPr="00353F07">
        <w:rPr>
          <w:rFonts w:ascii="Tahoma" w:hAnsi="Tahoma" w:cs="Tahoma"/>
          <w:color w:val="1F497D" w:themeColor="text2"/>
          <w:sz w:val="22"/>
          <w:szCs w:val="22"/>
          <w:lang w:val="es-ES" w:eastAsia="en-US"/>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4CAF5984" w14:textId="77777777" w:rsidR="001160BE" w:rsidRPr="00F029A2" w:rsidRDefault="001160BE" w:rsidP="001160BE">
      <w:pPr>
        <w:pStyle w:val="Prrafodelista"/>
        <w:numPr>
          <w:ilvl w:val="0"/>
          <w:numId w:val="27"/>
        </w:numPr>
        <w:contextualSpacing/>
        <w:jc w:val="both"/>
        <w:rPr>
          <w:rFonts w:ascii="Tahoma" w:hAnsi="Tahoma" w:cs="Tahoma"/>
          <w:color w:val="1F497D"/>
          <w:sz w:val="22"/>
          <w:lang w:val="es-BO"/>
        </w:rPr>
      </w:pPr>
      <w:r w:rsidRPr="00F029A2">
        <w:rPr>
          <w:rFonts w:ascii="Tahoma" w:hAnsi="Tahoma" w:cs="Tahoma"/>
          <w:color w:val="1F497D"/>
          <w:sz w:val="22"/>
          <w:lang w:val="es-BO"/>
        </w:rPr>
        <w:lastRenderedPageBreak/>
        <w:t>Los proveedores cuyos propietarios, socios, representantes legales o personal de su empresa que tengan relación directa, indirecta, comercial con personal de ENTEL S.A. relacionado a este proceso de contratación.</w:t>
      </w:r>
    </w:p>
    <w:p w14:paraId="7E0A04E0" w14:textId="77777777" w:rsidR="00973551" w:rsidRPr="00353F07" w:rsidRDefault="00973551" w:rsidP="002869C5">
      <w:pPr>
        <w:pStyle w:val="WW-Textoindependiente20"/>
        <w:suppressAutoHyphens w:val="0"/>
        <w:spacing w:line="240" w:lineRule="auto"/>
        <w:ind w:left="709"/>
        <w:outlineLvl w:val="2"/>
        <w:rPr>
          <w:rFonts w:ascii="Tahoma" w:hAnsi="Tahoma" w:cs="Tahoma"/>
          <w:color w:val="1F497D" w:themeColor="text2"/>
          <w:sz w:val="22"/>
          <w:szCs w:val="22"/>
          <w:lang w:eastAsia="en-US" w:bidi="en-US"/>
        </w:rPr>
      </w:pPr>
    </w:p>
    <w:p w14:paraId="616A031A" w14:textId="77777777" w:rsidR="002869C5" w:rsidRPr="00353F07" w:rsidRDefault="002869C5" w:rsidP="002869C5">
      <w:pPr>
        <w:numPr>
          <w:ilvl w:val="0"/>
          <w:numId w:val="7"/>
        </w:numPr>
        <w:ind w:left="709" w:hanging="709"/>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Actividades Previas a la Presentación de Propuestas</w:t>
      </w:r>
    </w:p>
    <w:p w14:paraId="3B05F4DB" w14:textId="77777777" w:rsidR="002869C5" w:rsidRPr="00353F07" w:rsidRDefault="002869C5" w:rsidP="002869C5">
      <w:pPr>
        <w:ind w:left="567"/>
        <w:jc w:val="both"/>
        <w:rPr>
          <w:rFonts w:ascii="Tahoma" w:hAnsi="Tahoma" w:cs="Tahoma"/>
          <w:b/>
          <w:color w:val="1F497D" w:themeColor="text2"/>
          <w:sz w:val="22"/>
          <w:szCs w:val="28"/>
          <w:lang w:eastAsia="en-US" w:bidi="en-US"/>
        </w:rPr>
      </w:pPr>
    </w:p>
    <w:p w14:paraId="6E8F4B6D" w14:textId="2E1A2137" w:rsidR="002E4E0B" w:rsidRPr="000A317F" w:rsidRDefault="002E4E0B" w:rsidP="002E4E0B">
      <w:pPr>
        <w:pStyle w:val="Prrafodelista"/>
        <w:numPr>
          <w:ilvl w:val="0"/>
          <w:numId w:val="8"/>
        </w:numPr>
        <w:tabs>
          <w:tab w:val="left" w:pos="1134"/>
        </w:tabs>
        <w:spacing w:before="120"/>
        <w:jc w:val="both"/>
        <w:rPr>
          <w:rFonts w:ascii="Tahoma" w:hAnsi="Tahoma" w:cs="Tahoma"/>
          <w:color w:val="1F497D" w:themeColor="text2"/>
          <w:sz w:val="22"/>
          <w:szCs w:val="22"/>
        </w:rPr>
      </w:pPr>
      <w:r w:rsidRPr="000A317F">
        <w:rPr>
          <w:rFonts w:ascii="Tahoma" w:hAnsi="Tahoma" w:cs="Tahoma"/>
          <w:color w:val="1F497D" w:themeColor="text2"/>
          <w:sz w:val="22"/>
          <w:szCs w:val="22"/>
          <w:u w:val="single"/>
        </w:rPr>
        <w:t>Consultas escritas sobre el TBC (Términos Básicos de Contratación):</w:t>
      </w:r>
      <w:r w:rsidRPr="000A317F">
        <w:rPr>
          <w:rFonts w:ascii="Tahoma" w:hAnsi="Tahoma" w:cs="Tahoma"/>
          <w:color w:val="1F497D" w:themeColor="text2"/>
          <w:sz w:val="22"/>
          <w:szCs w:val="22"/>
        </w:rPr>
        <w:t xml:space="preserve"> Cualquier potencial proponente puede formular consultas escritas dirigidas a la Subgerencia de Adquisiciones, hasta el día </w:t>
      </w:r>
      <w:r w:rsidR="006D4C8A">
        <w:rPr>
          <w:rFonts w:ascii="Tahoma" w:hAnsi="Tahoma" w:cs="Tahoma"/>
          <w:b/>
          <w:color w:val="1F497D" w:themeColor="text2"/>
          <w:sz w:val="22"/>
          <w:szCs w:val="22"/>
          <w:lang w:bidi="en-US"/>
        </w:rPr>
        <w:t>4</w:t>
      </w:r>
      <w:r w:rsidRPr="000A317F">
        <w:rPr>
          <w:rFonts w:ascii="Tahoma" w:hAnsi="Tahoma" w:cs="Tahoma"/>
          <w:b/>
          <w:color w:val="1F497D" w:themeColor="text2"/>
          <w:sz w:val="22"/>
          <w:szCs w:val="22"/>
          <w:lang w:bidi="en-US"/>
        </w:rPr>
        <w:t>/</w:t>
      </w:r>
      <w:r w:rsidR="000A317F">
        <w:rPr>
          <w:rFonts w:ascii="Tahoma" w:hAnsi="Tahoma" w:cs="Tahoma"/>
          <w:b/>
          <w:color w:val="1F497D" w:themeColor="text2"/>
          <w:sz w:val="22"/>
          <w:szCs w:val="22"/>
          <w:lang w:bidi="en-US"/>
        </w:rPr>
        <w:t>0</w:t>
      </w:r>
      <w:r w:rsidR="006D4C8A">
        <w:rPr>
          <w:rFonts w:ascii="Tahoma" w:hAnsi="Tahoma" w:cs="Tahoma"/>
          <w:b/>
          <w:color w:val="1F497D" w:themeColor="text2"/>
          <w:sz w:val="22"/>
          <w:szCs w:val="22"/>
          <w:lang w:bidi="en-US"/>
        </w:rPr>
        <w:t>4</w:t>
      </w:r>
      <w:r w:rsidRPr="000A317F">
        <w:rPr>
          <w:rFonts w:ascii="Tahoma" w:hAnsi="Tahoma" w:cs="Tahoma"/>
          <w:b/>
          <w:color w:val="1F497D" w:themeColor="text2"/>
          <w:sz w:val="22"/>
          <w:szCs w:val="22"/>
          <w:lang w:bidi="en-US"/>
        </w:rPr>
        <w:t>/</w:t>
      </w:r>
      <w:r w:rsidR="000A317F">
        <w:rPr>
          <w:rFonts w:ascii="Tahoma" w:hAnsi="Tahoma" w:cs="Tahoma"/>
          <w:b/>
          <w:color w:val="1F497D" w:themeColor="text2"/>
          <w:sz w:val="22"/>
          <w:szCs w:val="22"/>
          <w:lang w:bidi="en-US"/>
        </w:rPr>
        <w:t>2018</w:t>
      </w:r>
      <w:r w:rsidRPr="000A317F">
        <w:rPr>
          <w:rFonts w:ascii="Tahoma" w:hAnsi="Tahoma" w:cs="Tahoma"/>
          <w:color w:val="1F497D" w:themeColor="text2"/>
          <w:sz w:val="22"/>
          <w:szCs w:val="22"/>
        </w:rPr>
        <w:t xml:space="preserve">, hrs. </w:t>
      </w:r>
      <w:r w:rsidR="006D4C8A">
        <w:rPr>
          <w:rFonts w:ascii="Tahoma" w:hAnsi="Tahoma" w:cs="Tahoma"/>
          <w:b/>
          <w:color w:val="1F497D" w:themeColor="text2"/>
          <w:sz w:val="22"/>
          <w:szCs w:val="22"/>
        </w:rPr>
        <w:t>09</w:t>
      </w:r>
      <w:r w:rsidRPr="000A317F">
        <w:rPr>
          <w:rFonts w:ascii="Tahoma" w:hAnsi="Tahoma" w:cs="Tahoma"/>
          <w:b/>
          <w:color w:val="1F497D" w:themeColor="text2"/>
          <w:sz w:val="22"/>
          <w:szCs w:val="22"/>
        </w:rPr>
        <w:t>:</w:t>
      </w:r>
      <w:r w:rsidR="00455DCC">
        <w:rPr>
          <w:rFonts w:ascii="Tahoma" w:hAnsi="Tahoma" w:cs="Tahoma"/>
          <w:b/>
          <w:color w:val="1F497D" w:themeColor="text2"/>
          <w:sz w:val="22"/>
          <w:szCs w:val="22"/>
        </w:rPr>
        <w:t>30</w:t>
      </w:r>
      <w:r w:rsidR="00455DCC" w:rsidRPr="000A317F">
        <w:rPr>
          <w:rFonts w:ascii="Tahoma" w:hAnsi="Tahoma" w:cs="Tahoma"/>
          <w:b/>
          <w:color w:val="1F497D" w:themeColor="text2"/>
          <w:sz w:val="22"/>
          <w:szCs w:val="22"/>
        </w:rPr>
        <w:t xml:space="preserve"> </w:t>
      </w:r>
      <w:r w:rsidR="006D4C8A">
        <w:rPr>
          <w:rFonts w:ascii="Tahoma" w:hAnsi="Tahoma" w:cs="Tahoma"/>
          <w:b/>
          <w:color w:val="1F497D" w:themeColor="text2"/>
          <w:sz w:val="22"/>
          <w:szCs w:val="22"/>
        </w:rPr>
        <w:t>a</w:t>
      </w:r>
      <w:r w:rsidRPr="000A317F">
        <w:rPr>
          <w:rFonts w:ascii="Tahoma" w:hAnsi="Tahoma" w:cs="Tahoma"/>
          <w:b/>
          <w:color w:val="1F497D" w:themeColor="text2"/>
          <w:sz w:val="22"/>
          <w:szCs w:val="22"/>
        </w:rPr>
        <w:t>m</w:t>
      </w:r>
      <w:r w:rsidRPr="000A317F">
        <w:rPr>
          <w:rFonts w:ascii="Tahoma" w:hAnsi="Tahoma" w:cs="Tahoma"/>
          <w:color w:val="1F497D" w:themeColor="text2"/>
          <w:sz w:val="22"/>
          <w:szCs w:val="22"/>
        </w:rPr>
        <w:t xml:space="preserve">  (GMT-4); a los correos electrónicos </w:t>
      </w:r>
      <w:hyperlink r:id="rId13" w:history="1">
        <w:r w:rsidR="00E365AB" w:rsidRPr="000A317F">
          <w:rPr>
            <w:rStyle w:val="Hipervnculo"/>
            <w:rFonts w:ascii="Tahoma" w:hAnsi="Tahoma" w:cs="Tahoma"/>
            <w:sz w:val="22"/>
            <w:szCs w:val="22"/>
          </w:rPr>
          <w:t>loramos@entel.bo</w:t>
        </w:r>
      </w:hyperlink>
      <w:r w:rsidRPr="000A317F">
        <w:rPr>
          <w:rFonts w:ascii="Tahoma" w:hAnsi="Tahoma" w:cs="Tahoma"/>
          <w:color w:val="1F497D" w:themeColor="text2"/>
          <w:sz w:val="22"/>
          <w:szCs w:val="22"/>
        </w:rPr>
        <w:t xml:space="preserve"> con copia a </w:t>
      </w:r>
      <w:hyperlink r:id="rId14" w:history="1">
        <w:r w:rsidR="00E365AB" w:rsidRPr="000A317F">
          <w:rPr>
            <w:rStyle w:val="Hipervnculo"/>
            <w:rFonts w:ascii="Tahoma" w:hAnsi="Tahoma" w:cs="Tahoma"/>
            <w:sz w:val="22"/>
            <w:szCs w:val="22"/>
          </w:rPr>
          <w:t>slobaton@entel.bo</w:t>
        </w:r>
      </w:hyperlink>
      <w:r w:rsidRPr="000A317F">
        <w:rPr>
          <w:rFonts w:ascii="Tahoma" w:hAnsi="Tahoma" w:cs="Tahoma"/>
          <w:color w:val="1F497D" w:themeColor="text2"/>
          <w:sz w:val="22"/>
          <w:szCs w:val="22"/>
        </w:rPr>
        <w:t xml:space="preserve"> </w:t>
      </w:r>
      <w:hyperlink r:id="rId15" w:history="1"/>
      <w:r w:rsidRPr="000A317F">
        <w:rPr>
          <w:rFonts w:ascii="Tahoma" w:hAnsi="Tahoma" w:cs="Tahoma"/>
          <w:color w:val="1F497D" w:themeColor="text2"/>
          <w:sz w:val="22"/>
          <w:szCs w:val="22"/>
        </w:rPr>
        <w:t>o a la dirección: Calle Federico Zuazo, Edificio Tower de ENTEL N° 1771 Piso 6, Subgerencia de Adquisiciones. (Si corresponde)</w:t>
      </w:r>
    </w:p>
    <w:p w14:paraId="0A4D7496" w14:textId="77777777" w:rsidR="002E4E0B" w:rsidRPr="000A317F" w:rsidRDefault="002E4E0B" w:rsidP="002E4E0B">
      <w:pPr>
        <w:pStyle w:val="Prrafodelista"/>
        <w:numPr>
          <w:ilvl w:val="0"/>
          <w:numId w:val="8"/>
        </w:numPr>
        <w:tabs>
          <w:tab w:val="left" w:pos="1134"/>
        </w:tabs>
        <w:spacing w:before="120"/>
        <w:jc w:val="both"/>
        <w:rPr>
          <w:rFonts w:ascii="Tahoma" w:hAnsi="Tahoma" w:cs="Tahoma"/>
          <w:color w:val="1F497D" w:themeColor="text2"/>
        </w:rPr>
      </w:pPr>
      <w:r w:rsidRPr="000A317F">
        <w:rPr>
          <w:rFonts w:ascii="Tahoma" w:hAnsi="Tahoma" w:cs="Tahoma"/>
          <w:color w:val="1F497D" w:themeColor="text2"/>
          <w:sz w:val="22"/>
          <w:szCs w:val="22"/>
          <w:u w:val="single"/>
        </w:rPr>
        <w:t>Reunión de Aclaración:</w:t>
      </w:r>
      <w:r w:rsidRPr="000A317F">
        <w:rPr>
          <w:rFonts w:ascii="Tahoma" w:hAnsi="Tahoma" w:cs="Tahoma"/>
          <w:color w:val="1F497D" w:themeColor="text2"/>
          <w:sz w:val="22"/>
          <w:szCs w:val="22"/>
        </w:rPr>
        <w:t xml:space="preserve"> Con la finalidad de responder a las consultas realizadas sobre el TBC (Términos Básicos de Contratación) dentro del plazo señalado, se realizará la reunión de aclaración en:</w:t>
      </w:r>
    </w:p>
    <w:p w14:paraId="587E45D4" w14:textId="77777777" w:rsidR="002E4E0B" w:rsidRPr="000A317F" w:rsidRDefault="002E4E0B" w:rsidP="002869C5">
      <w:pPr>
        <w:ind w:left="567"/>
        <w:jc w:val="both"/>
        <w:rPr>
          <w:rFonts w:ascii="Tahoma" w:hAnsi="Tahoma" w:cs="Tahoma"/>
          <w:b/>
          <w:color w:val="1F497D" w:themeColor="text2"/>
          <w:sz w:val="22"/>
          <w:szCs w:val="28"/>
          <w:lang w:eastAsia="en-US" w:bidi="en-US"/>
        </w:rPr>
      </w:pPr>
    </w:p>
    <w:p w14:paraId="7F49BDB6" w14:textId="77777777" w:rsidR="002869C5" w:rsidRPr="000A317F" w:rsidRDefault="002869C5" w:rsidP="002869C5">
      <w:pPr>
        <w:tabs>
          <w:tab w:val="left" w:pos="1134"/>
        </w:tabs>
        <w:ind w:left="709"/>
        <w:jc w:val="both"/>
        <w:rPr>
          <w:rFonts w:ascii="Tahoma" w:hAnsi="Tahoma" w:cs="Tahoma"/>
          <w:color w:val="1F497D" w:themeColor="text2"/>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2869C5" w:rsidRPr="000A317F" w14:paraId="7BAA9842" w14:textId="77777777" w:rsidTr="002869C5">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AFFFE4E" w14:textId="77777777" w:rsidR="002869C5" w:rsidRPr="000A317F" w:rsidRDefault="002869C5" w:rsidP="002869C5">
            <w:pPr>
              <w:spacing w:line="276" w:lineRule="auto"/>
              <w:ind w:left="27"/>
              <w:rPr>
                <w:rFonts w:ascii="Tahoma" w:hAnsi="Tahoma" w:cs="Tahoma"/>
                <w:color w:val="FFFFFF" w:themeColor="background1"/>
                <w:sz w:val="22"/>
                <w:szCs w:val="22"/>
                <w:lang w:eastAsia="en-US" w:bidi="en-US"/>
              </w:rPr>
            </w:pPr>
            <w:r w:rsidRPr="000A317F">
              <w:rPr>
                <w:rFonts w:ascii="Tahoma" w:hAnsi="Tahoma" w:cs="Tahoma"/>
                <w:color w:val="FFFFFF" w:themeColor="background1"/>
                <w:sz w:val="22"/>
                <w:szCs w:val="22"/>
                <w:lang w:eastAsia="en-US" w:bidi="en-US"/>
              </w:rPr>
              <w:t>Fecha:</w:t>
            </w:r>
          </w:p>
        </w:tc>
        <w:tc>
          <w:tcPr>
            <w:tcW w:w="4834" w:type="dxa"/>
            <w:tcBorders>
              <w:top w:val="single" w:sz="4" w:space="0" w:color="004990"/>
              <w:left w:val="single" w:sz="4" w:space="0" w:color="FFFFFF"/>
            </w:tcBorders>
            <w:vAlign w:val="center"/>
          </w:tcPr>
          <w:p w14:paraId="59CBD4AB" w14:textId="60AEDBEF" w:rsidR="002869C5" w:rsidRPr="000A317F" w:rsidRDefault="000A317F" w:rsidP="000A317F">
            <w:pPr>
              <w:spacing w:line="276" w:lineRule="auto"/>
              <w:outlineLvl w:val="2"/>
              <w:rPr>
                <w:rFonts w:ascii="Tahoma" w:hAnsi="Tahoma" w:cs="Tahoma"/>
                <w:color w:val="1F497D" w:themeColor="text2"/>
                <w:sz w:val="22"/>
                <w:szCs w:val="22"/>
                <w:lang w:eastAsia="en-US" w:bidi="en-US"/>
              </w:rPr>
            </w:pPr>
            <w:r>
              <w:rPr>
                <w:rFonts w:ascii="Tahoma" w:hAnsi="Tahoma" w:cs="Tahoma"/>
                <w:b/>
                <w:color w:val="1F497D" w:themeColor="text2"/>
                <w:sz w:val="22"/>
                <w:szCs w:val="22"/>
                <w:lang w:eastAsia="en-US" w:bidi="en-US"/>
              </w:rPr>
              <w:t>0</w:t>
            </w:r>
            <w:r w:rsidR="006D4C8A">
              <w:rPr>
                <w:rFonts w:ascii="Tahoma" w:hAnsi="Tahoma" w:cs="Tahoma"/>
                <w:b/>
                <w:color w:val="1F497D" w:themeColor="text2"/>
                <w:sz w:val="22"/>
                <w:szCs w:val="22"/>
                <w:lang w:eastAsia="en-US" w:bidi="en-US"/>
              </w:rPr>
              <w:t>5</w:t>
            </w:r>
            <w:r w:rsidR="00647088" w:rsidRPr="000A317F">
              <w:rPr>
                <w:rFonts w:ascii="Tahoma" w:hAnsi="Tahoma" w:cs="Tahoma"/>
                <w:b/>
                <w:color w:val="1F497D" w:themeColor="text2"/>
                <w:sz w:val="22"/>
                <w:szCs w:val="22"/>
                <w:lang w:eastAsia="en-US" w:bidi="en-US"/>
              </w:rPr>
              <w:t>/</w:t>
            </w:r>
            <w:r>
              <w:rPr>
                <w:rFonts w:ascii="Tahoma" w:hAnsi="Tahoma" w:cs="Tahoma"/>
                <w:b/>
                <w:color w:val="1F497D" w:themeColor="text2"/>
                <w:sz w:val="22"/>
                <w:szCs w:val="22"/>
                <w:lang w:eastAsia="en-US" w:bidi="en-US"/>
              </w:rPr>
              <w:t>04</w:t>
            </w:r>
            <w:r w:rsidR="00647088" w:rsidRPr="000A317F">
              <w:rPr>
                <w:rFonts w:ascii="Tahoma" w:hAnsi="Tahoma" w:cs="Tahoma"/>
                <w:b/>
                <w:color w:val="1F497D" w:themeColor="text2"/>
                <w:sz w:val="22"/>
                <w:szCs w:val="22"/>
                <w:lang w:eastAsia="en-US" w:bidi="en-US"/>
              </w:rPr>
              <w:t>/</w:t>
            </w:r>
            <w:r>
              <w:rPr>
                <w:rFonts w:ascii="Tahoma" w:hAnsi="Tahoma" w:cs="Tahoma"/>
                <w:b/>
                <w:color w:val="1F497D" w:themeColor="text2"/>
                <w:sz w:val="22"/>
                <w:szCs w:val="22"/>
                <w:lang w:eastAsia="en-US" w:bidi="en-US"/>
              </w:rPr>
              <w:t>2018</w:t>
            </w:r>
            <w:r w:rsidRPr="000A317F">
              <w:rPr>
                <w:rFonts w:ascii="Tahoma" w:hAnsi="Tahoma" w:cs="Tahoma"/>
                <w:color w:val="1F497D" w:themeColor="text2"/>
                <w:sz w:val="22"/>
                <w:szCs w:val="22"/>
                <w:lang w:eastAsia="en-US" w:bidi="en-US"/>
              </w:rPr>
              <w:t xml:space="preserve">  </w:t>
            </w:r>
          </w:p>
        </w:tc>
      </w:tr>
      <w:tr w:rsidR="002869C5" w:rsidRPr="000A317F" w14:paraId="5250B872" w14:textId="77777777" w:rsidTr="002869C5">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AA00AA5" w14:textId="77777777" w:rsidR="002869C5" w:rsidRPr="000A317F" w:rsidRDefault="002869C5" w:rsidP="002869C5">
            <w:pPr>
              <w:spacing w:line="276" w:lineRule="auto"/>
              <w:ind w:left="27"/>
              <w:rPr>
                <w:rFonts w:ascii="Tahoma" w:hAnsi="Tahoma" w:cs="Tahoma"/>
                <w:color w:val="FFFFFF" w:themeColor="background1"/>
                <w:sz w:val="22"/>
                <w:szCs w:val="22"/>
                <w:lang w:eastAsia="en-US" w:bidi="en-US"/>
              </w:rPr>
            </w:pPr>
            <w:r w:rsidRPr="000A317F">
              <w:rPr>
                <w:rFonts w:ascii="Tahoma" w:hAnsi="Tahoma" w:cs="Tahoma"/>
                <w:color w:val="FFFFFF" w:themeColor="background1"/>
                <w:sz w:val="22"/>
                <w:szCs w:val="22"/>
                <w:lang w:eastAsia="en-US" w:bidi="en-US"/>
              </w:rPr>
              <w:t>Hora:</w:t>
            </w:r>
          </w:p>
        </w:tc>
        <w:tc>
          <w:tcPr>
            <w:tcW w:w="4834" w:type="dxa"/>
            <w:tcBorders>
              <w:left w:val="single" w:sz="4" w:space="0" w:color="FFFFFF"/>
            </w:tcBorders>
            <w:vAlign w:val="center"/>
          </w:tcPr>
          <w:p w14:paraId="48C540B8" w14:textId="7D5CE4C1" w:rsidR="002869C5" w:rsidRPr="000A317F" w:rsidRDefault="006D4C8A" w:rsidP="006D4C8A">
            <w:pPr>
              <w:spacing w:line="276" w:lineRule="auto"/>
              <w:outlineLvl w:val="2"/>
              <w:rPr>
                <w:rFonts w:ascii="Tahoma" w:hAnsi="Tahoma" w:cs="Tahoma"/>
                <w:b/>
                <w:color w:val="1F497D" w:themeColor="text2"/>
                <w:sz w:val="22"/>
                <w:szCs w:val="22"/>
                <w:lang w:eastAsia="en-US" w:bidi="en-US"/>
              </w:rPr>
            </w:pPr>
            <w:r>
              <w:rPr>
                <w:rFonts w:ascii="Tahoma" w:hAnsi="Tahoma" w:cs="Tahoma"/>
                <w:b/>
                <w:color w:val="1F497D" w:themeColor="text2"/>
                <w:sz w:val="22"/>
                <w:szCs w:val="22"/>
                <w:lang w:eastAsia="en-US" w:bidi="en-US"/>
              </w:rPr>
              <w:t>09</w:t>
            </w:r>
            <w:r w:rsidR="00647088" w:rsidRPr="000A317F">
              <w:rPr>
                <w:rFonts w:ascii="Tahoma" w:hAnsi="Tahoma" w:cs="Tahoma"/>
                <w:b/>
                <w:color w:val="1F497D" w:themeColor="text2"/>
                <w:sz w:val="22"/>
                <w:szCs w:val="22"/>
                <w:lang w:eastAsia="en-US" w:bidi="en-US"/>
              </w:rPr>
              <w:t>:</w:t>
            </w:r>
            <w:r>
              <w:rPr>
                <w:rFonts w:ascii="Tahoma" w:hAnsi="Tahoma" w:cs="Tahoma"/>
                <w:b/>
                <w:color w:val="1F497D" w:themeColor="text2"/>
                <w:sz w:val="22"/>
                <w:szCs w:val="22"/>
                <w:lang w:eastAsia="en-US" w:bidi="en-US"/>
              </w:rPr>
              <w:t>0</w:t>
            </w:r>
            <w:r w:rsidR="000A317F">
              <w:rPr>
                <w:rFonts w:ascii="Tahoma" w:hAnsi="Tahoma" w:cs="Tahoma"/>
                <w:b/>
                <w:color w:val="1F497D" w:themeColor="text2"/>
                <w:sz w:val="22"/>
                <w:szCs w:val="22"/>
                <w:lang w:eastAsia="en-US" w:bidi="en-US"/>
              </w:rPr>
              <w:t>0</w:t>
            </w:r>
            <w:r w:rsidR="000A317F" w:rsidRPr="000A317F">
              <w:rPr>
                <w:rFonts w:ascii="Tahoma" w:hAnsi="Tahoma" w:cs="Tahoma"/>
                <w:b/>
                <w:color w:val="1F497D" w:themeColor="text2"/>
                <w:sz w:val="22"/>
                <w:szCs w:val="22"/>
                <w:lang w:eastAsia="en-US" w:bidi="en-US"/>
              </w:rPr>
              <w:t xml:space="preserve">  </w:t>
            </w:r>
            <w:r w:rsidR="002869C5" w:rsidRPr="000A317F">
              <w:rPr>
                <w:rFonts w:ascii="Tahoma" w:hAnsi="Tahoma" w:cs="Tahoma"/>
                <w:b/>
                <w:color w:val="1F497D" w:themeColor="text2"/>
                <w:sz w:val="22"/>
                <w:szCs w:val="22"/>
                <w:lang w:eastAsia="en-US" w:bidi="en-US"/>
              </w:rPr>
              <w:t>a</w:t>
            </w:r>
            <w:r w:rsidR="00647088" w:rsidRPr="000A317F">
              <w:rPr>
                <w:rFonts w:ascii="Tahoma" w:hAnsi="Tahoma" w:cs="Tahoma"/>
                <w:b/>
                <w:color w:val="1F497D" w:themeColor="text2"/>
                <w:sz w:val="22"/>
                <w:szCs w:val="22"/>
                <w:lang w:eastAsia="en-US" w:bidi="en-US"/>
              </w:rPr>
              <w:t>m</w:t>
            </w:r>
          </w:p>
        </w:tc>
      </w:tr>
      <w:tr w:rsidR="002869C5" w:rsidRPr="000A317F" w14:paraId="06B38302" w14:textId="77777777" w:rsidTr="002869C5">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DC0D2F0" w14:textId="77777777" w:rsidR="002869C5" w:rsidRPr="000A317F" w:rsidRDefault="002869C5" w:rsidP="002869C5">
            <w:pPr>
              <w:spacing w:line="276" w:lineRule="auto"/>
              <w:ind w:left="27"/>
              <w:rPr>
                <w:rFonts w:ascii="Tahoma" w:hAnsi="Tahoma" w:cs="Tahoma"/>
                <w:color w:val="FFFFFF" w:themeColor="background1"/>
                <w:sz w:val="22"/>
                <w:szCs w:val="22"/>
                <w:lang w:eastAsia="en-US" w:bidi="en-US"/>
              </w:rPr>
            </w:pPr>
            <w:r w:rsidRPr="000A317F">
              <w:rPr>
                <w:rFonts w:ascii="Tahoma" w:hAnsi="Tahoma" w:cs="Tahoma"/>
                <w:color w:val="FFFFFF" w:themeColor="background1"/>
                <w:sz w:val="22"/>
                <w:szCs w:val="22"/>
                <w:lang w:eastAsia="en-US" w:bidi="en-US"/>
              </w:rPr>
              <w:t>Dirección:</w:t>
            </w:r>
          </w:p>
        </w:tc>
        <w:tc>
          <w:tcPr>
            <w:tcW w:w="4834" w:type="dxa"/>
            <w:tcBorders>
              <w:left w:val="single" w:sz="4" w:space="0" w:color="FFFFFF"/>
            </w:tcBorders>
            <w:vAlign w:val="center"/>
          </w:tcPr>
          <w:p w14:paraId="6969461C" w14:textId="77777777" w:rsidR="002869C5" w:rsidRPr="000A317F" w:rsidRDefault="002869C5" w:rsidP="002869C5">
            <w:pPr>
              <w:spacing w:line="276" w:lineRule="auto"/>
              <w:outlineLvl w:val="2"/>
              <w:rPr>
                <w:rFonts w:ascii="Tahoma" w:hAnsi="Tahoma" w:cs="Tahoma"/>
                <w:color w:val="1F497D" w:themeColor="text2"/>
                <w:sz w:val="22"/>
                <w:szCs w:val="22"/>
                <w:lang w:eastAsia="en-US" w:bidi="en-US"/>
              </w:rPr>
            </w:pPr>
            <w:r w:rsidRPr="000A317F">
              <w:rPr>
                <w:rFonts w:ascii="Tahoma" w:hAnsi="Tahoma" w:cs="Tahoma"/>
                <w:color w:val="1F497D" w:themeColor="text2"/>
                <w:sz w:val="22"/>
                <w:szCs w:val="22"/>
                <w:lang w:eastAsia="en-US" w:bidi="en-US"/>
              </w:rPr>
              <w:t>Calle Federico Suazo #1771 Edif. Tower Piso 6 Subgerencia de Adquisiciones</w:t>
            </w:r>
          </w:p>
        </w:tc>
      </w:tr>
      <w:tr w:rsidR="002869C5" w:rsidRPr="000A317F" w14:paraId="6F3F8DFD" w14:textId="77777777" w:rsidTr="002869C5">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B5873E" w14:textId="77777777" w:rsidR="002869C5" w:rsidRPr="000A317F" w:rsidRDefault="002869C5" w:rsidP="002869C5">
            <w:pPr>
              <w:spacing w:line="276" w:lineRule="auto"/>
              <w:ind w:left="27"/>
              <w:rPr>
                <w:rFonts w:ascii="Tahoma" w:hAnsi="Tahoma" w:cs="Tahoma"/>
                <w:color w:val="FFFFFF" w:themeColor="background1"/>
                <w:sz w:val="22"/>
                <w:szCs w:val="22"/>
                <w:lang w:eastAsia="en-US" w:bidi="en-US"/>
              </w:rPr>
            </w:pPr>
            <w:r w:rsidRPr="000A317F">
              <w:rPr>
                <w:rFonts w:ascii="Tahoma" w:hAnsi="Tahoma" w:cs="Tahoma"/>
                <w:color w:val="FFFFFF" w:themeColor="background1"/>
                <w:sz w:val="22"/>
                <w:szCs w:val="22"/>
                <w:lang w:eastAsia="en-US" w:bidi="en-US"/>
              </w:rPr>
              <w:t>Ciudad:</w:t>
            </w:r>
          </w:p>
        </w:tc>
        <w:tc>
          <w:tcPr>
            <w:tcW w:w="4834" w:type="dxa"/>
            <w:tcBorders>
              <w:left w:val="single" w:sz="4" w:space="0" w:color="FFFFFF"/>
            </w:tcBorders>
            <w:vAlign w:val="center"/>
          </w:tcPr>
          <w:p w14:paraId="6212331B" w14:textId="77777777" w:rsidR="002869C5" w:rsidRPr="000A317F" w:rsidRDefault="002869C5" w:rsidP="002869C5">
            <w:pPr>
              <w:spacing w:line="276" w:lineRule="auto"/>
              <w:outlineLvl w:val="2"/>
              <w:rPr>
                <w:rFonts w:ascii="Tahoma" w:hAnsi="Tahoma" w:cs="Tahoma"/>
                <w:color w:val="1F497D" w:themeColor="text2"/>
                <w:sz w:val="22"/>
                <w:szCs w:val="22"/>
                <w:lang w:eastAsia="en-US" w:bidi="en-US"/>
              </w:rPr>
            </w:pPr>
            <w:r w:rsidRPr="000A317F">
              <w:rPr>
                <w:rFonts w:ascii="Tahoma" w:hAnsi="Tahoma" w:cs="Tahoma"/>
                <w:color w:val="1F497D" w:themeColor="text2"/>
                <w:sz w:val="22"/>
                <w:szCs w:val="22"/>
                <w:lang w:eastAsia="en-US" w:bidi="en-US"/>
              </w:rPr>
              <w:t xml:space="preserve">La Paz – Bolivia </w:t>
            </w:r>
          </w:p>
        </w:tc>
      </w:tr>
    </w:tbl>
    <w:p w14:paraId="7437146C" w14:textId="77777777" w:rsidR="002869C5" w:rsidRPr="00353F07" w:rsidRDefault="002869C5" w:rsidP="002869C5">
      <w:pPr>
        <w:rPr>
          <w:rFonts w:ascii="Tahoma" w:hAnsi="Tahoma" w:cs="Tahoma"/>
          <w:color w:val="1F497D" w:themeColor="text2"/>
        </w:rPr>
      </w:pPr>
    </w:p>
    <w:p w14:paraId="00177AA2" w14:textId="77777777" w:rsidR="00973551" w:rsidRPr="00353F07" w:rsidRDefault="00973551" w:rsidP="002869C5">
      <w:pPr>
        <w:jc w:val="both"/>
        <w:rPr>
          <w:rFonts w:ascii="Tahoma" w:hAnsi="Tahoma" w:cs="Tahoma"/>
          <w:color w:val="1F497D" w:themeColor="text2"/>
          <w:sz w:val="22"/>
          <w:szCs w:val="22"/>
          <w:lang w:val="es-BO"/>
        </w:rPr>
      </w:pPr>
    </w:p>
    <w:p w14:paraId="1FC85505" w14:textId="77777777" w:rsidR="002E4E0B" w:rsidRPr="00353F07" w:rsidRDefault="002E4E0B" w:rsidP="002E4E0B">
      <w:pPr>
        <w:pStyle w:val="Continuarlista"/>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Las consultas por escrito y las efectuadas verbalmente en la Reunión de Aclaración serán respondidas e incluidas en el Acta de Reunión y publicadas en la página WEB de ENTEL S.A.</w:t>
      </w:r>
    </w:p>
    <w:p w14:paraId="6372752F" w14:textId="77777777" w:rsidR="002E4E0B" w:rsidRDefault="002E4E0B" w:rsidP="002E4E0B">
      <w:pPr>
        <w:ind w:left="709"/>
        <w:jc w:val="both"/>
        <w:rPr>
          <w:rFonts w:ascii="Tahoma" w:hAnsi="Tahoma" w:cs="Tahoma"/>
          <w:color w:val="1F497D" w:themeColor="text2"/>
          <w:sz w:val="22"/>
          <w:szCs w:val="22"/>
          <w:lang w:eastAsia="en-US"/>
        </w:rPr>
      </w:pPr>
      <w:r w:rsidRPr="00353F07">
        <w:rPr>
          <w:rFonts w:ascii="Tahoma" w:hAnsi="Tahoma" w:cs="Tahoma"/>
          <w:color w:val="1F497D" w:themeColor="text2"/>
          <w:sz w:val="22"/>
          <w:szCs w:val="22"/>
          <w:lang w:eastAsia="en-US"/>
        </w:rPr>
        <w:t>Una vez elaborada y aprobada el Acta de Reunión, formará parte del presente documento y será de aceptación obligatoria sin modificaciones posteriores por parte de los proponentes.</w:t>
      </w:r>
    </w:p>
    <w:p w14:paraId="390687C8" w14:textId="77777777" w:rsidR="00FE66C7" w:rsidRPr="00353F07" w:rsidRDefault="00FE66C7" w:rsidP="002869C5">
      <w:pPr>
        <w:jc w:val="both"/>
        <w:rPr>
          <w:rFonts w:ascii="Tahoma" w:hAnsi="Tahoma" w:cs="Tahoma"/>
          <w:color w:val="1F497D" w:themeColor="text2"/>
          <w:sz w:val="22"/>
          <w:szCs w:val="22"/>
          <w:lang w:val="es-BO"/>
        </w:rPr>
      </w:pPr>
    </w:p>
    <w:p w14:paraId="4A93D939" w14:textId="77777777" w:rsidR="002869C5" w:rsidRPr="00353F07" w:rsidRDefault="002869C5" w:rsidP="002869C5">
      <w:pPr>
        <w:numPr>
          <w:ilvl w:val="0"/>
          <w:numId w:val="7"/>
        </w:numPr>
        <w:ind w:left="709" w:hanging="709"/>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Presentación de Propuestas</w:t>
      </w:r>
    </w:p>
    <w:p w14:paraId="25014A2F" w14:textId="77777777" w:rsidR="002869C5" w:rsidRPr="00353F07" w:rsidRDefault="002869C5" w:rsidP="002869C5">
      <w:pPr>
        <w:ind w:left="567"/>
        <w:jc w:val="both"/>
        <w:rPr>
          <w:rFonts w:ascii="Tahoma" w:hAnsi="Tahoma" w:cs="Tahoma"/>
          <w:color w:val="1F497D" w:themeColor="text2"/>
        </w:rPr>
      </w:pPr>
    </w:p>
    <w:p w14:paraId="3D87A4D2" w14:textId="77777777" w:rsidR="009D1725" w:rsidRPr="003C0A46" w:rsidRDefault="009D1725" w:rsidP="009D1725">
      <w:pPr>
        <w:pStyle w:val="Prrafodelista"/>
        <w:spacing w:after="120"/>
        <w:ind w:left="709"/>
        <w:jc w:val="both"/>
        <w:rPr>
          <w:ins w:id="3" w:author="Saul Lobaton Valdez" w:date="2018-03-22T17:49:00Z"/>
          <w:rFonts w:ascii="Tahoma" w:hAnsi="Tahoma" w:cs="Tahoma"/>
          <w:color w:val="1F497D" w:themeColor="text2"/>
          <w:sz w:val="22"/>
          <w:szCs w:val="22"/>
        </w:rPr>
      </w:pPr>
      <w:r w:rsidRPr="000A317F">
        <w:rPr>
          <w:rFonts w:ascii="Tahoma" w:hAnsi="Tahoma" w:cs="Tahoma"/>
          <w:color w:val="1F497D" w:themeColor="text2"/>
          <w:sz w:val="22"/>
          <w:szCs w:val="22"/>
        </w:rPr>
        <w:t xml:space="preserve">Las </w:t>
      </w:r>
      <w:r w:rsidRPr="003C0A46">
        <w:rPr>
          <w:rFonts w:ascii="Tahoma" w:hAnsi="Tahoma" w:cs="Tahoma"/>
          <w:color w:val="1F497D" w:themeColor="text2"/>
          <w:sz w:val="22"/>
          <w:szCs w:val="22"/>
        </w:rPr>
        <w:t xml:space="preserve">propuestas deben presentarse sólo en las oficinas de ENTEL S.A. Calle Federico Zuazo N° 1771, </w:t>
      </w:r>
      <w:r w:rsidRPr="003C0A46">
        <w:rPr>
          <w:rFonts w:ascii="Tahoma" w:hAnsi="Tahoma" w:cs="Tahoma"/>
          <w:b/>
          <w:color w:val="1F497D" w:themeColor="text2"/>
          <w:sz w:val="22"/>
          <w:szCs w:val="22"/>
        </w:rPr>
        <w:t>Subgerencia de Adquisiciones,</w:t>
      </w:r>
      <w:r w:rsidRPr="003C0A46">
        <w:rPr>
          <w:rFonts w:ascii="Tahoma" w:hAnsi="Tahoma" w:cs="Tahoma"/>
          <w:color w:val="1F497D" w:themeColor="text2"/>
          <w:sz w:val="22"/>
          <w:szCs w:val="22"/>
        </w:rPr>
        <w:t xml:space="preserve"> hasta el día:</w:t>
      </w:r>
    </w:p>
    <w:p w14:paraId="17CAEB87" w14:textId="77777777" w:rsidR="000A317F" w:rsidRPr="003C0A46" w:rsidRDefault="000A317F" w:rsidP="009D1725">
      <w:pPr>
        <w:pStyle w:val="Prrafodelista"/>
        <w:spacing w:after="120"/>
        <w:ind w:left="709"/>
        <w:jc w:val="both"/>
        <w:rPr>
          <w:rFonts w:ascii="Tahoma" w:hAnsi="Tahoma" w:cs="Tahoma"/>
          <w:color w:val="1F497D" w:themeColor="text2"/>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53F07" w:rsidRPr="000A317F" w14:paraId="779710D7" w14:textId="77777777" w:rsidTr="00E365AB">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BA4859" w14:textId="77777777" w:rsidR="009D1725" w:rsidRPr="003C0A46" w:rsidRDefault="009D1725" w:rsidP="00E365AB">
            <w:pPr>
              <w:ind w:left="1276" w:hanging="1276"/>
              <w:jc w:val="both"/>
              <w:rPr>
                <w:rFonts w:ascii="Tahoma" w:hAnsi="Tahoma" w:cs="Tahoma"/>
                <w:color w:val="FFFFFF" w:themeColor="background1"/>
                <w:sz w:val="22"/>
                <w:szCs w:val="22"/>
              </w:rPr>
            </w:pPr>
            <w:r w:rsidRPr="003C0A46">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2B7661EA" w14:textId="2AAE412D" w:rsidR="009D1725" w:rsidRPr="003C0A46" w:rsidRDefault="006D4C8A" w:rsidP="000A317F">
            <w:pPr>
              <w:jc w:val="both"/>
              <w:rPr>
                <w:rFonts w:ascii="Tahoma" w:hAnsi="Tahoma" w:cs="Tahoma"/>
                <w:color w:val="1F497D" w:themeColor="text2"/>
                <w:sz w:val="22"/>
                <w:szCs w:val="22"/>
              </w:rPr>
            </w:pPr>
            <w:r>
              <w:rPr>
                <w:rFonts w:ascii="Tahoma" w:hAnsi="Tahoma" w:cs="Tahoma"/>
                <w:color w:val="1F497D" w:themeColor="text2"/>
                <w:sz w:val="22"/>
                <w:szCs w:val="22"/>
              </w:rPr>
              <w:t>12</w:t>
            </w:r>
            <w:r w:rsidR="00295546"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 xml:space="preserve">de </w:t>
            </w:r>
            <w:r w:rsidR="000A317F">
              <w:rPr>
                <w:rFonts w:ascii="Tahoma" w:hAnsi="Tahoma" w:cs="Tahoma"/>
                <w:color w:val="1F497D" w:themeColor="text2"/>
                <w:sz w:val="22"/>
                <w:szCs w:val="22"/>
              </w:rPr>
              <w:t>abril</w:t>
            </w:r>
            <w:r w:rsidR="000A317F"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de 201</w:t>
            </w:r>
            <w:r w:rsidR="00E365AB" w:rsidRPr="003C0A46">
              <w:rPr>
                <w:rFonts w:ascii="Tahoma" w:hAnsi="Tahoma" w:cs="Tahoma"/>
                <w:color w:val="1F497D" w:themeColor="text2"/>
                <w:sz w:val="22"/>
                <w:szCs w:val="22"/>
              </w:rPr>
              <w:t>8</w:t>
            </w:r>
          </w:p>
        </w:tc>
      </w:tr>
      <w:tr w:rsidR="00353F07" w:rsidRPr="000A317F" w14:paraId="529C3C89" w14:textId="77777777" w:rsidTr="00E365AB">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96E0934" w14:textId="77777777" w:rsidR="009D1725" w:rsidRPr="003C0A46" w:rsidRDefault="009D1725" w:rsidP="00E365AB">
            <w:pPr>
              <w:ind w:left="1276" w:hanging="1276"/>
              <w:jc w:val="both"/>
              <w:rPr>
                <w:rFonts w:ascii="Tahoma" w:hAnsi="Tahoma" w:cs="Tahoma"/>
                <w:color w:val="FFFFFF" w:themeColor="background1"/>
                <w:sz w:val="22"/>
                <w:szCs w:val="22"/>
              </w:rPr>
            </w:pPr>
            <w:r w:rsidRPr="003C0A46">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0D640EE6" w14:textId="77777777" w:rsidR="009D1725" w:rsidRPr="003C0A46" w:rsidRDefault="000A317F" w:rsidP="000A317F">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10</w:t>
            </w:r>
            <w:r w:rsidR="009D1725" w:rsidRPr="003C0A46">
              <w:rPr>
                <w:rFonts w:ascii="Tahoma" w:hAnsi="Tahoma" w:cs="Tahoma"/>
                <w:color w:val="1F497D" w:themeColor="text2"/>
                <w:sz w:val="22"/>
                <w:szCs w:val="22"/>
              </w:rPr>
              <w:t>:</w:t>
            </w:r>
            <w:r>
              <w:rPr>
                <w:rFonts w:ascii="Tahoma" w:hAnsi="Tahoma" w:cs="Tahoma"/>
                <w:color w:val="1F497D" w:themeColor="text2"/>
                <w:sz w:val="22"/>
                <w:szCs w:val="22"/>
              </w:rPr>
              <w:t>00</w:t>
            </w:r>
            <w:r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a.m.</w:t>
            </w:r>
          </w:p>
        </w:tc>
      </w:tr>
    </w:tbl>
    <w:p w14:paraId="4ECB2956" w14:textId="77777777" w:rsidR="009D1725" w:rsidRPr="003C0A46" w:rsidRDefault="009D1725" w:rsidP="009D1725">
      <w:pPr>
        <w:spacing w:before="120"/>
        <w:ind w:left="709"/>
        <w:jc w:val="both"/>
        <w:rPr>
          <w:rFonts w:ascii="Tahoma" w:hAnsi="Tahoma" w:cs="Tahoma"/>
          <w:color w:val="1F497D" w:themeColor="text2"/>
          <w:sz w:val="22"/>
          <w:szCs w:val="22"/>
          <w:lang w:eastAsia="en-US"/>
        </w:rPr>
      </w:pPr>
      <w:r w:rsidRPr="003C0A46">
        <w:rPr>
          <w:rFonts w:ascii="Tahoma" w:hAnsi="Tahoma" w:cs="Tahoma"/>
          <w:color w:val="1F497D" w:themeColor="text2"/>
          <w:sz w:val="22"/>
          <w:szCs w:val="22"/>
          <w:lang w:eastAsia="en-US"/>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2FDB2B7" w14:textId="77777777" w:rsidR="009D1725" w:rsidRPr="003C0A46" w:rsidRDefault="009D1725" w:rsidP="009D1725">
      <w:pPr>
        <w:ind w:left="709"/>
        <w:jc w:val="both"/>
        <w:rPr>
          <w:rFonts w:ascii="Tahoma" w:hAnsi="Tahoma" w:cs="Tahoma"/>
          <w:color w:val="1F497D" w:themeColor="text2"/>
          <w:sz w:val="22"/>
          <w:szCs w:val="22"/>
          <w:lang w:eastAsia="en-US"/>
        </w:rPr>
      </w:pPr>
      <w:r w:rsidRPr="003C0A46">
        <w:rPr>
          <w:rFonts w:ascii="Tahoma" w:hAnsi="Tahoma" w:cs="Tahoma"/>
          <w:color w:val="1F497D" w:themeColor="text2"/>
          <w:sz w:val="22"/>
          <w:szCs w:val="22"/>
          <w:lang w:eastAsia="en-US"/>
        </w:rPr>
        <w:t>Las ofertas de los proponentes deberán estructurarse de acuerdo a las siguientes instrucciones:</w:t>
      </w:r>
    </w:p>
    <w:p w14:paraId="39BDF497" w14:textId="77777777" w:rsidR="009D1725" w:rsidRPr="003C0A46" w:rsidRDefault="009D1725" w:rsidP="009D1725">
      <w:pPr>
        <w:spacing w:before="120"/>
        <w:ind w:left="709" w:firstLine="709"/>
        <w:rPr>
          <w:rFonts w:ascii="Tahoma" w:hAnsi="Tahoma" w:cs="Tahoma"/>
          <w:b/>
          <w:color w:val="1F497D" w:themeColor="text2"/>
          <w:sz w:val="22"/>
          <w:szCs w:val="24"/>
        </w:rPr>
      </w:pPr>
      <w:r w:rsidRPr="003C0A46">
        <w:rPr>
          <w:rFonts w:ascii="Tahoma" w:hAnsi="Tahoma" w:cs="Tahoma"/>
          <w:b/>
          <w:color w:val="1F497D" w:themeColor="text2"/>
          <w:sz w:val="22"/>
          <w:szCs w:val="24"/>
        </w:rPr>
        <w:t>SOBRE “A” – DOCUMENTOS ADMINISTRATIVOS.</w:t>
      </w:r>
    </w:p>
    <w:p w14:paraId="475D2417" w14:textId="77777777" w:rsidR="009D1725" w:rsidRPr="003C0A46" w:rsidRDefault="009D1725" w:rsidP="009D1725">
      <w:pPr>
        <w:spacing w:before="120"/>
        <w:ind w:left="709" w:firstLine="709"/>
        <w:rPr>
          <w:rFonts w:ascii="Tahoma" w:hAnsi="Tahoma" w:cs="Tahoma"/>
          <w:b/>
          <w:color w:val="1F497D" w:themeColor="text2"/>
          <w:sz w:val="22"/>
          <w:szCs w:val="24"/>
        </w:rPr>
      </w:pPr>
      <w:r w:rsidRPr="003C0A46">
        <w:rPr>
          <w:rFonts w:ascii="Tahoma" w:hAnsi="Tahoma" w:cs="Tahoma"/>
          <w:b/>
          <w:color w:val="1F497D" w:themeColor="text2"/>
          <w:sz w:val="22"/>
          <w:szCs w:val="24"/>
        </w:rPr>
        <w:t>SOBRE “B” – PROPUESTA TÉCNICA (Original + Copia Digital).</w:t>
      </w:r>
    </w:p>
    <w:p w14:paraId="5B3E5B06" w14:textId="77777777" w:rsidR="009D1725" w:rsidRPr="003C0A46" w:rsidRDefault="009D1725" w:rsidP="009D1725">
      <w:pPr>
        <w:spacing w:before="120"/>
        <w:ind w:left="709" w:firstLine="709"/>
        <w:rPr>
          <w:rFonts w:ascii="Tahoma" w:hAnsi="Tahoma" w:cs="Tahoma"/>
          <w:b/>
          <w:color w:val="1F497D" w:themeColor="text2"/>
          <w:sz w:val="22"/>
          <w:szCs w:val="24"/>
        </w:rPr>
      </w:pPr>
      <w:r w:rsidRPr="003C0A46">
        <w:rPr>
          <w:rFonts w:ascii="Tahoma" w:hAnsi="Tahoma" w:cs="Tahoma"/>
          <w:b/>
          <w:color w:val="1F497D" w:themeColor="text2"/>
          <w:sz w:val="22"/>
          <w:szCs w:val="24"/>
        </w:rPr>
        <w:t>SOBRE “C” – PROPUESTA ECONÓMICA (Original + Copia Digital).</w:t>
      </w:r>
    </w:p>
    <w:p w14:paraId="0236D8C3" w14:textId="77777777" w:rsidR="009D1725" w:rsidRPr="003C0A46" w:rsidRDefault="009D1725" w:rsidP="009D1725">
      <w:pPr>
        <w:spacing w:before="120"/>
        <w:ind w:left="709"/>
        <w:jc w:val="both"/>
        <w:rPr>
          <w:rFonts w:ascii="Tahoma" w:hAnsi="Tahoma" w:cs="Tahoma"/>
          <w:color w:val="1F497D" w:themeColor="text2"/>
          <w:sz w:val="22"/>
          <w:szCs w:val="22"/>
        </w:rPr>
      </w:pPr>
      <w:r w:rsidRPr="003C0A46">
        <w:rPr>
          <w:rFonts w:ascii="Tahoma" w:hAnsi="Tahoma" w:cs="Tahoma"/>
          <w:color w:val="1F497D" w:themeColor="text2"/>
          <w:sz w:val="22"/>
          <w:szCs w:val="24"/>
        </w:rPr>
        <w:t>Cada parte será presentada en un sobre o paquete cerrado, de manera separada; tanto la Parte Técnica como la Parte Económica deberán contener obligatoriamente una copia digital idéntica a la presentada de manera impresa de los documentos correspondientes</w:t>
      </w:r>
      <w:r w:rsidRPr="003C0A46">
        <w:rPr>
          <w:rFonts w:ascii="Tahoma" w:hAnsi="Tahoma" w:cs="Tahoma"/>
          <w:color w:val="1F497D" w:themeColor="text2"/>
          <w:sz w:val="22"/>
          <w:szCs w:val="22"/>
        </w:rPr>
        <w:t xml:space="preserve">; </w:t>
      </w:r>
      <w:r w:rsidRPr="003C0A46">
        <w:rPr>
          <w:rFonts w:ascii="Tahoma" w:hAnsi="Tahoma" w:cs="Tahoma"/>
          <w:b/>
          <w:color w:val="1F497D" w:themeColor="text2"/>
          <w:sz w:val="22"/>
          <w:szCs w:val="22"/>
        </w:rPr>
        <w:t>los originales deberán ser foliados, sellados y presentados con la siguiente inscripción:</w:t>
      </w:r>
    </w:p>
    <w:p w14:paraId="0D2673AE" w14:textId="77777777" w:rsidR="009D1725" w:rsidRPr="003C0A46" w:rsidRDefault="009D1725" w:rsidP="009D1725">
      <w:pPr>
        <w:ind w:left="1057"/>
        <w:jc w:val="both"/>
        <w:rPr>
          <w:rFonts w:ascii="Tahoma" w:hAnsi="Tahoma" w:cs="Tahoma"/>
          <w:color w:val="1F497D" w:themeColor="text2"/>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353F07" w:rsidRPr="000A317F" w14:paraId="403E4371" w14:textId="77777777" w:rsidTr="00E365AB">
        <w:trPr>
          <w:trHeight w:val="305"/>
          <w:jc w:val="center"/>
        </w:trPr>
        <w:tc>
          <w:tcPr>
            <w:tcW w:w="7843" w:type="dxa"/>
          </w:tcPr>
          <w:p w14:paraId="17308E97"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ENTEL S.A.</w:t>
            </w:r>
          </w:p>
          <w:p w14:paraId="3CDB000D" w14:textId="5801A605"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 xml:space="preserve">LICITACIÓN PÚBLICA N° </w:t>
            </w:r>
            <w:r w:rsidR="000A317F" w:rsidRPr="003C0A46">
              <w:rPr>
                <w:rFonts w:ascii="Tahoma" w:hAnsi="Tahoma" w:cs="Tahoma"/>
                <w:color w:val="1F497D" w:themeColor="text2"/>
                <w:sz w:val="22"/>
                <w:szCs w:val="22"/>
              </w:rPr>
              <w:t>0</w:t>
            </w:r>
            <w:r w:rsidR="006D4C8A">
              <w:rPr>
                <w:rFonts w:ascii="Tahoma" w:hAnsi="Tahoma" w:cs="Tahoma"/>
                <w:color w:val="1F497D" w:themeColor="text2"/>
                <w:sz w:val="22"/>
                <w:szCs w:val="22"/>
              </w:rPr>
              <w:t>28</w:t>
            </w:r>
            <w:r w:rsidRPr="003C0A46">
              <w:rPr>
                <w:rFonts w:ascii="Tahoma" w:hAnsi="Tahoma" w:cs="Tahoma"/>
                <w:color w:val="1F497D" w:themeColor="text2"/>
                <w:sz w:val="22"/>
                <w:szCs w:val="22"/>
              </w:rPr>
              <w:t>/</w:t>
            </w:r>
            <w:r w:rsidR="00EA537A" w:rsidRPr="003C0A46">
              <w:rPr>
                <w:rFonts w:ascii="Tahoma" w:hAnsi="Tahoma" w:cs="Tahoma"/>
                <w:color w:val="1F497D" w:themeColor="text2"/>
                <w:sz w:val="22"/>
                <w:szCs w:val="22"/>
              </w:rPr>
              <w:t>201</w:t>
            </w:r>
            <w:r w:rsidR="00EA537A">
              <w:rPr>
                <w:rFonts w:ascii="Tahoma" w:hAnsi="Tahoma" w:cs="Tahoma"/>
                <w:color w:val="1F497D" w:themeColor="text2"/>
                <w:sz w:val="22"/>
                <w:szCs w:val="22"/>
              </w:rPr>
              <w:t>8</w:t>
            </w:r>
          </w:p>
          <w:p w14:paraId="389DCF13"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w:t>
            </w:r>
            <w:r w:rsidR="002A4DF0" w:rsidRPr="000A317F">
              <w:rPr>
                <w:rFonts w:ascii="Tahoma" w:hAnsi="Tahoma" w:cs="Tahoma"/>
                <w:color w:val="1F497D" w:themeColor="text2"/>
                <w:sz w:val="22"/>
                <w:szCs w:val="22"/>
              </w:rPr>
              <w:t>SERVICIO DE PROVISIONES Y MANTENIMIENTO DE TV SATELITAL (DTH) Y LTE FAMILIA</w:t>
            </w:r>
            <w:r w:rsidRPr="003C0A46">
              <w:rPr>
                <w:rFonts w:ascii="Tahoma" w:hAnsi="Tahoma" w:cs="Tahoma"/>
                <w:color w:val="1F497D" w:themeColor="text2"/>
                <w:sz w:val="22"/>
                <w:szCs w:val="22"/>
              </w:rPr>
              <w:t>”</w:t>
            </w:r>
          </w:p>
          <w:p w14:paraId="191DCDB1"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RAZÓN SOCIAL DEL PROPONENTE</w:t>
            </w:r>
          </w:p>
          <w:p w14:paraId="2768C536"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TELEFONO FAX – EMAIL</w:t>
            </w:r>
          </w:p>
          <w:p w14:paraId="79626E26"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lastRenderedPageBreak/>
              <w:t>PERSONA DE CONTACTO</w:t>
            </w:r>
          </w:p>
          <w:p w14:paraId="50289739" w14:textId="77777777" w:rsidR="009D1725" w:rsidRPr="003C0A46" w:rsidRDefault="009D1725" w:rsidP="00E365AB">
            <w:pPr>
              <w:ind w:left="130"/>
              <w:jc w:val="center"/>
              <w:rPr>
                <w:rFonts w:ascii="Tahoma" w:hAnsi="Tahoma" w:cs="Tahoma"/>
                <w:color w:val="1F497D" w:themeColor="text2"/>
                <w:sz w:val="22"/>
                <w:szCs w:val="22"/>
              </w:rPr>
            </w:pPr>
            <w:r w:rsidRPr="003C0A46">
              <w:rPr>
                <w:rFonts w:ascii="Tahoma" w:hAnsi="Tahoma" w:cs="Tahoma"/>
                <w:color w:val="1F497D" w:themeColor="text2"/>
                <w:sz w:val="22"/>
                <w:szCs w:val="22"/>
              </w:rPr>
              <w:t>ORIGINAL</w:t>
            </w:r>
          </w:p>
        </w:tc>
      </w:tr>
    </w:tbl>
    <w:p w14:paraId="2FAE28CF" w14:textId="77777777" w:rsidR="009D1725" w:rsidRPr="003C0A46" w:rsidRDefault="009D1725" w:rsidP="009D1725">
      <w:pPr>
        <w:spacing w:before="120" w:after="120"/>
        <w:ind w:left="567"/>
        <w:jc w:val="both"/>
        <w:rPr>
          <w:rFonts w:ascii="Tahoma" w:hAnsi="Tahoma" w:cs="Tahoma"/>
          <w:color w:val="1F497D" w:themeColor="text2"/>
          <w:sz w:val="22"/>
          <w:szCs w:val="22"/>
          <w:lang w:eastAsia="en-US"/>
        </w:rPr>
      </w:pPr>
      <w:r w:rsidRPr="003C0A46">
        <w:rPr>
          <w:rFonts w:ascii="Tahoma" w:hAnsi="Tahoma" w:cs="Tahoma"/>
          <w:color w:val="1F497D" w:themeColor="text2"/>
          <w:sz w:val="22"/>
          <w:szCs w:val="22"/>
          <w:lang w:eastAsia="en-US"/>
        </w:rPr>
        <w:lastRenderedPageBreak/>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53F07" w:rsidRPr="000A317F" w14:paraId="4EE3432F" w14:textId="77777777" w:rsidTr="00E365AB">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760501C" w14:textId="77777777" w:rsidR="009D1725" w:rsidRPr="003C0A46" w:rsidRDefault="009D1725" w:rsidP="00E365AB">
            <w:pPr>
              <w:ind w:left="1276" w:hanging="1276"/>
              <w:jc w:val="both"/>
              <w:rPr>
                <w:rFonts w:ascii="Tahoma" w:hAnsi="Tahoma" w:cs="Tahoma"/>
                <w:color w:val="FFFFFF" w:themeColor="background1"/>
                <w:sz w:val="22"/>
                <w:szCs w:val="22"/>
              </w:rPr>
            </w:pPr>
            <w:r w:rsidRPr="003C0A46">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54EE23E1" w14:textId="20945376" w:rsidR="009D1725" w:rsidRPr="003C0A46" w:rsidRDefault="006D4C8A" w:rsidP="000A317F">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12</w:t>
            </w:r>
            <w:r w:rsidR="002E0772"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 xml:space="preserve">de </w:t>
            </w:r>
            <w:r w:rsidR="000A317F">
              <w:rPr>
                <w:rFonts w:ascii="Tahoma" w:hAnsi="Tahoma" w:cs="Tahoma"/>
                <w:color w:val="1F497D" w:themeColor="text2"/>
                <w:sz w:val="22"/>
                <w:szCs w:val="22"/>
              </w:rPr>
              <w:t>abril</w:t>
            </w:r>
            <w:r w:rsidR="000A317F"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de 201</w:t>
            </w:r>
            <w:r w:rsidR="00E365AB" w:rsidRPr="003C0A46">
              <w:rPr>
                <w:rFonts w:ascii="Tahoma" w:hAnsi="Tahoma" w:cs="Tahoma"/>
                <w:color w:val="1F497D" w:themeColor="text2"/>
                <w:sz w:val="22"/>
                <w:szCs w:val="22"/>
              </w:rPr>
              <w:t>8</w:t>
            </w:r>
          </w:p>
        </w:tc>
      </w:tr>
      <w:tr w:rsidR="00353F07" w:rsidRPr="000A317F" w14:paraId="45D6B7F7" w14:textId="77777777" w:rsidTr="00E365AB">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F9530BF" w14:textId="77777777" w:rsidR="009D1725" w:rsidRPr="003C0A46" w:rsidRDefault="009D1725" w:rsidP="00E365AB">
            <w:pPr>
              <w:ind w:left="1276" w:hanging="1276"/>
              <w:jc w:val="both"/>
              <w:rPr>
                <w:rFonts w:ascii="Tahoma" w:hAnsi="Tahoma" w:cs="Tahoma"/>
                <w:color w:val="FFFFFF" w:themeColor="background1"/>
                <w:sz w:val="22"/>
                <w:szCs w:val="22"/>
              </w:rPr>
            </w:pPr>
            <w:r w:rsidRPr="003C0A46">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97C04F4" w14:textId="77777777" w:rsidR="009D1725" w:rsidRPr="003C0A46" w:rsidRDefault="000A317F" w:rsidP="000A317F">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10</w:t>
            </w:r>
            <w:r w:rsidR="009D1725" w:rsidRPr="003C0A46">
              <w:rPr>
                <w:rFonts w:ascii="Tahoma" w:hAnsi="Tahoma" w:cs="Tahoma"/>
                <w:color w:val="1F497D" w:themeColor="text2"/>
                <w:sz w:val="22"/>
                <w:szCs w:val="22"/>
              </w:rPr>
              <w:t>:</w:t>
            </w:r>
            <w:r>
              <w:rPr>
                <w:rFonts w:ascii="Tahoma" w:hAnsi="Tahoma" w:cs="Tahoma"/>
                <w:color w:val="1F497D" w:themeColor="text2"/>
                <w:sz w:val="22"/>
                <w:szCs w:val="22"/>
              </w:rPr>
              <w:t>30</w:t>
            </w:r>
            <w:r w:rsidRPr="003C0A46">
              <w:rPr>
                <w:rFonts w:ascii="Tahoma" w:hAnsi="Tahoma" w:cs="Tahoma"/>
                <w:color w:val="1F497D" w:themeColor="text2"/>
                <w:sz w:val="22"/>
                <w:szCs w:val="22"/>
              </w:rPr>
              <w:t xml:space="preserve"> </w:t>
            </w:r>
            <w:r w:rsidR="009D1725" w:rsidRPr="003C0A46">
              <w:rPr>
                <w:rFonts w:ascii="Tahoma" w:hAnsi="Tahoma" w:cs="Tahoma"/>
                <w:color w:val="1F497D" w:themeColor="text2"/>
                <w:sz w:val="22"/>
                <w:szCs w:val="22"/>
              </w:rPr>
              <w:t>a.m.</w:t>
            </w:r>
          </w:p>
        </w:tc>
      </w:tr>
    </w:tbl>
    <w:p w14:paraId="595C68D4" w14:textId="77777777" w:rsidR="009D1725" w:rsidRPr="003C0A46" w:rsidRDefault="009D1725" w:rsidP="009D1725">
      <w:pPr>
        <w:ind w:left="915"/>
        <w:jc w:val="both"/>
        <w:rPr>
          <w:rFonts w:ascii="Tahoma" w:hAnsi="Tahoma" w:cs="Tahoma"/>
          <w:strike/>
          <w:color w:val="1F497D" w:themeColor="text2"/>
        </w:rPr>
      </w:pPr>
    </w:p>
    <w:p w14:paraId="492E6EA6" w14:textId="77777777" w:rsidR="009D1725" w:rsidRPr="00353F07" w:rsidRDefault="009D1725" w:rsidP="009D1725">
      <w:pPr>
        <w:ind w:left="2191"/>
        <w:jc w:val="both"/>
        <w:rPr>
          <w:rFonts w:ascii="Tahoma" w:hAnsi="Tahoma" w:cs="Tahoma"/>
          <w:i/>
          <w:color w:val="1F497D" w:themeColor="text2"/>
        </w:rPr>
      </w:pPr>
      <w:r w:rsidRPr="003C0A46">
        <w:rPr>
          <w:rFonts w:ascii="Tahoma" w:hAnsi="Tahoma" w:cs="Tahoma"/>
          <w:i/>
          <w:color w:val="1F497D" w:themeColor="text2"/>
        </w:rPr>
        <w:t xml:space="preserve"> (*) Véase la secuencia establecida en el acápite 9 del presente documento</w:t>
      </w:r>
    </w:p>
    <w:p w14:paraId="1557A3C9" w14:textId="77777777" w:rsidR="009D1725" w:rsidRPr="00353F07" w:rsidRDefault="009D1725" w:rsidP="009D1725">
      <w:pPr>
        <w:ind w:left="1057"/>
        <w:jc w:val="both"/>
        <w:rPr>
          <w:rFonts w:ascii="Tahoma" w:hAnsi="Tahoma" w:cs="Tahoma"/>
          <w:color w:val="1F497D" w:themeColor="text2"/>
          <w:sz w:val="22"/>
          <w:szCs w:val="22"/>
        </w:rPr>
      </w:pPr>
    </w:p>
    <w:p w14:paraId="5E330273" w14:textId="77777777" w:rsidR="009D1725" w:rsidRPr="00353F07" w:rsidRDefault="009D1725" w:rsidP="009D1725">
      <w:pPr>
        <w:ind w:left="709"/>
        <w:jc w:val="both"/>
        <w:outlineLvl w:val="2"/>
        <w:rPr>
          <w:rFonts w:ascii="Tahoma" w:hAnsi="Tahoma" w:cs="Tahoma"/>
          <w:color w:val="1F497D" w:themeColor="text2"/>
          <w:sz w:val="22"/>
          <w:szCs w:val="22"/>
          <w:lang w:eastAsia="en-US"/>
        </w:rPr>
      </w:pPr>
      <w:r w:rsidRPr="00353F07">
        <w:rPr>
          <w:rFonts w:ascii="Tahoma" w:hAnsi="Tahoma" w:cs="Tahoma"/>
          <w:b/>
          <w:color w:val="1F497D" w:themeColor="text2"/>
          <w:sz w:val="22"/>
          <w:szCs w:val="22"/>
          <w:lang w:bidi="en-US"/>
        </w:rPr>
        <w:t xml:space="preserve">7.1. </w:t>
      </w:r>
      <w:r w:rsidRPr="00353F07">
        <w:rPr>
          <w:rFonts w:ascii="Tahoma" w:hAnsi="Tahoma" w:cs="Tahoma"/>
          <w:b/>
          <w:color w:val="1F497D" w:themeColor="text2"/>
          <w:sz w:val="22"/>
          <w:szCs w:val="22"/>
          <w:u w:val="single"/>
          <w:lang w:bidi="en-US"/>
        </w:rPr>
        <w:t>Sobre A</w:t>
      </w:r>
      <w:r w:rsidRPr="00353F07">
        <w:rPr>
          <w:rFonts w:ascii="Tahoma" w:hAnsi="Tahoma" w:cs="Tahoma"/>
          <w:color w:val="1F497D" w:themeColor="text2"/>
          <w:sz w:val="22"/>
          <w:szCs w:val="22"/>
          <w:u w:val="single"/>
          <w:lang w:bidi="en-US"/>
        </w:rPr>
        <w:t>:</w:t>
      </w:r>
      <w:r w:rsidRPr="00353F07">
        <w:rPr>
          <w:rFonts w:ascii="Tahoma" w:hAnsi="Tahoma" w:cs="Tahoma"/>
          <w:color w:val="1F497D" w:themeColor="text2"/>
          <w:sz w:val="22"/>
          <w:szCs w:val="22"/>
          <w:lang w:bidi="en-US"/>
        </w:rPr>
        <w:t xml:space="preserve"> </w:t>
      </w:r>
      <w:r w:rsidRPr="00353F07">
        <w:rPr>
          <w:rFonts w:ascii="Tahoma" w:hAnsi="Tahoma" w:cs="Tahoma"/>
          <w:color w:val="1F497D" w:themeColor="text2"/>
          <w:sz w:val="22"/>
          <w:szCs w:val="22"/>
          <w:lang w:eastAsia="en-US"/>
        </w:rPr>
        <w:t>Debe tener la inscripción</w:t>
      </w:r>
      <w:r w:rsidRPr="00353F07">
        <w:rPr>
          <w:rFonts w:ascii="Tahoma" w:hAnsi="Tahoma" w:cs="Tahoma"/>
          <w:color w:val="1F497D" w:themeColor="text2"/>
          <w:sz w:val="22"/>
          <w:szCs w:val="22"/>
          <w:lang w:bidi="en-US"/>
        </w:rPr>
        <w:t xml:space="preserve"> </w:t>
      </w:r>
      <w:r w:rsidRPr="00353F07">
        <w:rPr>
          <w:rFonts w:ascii="Tahoma" w:hAnsi="Tahoma" w:cs="Tahoma"/>
          <w:b/>
          <w:color w:val="1F497D" w:themeColor="text2"/>
          <w:sz w:val="22"/>
          <w:szCs w:val="22"/>
          <w:lang w:bidi="en-US"/>
        </w:rPr>
        <w:t>“DOCUMENTOS ADMINISTRATIVOS”</w:t>
      </w:r>
      <w:r w:rsidRPr="00353F07">
        <w:rPr>
          <w:rFonts w:ascii="Tahoma" w:hAnsi="Tahoma" w:cs="Tahoma"/>
          <w:b/>
          <w:bCs/>
          <w:color w:val="1F497D" w:themeColor="text2"/>
          <w:sz w:val="22"/>
          <w:szCs w:val="22"/>
        </w:rPr>
        <w:t xml:space="preserve"> </w:t>
      </w:r>
      <w:r w:rsidRPr="00353F07">
        <w:rPr>
          <w:rFonts w:ascii="Tahoma" w:hAnsi="Tahoma" w:cs="Tahoma"/>
          <w:color w:val="1F497D" w:themeColor="text2"/>
          <w:sz w:val="22"/>
          <w:szCs w:val="22"/>
          <w:lang w:eastAsia="en-US"/>
        </w:rPr>
        <w:t xml:space="preserve">y debe contener la </w:t>
      </w:r>
      <w:r w:rsidRPr="00353F07">
        <w:rPr>
          <w:rFonts w:ascii="Tahoma" w:hAnsi="Tahoma" w:cs="Tahoma"/>
          <w:b/>
          <w:color w:val="1F497D" w:themeColor="text2"/>
          <w:sz w:val="22"/>
          <w:szCs w:val="22"/>
          <w:lang w:eastAsia="en-US"/>
        </w:rPr>
        <w:t xml:space="preserve">documentación de registro legal </w:t>
      </w:r>
      <w:r w:rsidRPr="00353F07">
        <w:rPr>
          <w:rFonts w:ascii="Tahoma" w:hAnsi="Tahoma" w:cs="Tahoma"/>
          <w:b/>
          <w:color w:val="1F497D" w:themeColor="text2"/>
          <w:sz w:val="22"/>
          <w:szCs w:val="22"/>
          <w:u w:val="single"/>
          <w:lang w:eastAsia="en-US"/>
        </w:rPr>
        <w:t>vigente</w:t>
      </w:r>
      <w:r w:rsidRPr="00353F07">
        <w:rPr>
          <w:rFonts w:ascii="Tahoma" w:hAnsi="Tahoma" w:cs="Tahoma"/>
          <w:color w:val="1F497D" w:themeColor="text2"/>
          <w:sz w:val="22"/>
          <w:szCs w:val="22"/>
          <w:lang w:eastAsia="en-US"/>
        </w:rPr>
        <w:t xml:space="preserve"> del proponente, de acuerdo a requerimiento de ENTEL S.A. La documentación presentada debe encontrarse foliada en su integridad, caso contrario la empresa proponente quedará inhabilitada:</w:t>
      </w:r>
    </w:p>
    <w:p w14:paraId="65F1EAF7" w14:textId="77777777" w:rsidR="009D1725" w:rsidRPr="00353F07" w:rsidRDefault="009D1725" w:rsidP="009D1725">
      <w:pPr>
        <w:pStyle w:val="Prrafodelista"/>
        <w:ind w:left="1482"/>
        <w:jc w:val="both"/>
        <w:outlineLvl w:val="2"/>
        <w:rPr>
          <w:rFonts w:ascii="Tahoma" w:hAnsi="Tahoma" w:cs="Tahoma"/>
          <w:color w:val="1F497D" w:themeColor="text2"/>
          <w:highlight w:val="yellow"/>
        </w:rPr>
      </w:pPr>
    </w:p>
    <w:p w14:paraId="0CCFE2DF"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Carta de Presentación firmada por el Representante Legal del proponente.</w:t>
      </w:r>
    </w:p>
    <w:p w14:paraId="1E3F3006"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Fotocopia simple del Testimonio de Constitución y modificaciones al mismo debidamente resellado en FUNDEMPRESA (Requisito no aplicado a empresas unipersonales).</w:t>
      </w:r>
    </w:p>
    <w:p w14:paraId="792213B1"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2B5A7260"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Fotocopia simple del Certificado de Actualización de la Matrícula de Comercio ante FUNDEMPRESA debidamente actualizada y vigente a su presentación, la empresa deberá tener como actividad el rubro de telecomunicaciones y/o las actividades inherentes al objeto del presente proceso de contratación. (Matrícula de Registro de Empresa </w:t>
      </w:r>
      <w:r w:rsidRPr="00353F07">
        <w:rPr>
          <w:rFonts w:ascii="Tahoma" w:hAnsi="Tahoma" w:cs="Tahoma"/>
          <w:color w:val="1F497D" w:themeColor="text2"/>
          <w:sz w:val="22"/>
          <w:szCs w:val="22"/>
        </w:rPr>
        <w:lastRenderedPageBreak/>
        <w:t>en Bolivia, si se trata de empresa constituida como Sociedad en cualquiera de las modalidades).</w:t>
      </w:r>
    </w:p>
    <w:p w14:paraId="47E29721"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5ACCA70D"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Fotocopia simple de la Cédula de Identidad o Pasaporte del Representante Legal vigente a la fecha de presentación de la propuesta.</w:t>
      </w:r>
    </w:p>
    <w:p w14:paraId="7831844C"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Fotocopia simple de los Estados Financieros Auditados de la última gestión fiscal y </w:t>
      </w:r>
      <w:r w:rsidRPr="003C0A46">
        <w:rPr>
          <w:rFonts w:ascii="Tahoma" w:hAnsi="Tahoma" w:cs="Tahoma"/>
          <w:color w:val="1F497D" w:themeColor="text2"/>
          <w:sz w:val="22"/>
          <w:szCs w:val="22"/>
        </w:rPr>
        <w:t>sellada por Impuestos Nacionales. (Para los proponentes que facturen hasta Bs 1.200.000,00 se aceptará una constancia de presentación de estados financieros y auditoría</w:t>
      </w:r>
      <w:r w:rsidRPr="00353F07">
        <w:rPr>
          <w:rFonts w:ascii="Tahoma" w:hAnsi="Tahoma" w:cs="Tahoma"/>
          <w:color w:val="1F497D" w:themeColor="text2"/>
          <w:sz w:val="22"/>
          <w:szCs w:val="22"/>
        </w:rPr>
        <w:t xml:space="preserve"> externa, que reemplazaría al sello de Impuestos Nacionales).</w:t>
      </w:r>
    </w:p>
    <w:p w14:paraId="1EAD4B00"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Garantía de Seriedad de Propuesta (Boleta Bancaria o Póliza de Caución), con las características de </w:t>
      </w:r>
      <w:r w:rsidRPr="00353F07">
        <w:rPr>
          <w:rFonts w:ascii="Tahoma" w:hAnsi="Tahoma" w:cs="Tahoma"/>
          <w:b/>
          <w:i/>
          <w:color w:val="1F497D" w:themeColor="text2"/>
          <w:sz w:val="22"/>
          <w:szCs w:val="22"/>
        </w:rPr>
        <w:t xml:space="preserve">renovable, irrevocable, de ejecución inmediata y a primer </w:t>
      </w:r>
      <w:r w:rsidRPr="00795C33">
        <w:rPr>
          <w:rFonts w:ascii="Tahoma" w:hAnsi="Tahoma" w:cs="Tahoma"/>
          <w:b/>
          <w:i/>
          <w:color w:val="1F497D" w:themeColor="text2"/>
          <w:sz w:val="22"/>
          <w:szCs w:val="22"/>
        </w:rPr>
        <w:t>requerimiento</w:t>
      </w:r>
      <w:r w:rsidRPr="00795C33">
        <w:rPr>
          <w:rFonts w:ascii="Tahoma" w:hAnsi="Tahoma" w:cs="Tahoma"/>
          <w:color w:val="1F497D" w:themeColor="text2"/>
          <w:sz w:val="22"/>
          <w:szCs w:val="22"/>
        </w:rPr>
        <w:t xml:space="preserve"> a favor de ENTEL S.A. La garantía debe emitirse por el valor de USD. </w:t>
      </w:r>
      <w:r w:rsidR="00796F24">
        <w:rPr>
          <w:rFonts w:ascii="Tahoma" w:hAnsi="Tahoma" w:cs="Tahoma"/>
          <w:color w:val="1F497D" w:themeColor="text2"/>
          <w:sz w:val="22"/>
          <w:szCs w:val="22"/>
        </w:rPr>
        <w:t>60</w:t>
      </w:r>
      <w:r w:rsidRPr="00795C33">
        <w:rPr>
          <w:rFonts w:ascii="Tahoma" w:hAnsi="Tahoma" w:cs="Tahoma"/>
          <w:color w:val="1F497D" w:themeColor="text2"/>
          <w:sz w:val="22"/>
          <w:szCs w:val="22"/>
        </w:rPr>
        <w:t>.000,00 (</w:t>
      </w:r>
      <w:r w:rsidR="00796F24">
        <w:rPr>
          <w:rFonts w:ascii="Tahoma" w:hAnsi="Tahoma" w:cs="Tahoma"/>
          <w:color w:val="1F497D" w:themeColor="text2"/>
          <w:sz w:val="22"/>
          <w:szCs w:val="22"/>
        </w:rPr>
        <w:t>Sesenta</w:t>
      </w:r>
      <w:r w:rsidR="00796F24" w:rsidRPr="00795C33">
        <w:rPr>
          <w:rFonts w:ascii="Tahoma" w:hAnsi="Tahoma" w:cs="Tahoma"/>
          <w:color w:val="1F497D" w:themeColor="text2"/>
          <w:sz w:val="22"/>
          <w:szCs w:val="22"/>
        </w:rPr>
        <w:t xml:space="preserve"> </w:t>
      </w:r>
      <w:r w:rsidRPr="00795C33">
        <w:rPr>
          <w:rFonts w:ascii="Tahoma" w:hAnsi="Tahoma" w:cs="Tahoma"/>
          <w:color w:val="1F497D" w:themeColor="text2"/>
          <w:sz w:val="22"/>
          <w:szCs w:val="22"/>
        </w:rPr>
        <w:t>mil 00/100 Dólares Americanos</w:t>
      </w:r>
      <w:r w:rsidRPr="000A317F">
        <w:rPr>
          <w:rFonts w:ascii="Tahoma" w:hAnsi="Tahoma" w:cs="Tahoma"/>
          <w:color w:val="1F497D" w:themeColor="text2"/>
          <w:sz w:val="22"/>
          <w:szCs w:val="22"/>
        </w:rPr>
        <w:t>) o</w:t>
      </w:r>
      <w:r w:rsidRPr="00353F07">
        <w:rPr>
          <w:rFonts w:ascii="Tahoma" w:hAnsi="Tahoma" w:cs="Tahoma"/>
          <w:color w:val="1F497D" w:themeColor="text2"/>
          <w:sz w:val="22"/>
          <w:szCs w:val="22"/>
        </w:rPr>
        <w:t xml:space="preserve"> su equivalente en Bolivianos, con una validez de </w:t>
      </w:r>
      <w:r w:rsidRPr="00353F07">
        <w:rPr>
          <w:rFonts w:ascii="Tahoma" w:hAnsi="Tahoma" w:cs="Tahoma"/>
          <w:b/>
          <w:i/>
          <w:color w:val="1F497D" w:themeColor="text2"/>
          <w:sz w:val="22"/>
          <w:szCs w:val="22"/>
        </w:rPr>
        <w:t>120 días</w:t>
      </w:r>
      <w:r w:rsidRPr="00353F07">
        <w:rPr>
          <w:rFonts w:ascii="Tahoma" w:hAnsi="Tahoma" w:cs="Tahoma"/>
          <w:color w:val="1F497D" w:themeColor="text2"/>
          <w:sz w:val="22"/>
          <w:szCs w:val="22"/>
        </w:rPr>
        <w:t xml:space="preserve"> calendario a partir de la fecha de presentación de su propuesta. </w:t>
      </w:r>
    </w:p>
    <w:p w14:paraId="79230E59" w14:textId="77777777" w:rsidR="009D1725" w:rsidRPr="00353F07" w:rsidRDefault="009D1725" w:rsidP="009D1725">
      <w:pPr>
        <w:pStyle w:val="Prrafodelista"/>
        <w:shd w:val="clear" w:color="auto" w:fill="FFFFFF"/>
        <w:spacing w:before="120"/>
        <w:ind w:left="1843"/>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La boleta debe ser emitida por una institución bancaria y/o financiera legalmente constituida en Bolivia. La póliza de Caución debe ser emitida por una compañía aseguradora con calificación doble A, regulada y autorizada por la Autoridad de Fiscalización y Control de Pensiones y Seguros (APS).</w:t>
      </w:r>
    </w:p>
    <w:p w14:paraId="50EA53E2" w14:textId="77777777" w:rsidR="009D1725" w:rsidRPr="00353F07" w:rsidRDefault="009D1725" w:rsidP="00F45C5D">
      <w:pPr>
        <w:pStyle w:val="Prrafodelista"/>
        <w:numPr>
          <w:ilvl w:val="2"/>
          <w:numId w:val="30"/>
        </w:numPr>
        <w:shd w:val="clear" w:color="auto" w:fill="FFFFFF"/>
        <w:spacing w:before="120"/>
        <w:ind w:left="1843" w:hanging="709"/>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Declaración de Integridad provista por ENTEL S.A. y firmada por  el Representante  Legal de la empresa  proponente. (Anexo No. 2)</w:t>
      </w:r>
    </w:p>
    <w:p w14:paraId="48A0E024" w14:textId="77777777" w:rsidR="009D1725" w:rsidRPr="00353F07" w:rsidRDefault="009D1725" w:rsidP="00F45C5D">
      <w:pPr>
        <w:pStyle w:val="Prrafodelista"/>
        <w:numPr>
          <w:ilvl w:val="2"/>
          <w:numId w:val="30"/>
        </w:numPr>
        <w:shd w:val="clear" w:color="auto" w:fill="FFFFFF"/>
        <w:spacing w:before="120"/>
        <w:ind w:left="1843" w:hanging="850"/>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lastRenderedPageBreak/>
        <w:t>Periodo de validez de la propuesta</w:t>
      </w:r>
      <w:r w:rsidRPr="00353F07">
        <w:rPr>
          <w:rFonts w:ascii="Tahoma" w:hAnsi="Tahoma" w:cs="Tahoma"/>
          <w:color w:val="1F497D" w:themeColor="text2"/>
          <w:sz w:val="22"/>
          <w:szCs w:val="22"/>
          <w:vertAlign w:val="superscript"/>
          <w:lang w:bidi="en-US"/>
        </w:rPr>
        <w:t>(</w:t>
      </w:r>
      <w:r w:rsidRPr="00353F07">
        <w:rPr>
          <w:color w:val="1F497D" w:themeColor="text2"/>
          <w:vertAlign w:val="superscript"/>
          <w:lang w:bidi="en-US"/>
        </w:rPr>
        <w:footnoteReference w:id="1"/>
      </w:r>
      <w:r w:rsidRPr="00353F07">
        <w:rPr>
          <w:rFonts w:ascii="Tahoma" w:hAnsi="Tahoma" w:cs="Tahoma"/>
          <w:color w:val="1F497D" w:themeColor="text2"/>
          <w:sz w:val="22"/>
          <w:szCs w:val="22"/>
          <w:vertAlign w:val="superscript"/>
          <w:lang w:bidi="en-US"/>
        </w:rPr>
        <w:t>)</w:t>
      </w:r>
      <w:r w:rsidRPr="00353F07">
        <w:rPr>
          <w:rFonts w:ascii="Tahoma" w:hAnsi="Tahoma" w:cs="Tahoma"/>
          <w:color w:val="1F497D" w:themeColor="text2"/>
          <w:sz w:val="22"/>
          <w:szCs w:val="22"/>
          <w:lang w:bidi="en-US"/>
        </w:rPr>
        <w:t>,</w:t>
      </w:r>
      <w:r w:rsidRPr="00353F07">
        <w:rPr>
          <w:rFonts w:ascii="Tahoma" w:hAnsi="Tahoma" w:cs="Tahoma"/>
          <w:color w:val="1F497D" w:themeColor="text2"/>
          <w:sz w:val="22"/>
          <w:szCs w:val="22"/>
        </w:rPr>
        <w:t xml:space="preserve"> equivalente a 90 (noventa) días calendario, a partir de la fecha de presentación de la propuesta.  </w:t>
      </w:r>
    </w:p>
    <w:p w14:paraId="5EC39327" w14:textId="77777777" w:rsidR="009D1725" w:rsidRPr="00353F07" w:rsidRDefault="009D1725" w:rsidP="009D1725">
      <w:pPr>
        <w:spacing w:before="120"/>
        <w:jc w:val="both"/>
        <w:outlineLvl w:val="2"/>
        <w:rPr>
          <w:rFonts w:ascii="Tahoma" w:hAnsi="Tahoma" w:cs="Tahoma"/>
          <w:color w:val="1F497D" w:themeColor="text2"/>
          <w:sz w:val="22"/>
          <w:szCs w:val="22"/>
          <w:lang w:bidi="en-US"/>
        </w:rPr>
      </w:pPr>
    </w:p>
    <w:p w14:paraId="0FF1235A" w14:textId="77777777" w:rsidR="009D1725" w:rsidRPr="00353F07" w:rsidRDefault="009D1725" w:rsidP="00F45C5D">
      <w:pPr>
        <w:pStyle w:val="Prrafodelista"/>
        <w:numPr>
          <w:ilvl w:val="1"/>
          <w:numId w:val="30"/>
        </w:numPr>
        <w:tabs>
          <w:tab w:val="left" w:pos="-3261"/>
        </w:tabs>
        <w:ind w:left="709" w:hanging="567"/>
        <w:jc w:val="both"/>
        <w:outlineLvl w:val="2"/>
        <w:rPr>
          <w:rFonts w:ascii="Tahoma" w:hAnsi="Tahoma" w:cs="Tahoma"/>
          <w:color w:val="1F497D" w:themeColor="text2"/>
          <w:sz w:val="22"/>
          <w:szCs w:val="22"/>
        </w:rPr>
      </w:pPr>
      <w:r w:rsidRPr="00353F07">
        <w:rPr>
          <w:rFonts w:ascii="Tahoma" w:hAnsi="Tahoma" w:cs="Tahoma"/>
          <w:b/>
          <w:color w:val="1F497D" w:themeColor="text2"/>
          <w:sz w:val="22"/>
          <w:szCs w:val="22"/>
          <w:lang w:eastAsia="es-ES" w:bidi="en-US"/>
        </w:rPr>
        <w:t>Sobre B:</w:t>
      </w:r>
      <w:r w:rsidRPr="00353F07">
        <w:rPr>
          <w:rFonts w:ascii="Tahoma" w:hAnsi="Tahoma" w:cs="Tahoma"/>
          <w:color w:val="1F497D" w:themeColor="text2"/>
          <w:sz w:val="22"/>
          <w:szCs w:val="22"/>
        </w:rPr>
        <w:t xml:space="preserve"> Debe tener la inscripción </w:t>
      </w:r>
      <w:r w:rsidRPr="00353F07">
        <w:rPr>
          <w:rFonts w:ascii="Tahoma" w:hAnsi="Tahoma" w:cs="Tahoma"/>
          <w:b/>
          <w:color w:val="1F497D" w:themeColor="text2"/>
          <w:sz w:val="22"/>
          <w:szCs w:val="22"/>
        </w:rPr>
        <w:t>“PROPUESTA TÉCNICA”</w:t>
      </w:r>
      <w:r w:rsidRPr="00353F07">
        <w:rPr>
          <w:rFonts w:ascii="Tahoma" w:hAnsi="Tahoma" w:cs="Tahoma"/>
          <w:color w:val="1F497D" w:themeColor="text2"/>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30E5E18D" w14:textId="77777777" w:rsidR="009D1725" w:rsidRPr="00353F07" w:rsidRDefault="009D1725" w:rsidP="009D1725">
      <w:pPr>
        <w:pStyle w:val="ww-textoindependiente2"/>
        <w:tabs>
          <w:tab w:val="left" w:pos="709"/>
          <w:tab w:val="left" w:pos="1134"/>
        </w:tabs>
        <w:spacing w:line="240" w:lineRule="auto"/>
        <w:ind w:left="709" w:firstLine="15"/>
        <w:rPr>
          <w:rFonts w:ascii="Tahoma" w:hAnsi="Tahoma" w:cs="Tahoma"/>
          <w:color w:val="1F497D" w:themeColor="text2"/>
          <w:sz w:val="22"/>
          <w:szCs w:val="22"/>
          <w:lang w:val="es-ES"/>
        </w:rPr>
      </w:pPr>
    </w:p>
    <w:p w14:paraId="7E0ABE5A" w14:textId="77777777" w:rsidR="009D1725" w:rsidRPr="00353F07" w:rsidRDefault="009D1725" w:rsidP="00F45C5D">
      <w:pPr>
        <w:numPr>
          <w:ilvl w:val="1"/>
          <w:numId w:val="30"/>
        </w:numPr>
        <w:tabs>
          <w:tab w:val="left" w:pos="709"/>
          <w:tab w:val="left" w:pos="1134"/>
        </w:tabs>
        <w:ind w:left="709" w:hanging="567"/>
        <w:jc w:val="both"/>
        <w:outlineLvl w:val="2"/>
        <w:rPr>
          <w:rFonts w:ascii="Tahoma" w:hAnsi="Tahoma" w:cs="Tahoma"/>
          <w:color w:val="1F497D" w:themeColor="text2"/>
          <w:sz w:val="22"/>
          <w:szCs w:val="22"/>
          <w:lang w:eastAsia="en-US"/>
        </w:rPr>
      </w:pPr>
      <w:r w:rsidRPr="00353F07">
        <w:rPr>
          <w:rFonts w:ascii="Tahoma" w:hAnsi="Tahoma" w:cs="Tahoma"/>
          <w:b/>
          <w:color w:val="1F497D" w:themeColor="text2"/>
          <w:sz w:val="22"/>
          <w:szCs w:val="22"/>
          <w:u w:val="single"/>
        </w:rPr>
        <w:t>Sobre C:</w:t>
      </w:r>
      <w:r w:rsidRPr="00353F07">
        <w:rPr>
          <w:rFonts w:ascii="Tahoma" w:hAnsi="Tahoma" w:cs="Tahoma"/>
          <w:color w:val="1F497D" w:themeColor="text2"/>
          <w:sz w:val="22"/>
          <w:szCs w:val="22"/>
        </w:rPr>
        <w:t xml:space="preserve"> </w:t>
      </w:r>
      <w:r w:rsidRPr="00353F07">
        <w:rPr>
          <w:rFonts w:ascii="Tahoma" w:hAnsi="Tahoma" w:cs="Tahoma"/>
          <w:color w:val="1F497D" w:themeColor="text2"/>
          <w:sz w:val="22"/>
          <w:szCs w:val="22"/>
          <w:lang w:eastAsia="en-US"/>
        </w:rPr>
        <w:t>Debe tener la inscripción</w:t>
      </w:r>
      <w:r w:rsidRPr="00353F07">
        <w:rPr>
          <w:rFonts w:ascii="Tahoma" w:hAnsi="Tahoma" w:cs="Tahoma"/>
          <w:color w:val="1F497D" w:themeColor="text2"/>
          <w:sz w:val="22"/>
          <w:szCs w:val="22"/>
        </w:rPr>
        <w:t xml:space="preserve"> </w:t>
      </w:r>
      <w:r w:rsidRPr="00353F07">
        <w:rPr>
          <w:rFonts w:ascii="Tahoma" w:hAnsi="Tahoma" w:cs="Tahoma"/>
          <w:b/>
          <w:color w:val="1F497D" w:themeColor="text2"/>
          <w:sz w:val="22"/>
          <w:szCs w:val="22"/>
        </w:rPr>
        <w:t>“PROPUESTA ECONÓMICA</w:t>
      </w:r>
      <w:r w:rsidRPr="00353F07">
        <w:rPr>
          <w:rFonts w:ascii="Tahoma" w:hAnsi="Tahoma" w:cs="Tahoma"/>
          <w:color w:val="1F497D" w:themeColor="text2"/>
          <w:sz w:val="22"/>
          <w:szCs w:val="22"/>
        </w:rPr>
        <w:t xml:space="preserve">” </w:t>
      </w:r>
      <w:r w:rsidRPr="00353F07">
        <w:rPr>
          <w:rFonts w:ascii="Tahoma" w:hAnsi="Tahoma" w:cs="Tahoma"/>
          <w:color w:val="1F497D" w:themeColor="text2"/>
          <w:sz w:val="22"/>
          <w:szCs w:val="22"/>
          <w:lang w:eastAsia="en-US"/>
        </w:rPr>
        <w:t>y debe presentarse acorde al  Anexo 6 del presente TBC, además de indicar los montos en numeral y literal. La totalidad de la documentación presentada debe encontrarse foliada, caso contrario la empresa proponente quedará inhabilitada.</w:t>
      </w:r>
    </w:p>
    <w:p w14:paraId="7D35849E" w14:textId="77777777" w:rsidR="009D1725" w:rsidRPr="00353F07" w:rsidRDefault="009D1725" w:rsidP="009D1725">
      <w:pPr>
        <w:pStyle w:val="ww-textoindependiente2"/>
        <w:spacing w:line="240" w:lineRule="auto"/>
        <w:ind w:left="1134"/>
        <w:rPr>
          <w:rFonts w:ascii="Tahoma" w:hAnsi="Tahoma" w:cs="Tahoma"/>
          <w:color w:val="1F497D" w:themeColor="text2"/>
          <w:sz w:val="22"/>
          <w:szCs w:val="22"/>
          <w:lang w:val="es-ES"/>
        </w:rPr>
      </w:pPr>
    </w:p>
    <w:p w14:paraId="092DA068"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No debe hacer referencia a más de una propuesta económica o presentar opciones económicas, </w:t>
      </w:r>
      <w:r w:rsidRPr="00353F07">
        <w:rPr>
          <w:rFonts w:ascii="Tahoma" w:hAnsi="Tahoma" w:cs="Tahoma"/>
          <w:b/>
          <w:color w:val="1F497D" w:themeColor="text2"/>
          <w:sz w:val="22"/>
          <w:szCs w:val="22"/>
          <w:lang w:val="es-ES"/>
        </w:rPr>
        <w:t>el mismo dará lugar a la desestimación de la oferta</w:t>
      </w:r>
      <w:r w:rsidRPr="00353F07">
        <w:rPr>
          <w:rFonts w:ascii="Tahoma" w:hAnsi="Tahoma" w:cs="Tahoma"/>
          <w:color w:val="1F497D" w:themeColor="text2"/>
          <w:sz w:val="22"/>
          <w:szCs w:val="22"/>
          <w:lang w:val="es-ES"/>
        </w:rPr>
        <w:t>.</w:t>
      </w:r>
    </w:p>
    <w:p w14:paraId="366F64C3"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p>
    <w:p w14:paraId="6A796268"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Todo el proceso de contratación, incluyendo los pagos a realizar, debe expresarse y efectuarse en Bolivianos y debe </w:t>
      </w:r>
      <w:r w:rsidRPr="00353F07">
        <w:rPr>
          <w:rFonts w:ascii="Tahoma" w:hAnsi="Tahoma" w:cs="Tahoma"/>
          <w:b/>
          <w:color w:val="1F497D" w:themeColor="text2"/>
          <w:sz w:val="22"/>
          <w:szCs w:val="22"/>
          <w:lang w:val="es-ES"/>
        </w:rPr>
        <w:t>incluir todos los impuestos de ley</w:t>
      </w:r>
      <w:r w:rsidRPr="00353F07">
        <w:rPr>
          <w:rFonts w:ascii="Tahoma" w:hAnsi="Tahoma" w:cs="Tahoma"/>
          <w:color w:val="1F497D" w:themeColor="text2"/>
          <w:sz w:val="22"/>
          <w:szCs w:val="22"/>
          <w:lang w:val="es-ES"/>
        </w:rPr>
        <w:t>.</w:t>
      </w:r>
    </w:p>
    <w:p w14:paraId="4DC11A41" w14:textId="77777777" w:rsidR="009D1725" w:rsidRPr="00353F07" w:rsidRDefault="009D1725" w:rsidP="009D1725">
      <w:pPr>
        <w:pStyle w:val="ww-textoindependiente2"/>
        <w:spacing w:line="240" w:lineRule="auto"/>
        <w:ind w:left="1482"/>
        <w:rPr>
          <w:rFonts w:ascii="Tahoma" w:hAnsi="Tahoma" w:cs="Tahoma"/>
          <w:color w:val="1F497D" w:themeColor="text2"/>
          <w:sz w:val="22"/>
          <w:szCs w:val="22"/>
          <w:lang w:val="es-ES"/>
        </w:rPr>
      </w:pPr>
    </w:p>
    <w:p w14:paraId="04190DBA"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14:paraId="50305171"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p>
    <w:p w14:paraId="68B130B8"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En caso de discrepancia entre un precio unitario y el total o entre los montos en numeral y literal, se considera el precio menor como el correcto. </w:t>
      </w:r>
    </w:p>
    <w:p w14:paraId="70A6E66C"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p>
    <w:p w14:paraId="4DE2A66F" w14:textId="77777777" w:rsidR="009D1725" w:rsidRPr="00353F07" w:rsidRDefault="009D1725" w:rsidP="009D1725">
      <w:pPr>
        <w:pStyle w:val="ww-textoindependiente2"/>
        <w:spacing w:before="120" w:line="240" w:lineRule="auto"/>
        <w:ind w:left="709"/>
        <w:rPr>
          <w:rFonts w:ascii="Tahoma" w:hAnsi="Tahoma" w:cs="Tahoma"/>
          <w:b/>
          <w:color w:val="1F497D" w:themeColor="text2"/>
          <w:sz w:val="22"/>
          <w:szCs w:val="22"/>
          <w:lang w:val="es-ES"/>
        </w:rPr>
      </w:pPr>
      <w:r w:rsidRPr="00353F07">
        <w:rPr>
          <w:rFonts w:ascii="Tahoma" w:hAnsi="Tahoma" w:cs="Tahoma"/>
          <w:b/>
          <w:color w:val="1F497D" w:themeColor="text2"/>
          <w:sz w:val="22"/>
          <w:szCs w:val="22"/>
          <w:lang w:val="es-ES"/>
        </w:rPr>
        <w:lastRenderedPageBreak/>
        <w:t>La omisión de cualquier ítem que corresponda a la Oferta Económica, da lugar a la desestimación de la misma.</w:t>
      </w:r>
    </w:p>
    <w:p w14:paraId="0B17CB11"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En caso de ser necesario, ENTEL S.A. puede solicitar al proponente una mayor desagregación de los precios, quien está en la obligación de suministrar oportunamente toda la información requerida.</w:t>
      </w:r>
    </w:p>
    <w:p w14:paraId="2AD5FD61" w14:textId="77777777" w:rsidR="009D1725" w:rsidRPr="00353F07" w:rsidRDefault="009D1725" w:rsidP="009D1725">
      <w:pPr>
        <w:pStyle w:val="ww-textoindependiente2"/>
        <w:spacing w:line="240" w:lineRule="auto"/>
        <w:ind w:left="709"/>
        <w:rPr>
          <w:rFonts w:ascii="Tahoma" w:hAnsi="Tahoma" w:cs="Tahoma"/>
          <w:color w:val="1F497D" w:themeColor="text2"/>
          <w:sz w:val="22"/>
          <w:szCs w:val="22"/>
          <w:lang w:val="es-ES"/>
        </w:rPr>
      </w:pPr>
    </w:p>
    <w:p w14:paraId="6E664089" w14:textId="77777777" w:rsidR="009D1725" w:rsidRPr="00353F07" w:rsidRDefault="009D1725" w:rsidP="00F45C5D">
      <w:pPr>
        <w:pStyle w:val="ww-textoindependiente2"/>
        <w:numPr>
          <w:ilvl w:val="1"/>
          <w:numId w:val="30"/>
        </w:numPr>
        <w:spacing w:line="240" w:lineRule="auto"/>
        <w:ind w:left="709" w:hanging="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63C6C0DA" w14:textId="77777777" w:rsidR="009D1725" w:rsidRPr="00353F07" w:rsidRDefault="009D1725" w:rsidP="002869C5">
      <w:pPr>
        <w:ind w:left="567"/>
        <w:jc w:val="both"/>
        <w:rPr>
          <w:rFonts w:ascii="Tahoma" w:hAnsi="Tahoma" w:cs="Tahoma"/>
          <w:color w:val="1F497D" w:themeColor="text2"/>
        </w:rPr>
      </w:pPr>
    </w:p>
    <w:p w14:paraId="5AE1596A" w14:textId="77777777" w:rsidR="009D1725" w:rsidRPr="00353F07" w:rsidRDefault="009D1725" w:rsidP="002869C5">
      <w:pPr>
        <w:ind w:left="567"/>
        <w:jc w:val="both"/>
        <w:rPr>
          <w:rFonts w:ascii="Tahoma" w:hAnsi="Tahoma" w:cs="Tahoma"/>
          <w:color w:val="1F497D" w:themeColor="text2"/>
        </w:rPr>
      </w:pPr>
    </w:p>
    <w:p w14:paraId="123018C5" w14:textId="77777777" w:rsidR="002869C5" w:rsidRPr="00353F07" w:rsidRDefault="002869C5" w:rsidP="009D1725">
      <w:pPr>
        <w:numPr>
          <w:ilvl w:val="0"/>
          <w:numId w:val="7"/>
        </w:numPr>
        <w:ind w:left="567" w:hanging="567"/>
        <w:jc w:val="both"/>
        <w:rPr>
          <w:rFonts w:ascii="Tahoma" w:hAnsi="Tahoma" w:cs="Tahoma"/>
          <w:b/>
          <w:color w:val="1F497D" w:themeColor="text2"/>
          <w:sz w:val="28"/>
          <w:szCs w:val="28"/>
          <w:lang w:eastAsia="en-US" w:bidi="en-US"/>
        </w:rPr>
      </w:pPr>
      <w:bookmarkStart w:id="4" w:name="_Toc304889404"/>
      <w:bookmarkStart w:id="5" w:name="_Toc304889483"/>
      <w:bookmarkStart w:id="6" w:name="_Toc304909210"/>
      <w:bookmarkStart w:id="7" w:name="_Toc305014204"/>
      <w:bookmarkStart w:id="8" w:name="_Toc305014355"/>
      <w:r w:rsidRPr="00353F07">
        <w:rPr>
          <w:rFonts w:ascii="Tahoma" w:hAnsi="Tahoma" w:cs="Tahoma"/>
          <w:b/>
          <w:color w:val="1F497D" w:themeColor="text2"/>
          <w:sz w:val="28"/>
          <w:szCs w:val="28"/>
          <w:lang w:eastAsia="en-US" w:bidi="en-US"/>
        </w:rPr>
        <w:t>Garantías Requeridas</w:t>
      </w:r>
    </w:p>
    <w:p w14:paraId="5A32E833" w14:textId="77777777" w:rsidR="009D1725" w:rsidRPr="00353F07" w:rsidRDefault="009D1725" w:rsidP="009D1725">
      <w:pPr>
        <w:ind w:left="567"/>
        <w:jc w:val="both"/>
        <w:rPr>
          <w:rFonts w:ascii="Tahoma" w:hAnsi="Tahoma" w:cs="Tahoma"/>
          <w:b/>
          <w:color w:val="1F497D" w:themeColor="text2"/>
          <w:sz w:val="28"/>
          <w:szCs w:val="28"/>
          <w:lang w:eastAsia="en-US" w:bidi="en-US"/>
        </w:rPr>
      </w:pPr>
    </w:p>
    <w:p w14:paraId="6E02D3ED" w14:textId="77777777" w:rsidR="009D1725" w:rsidRPr="00353F07" w:rsidRDefault="009D1725" w:rsidP="009D1725">
      <w:pPr>
        <w:pStyle w:val="ww-textoindependiente2"/>
        <w:spacing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La empresa adjudicada debe presentar las siguientes garantías: </w:t>
      </w:r>
    </w:p>
    <w:p w14:paraId="7D891E69" w14:textId="3A33F35F" w:rsidR="009D1725" w:rsidRPr="00353F07" w:rsidRDefault="009D1725" w:rsidP="00F45C5D">
      <w:pPr>
        <w:pStyle w:val="ww-textoindependiente2"/>
        <w:numPr>
          <w:ilvl w:val="0"/>
          <w:numId w:val="20"/>
        </w:numPr>
        <w:spacing w:before="120" w:line="240" w:lineRule="auto"/>
        <w:ind w:left="1349" w:hanging="35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Garantía de cumplimiento de contrato </w:t>
      </w:r>
      <w:r w:rsidRPr="00353F07">
        <w:rPr>
          <w:rFonts w:ascii="Tahoma" w:hAnsi="Tahoma" w:cs="Tahoma"/>
          <w:color w:val="1F497D" w:themeColor="text2"/>
          <w:sz w:val="22"/>
          <w:szCs w:val="22"/>
          <w:lang w:val="es-BO"/>
        </w:rPr>
        <w:t xml:space="preserve">(Boleta </w:t>
      </w:r>
      <w:r w:rsidR="00FD48A6">
        <w:rPr>
          <w:rFonts w:ascii="Tahoma" w:hAnsi="Tahoma" w:cs="Tahoma"/>
          <w:color w:val="1F497D" w:themeColor="text2"/>
          <w:sz w:val="22"/>
          <w:szCs w:val="22"/>
          <w:lang w:val="es-BO"/>
        </w:rPr>
        <w:t>Bancaria</w:t>
      </w:r>
      <w:r w:rsidRPr="00353F07">
        <w:rPr>
          <w:rFonts w:ascii="Tahoma" w:hAnsi="Tahoma" w:cs="Tahoma"/>
          <w:color w:val="1F497D" w:themeColor="text2"/>
          <w:sz w:val="22"/>
          <w:szCs w:val="22"/>
          <w:lang w:val="es-BO"/>
        </w:rPr>
        <w:t xml:space="preserve">) equivalente al 10% del monto total adjudicado con las características de </w:t>
      </w:r>
      <w:r w:rsidRPr="00353F07">
        <w:rPr>
          <w:rFonts w:ascii="Tahoma" w:hAnsi="Tahoma" w:cs="Tahoma"/>
          <w:b/>
          <w:color w:val="1F497D" w:themeColor="text2"/>
          <w:sz w:val="22"/>
          <w:szCs w:val="22"/>
          <w:lang w:val="es-BO"/>
        </w:rPr>
        <w:t>renovable, irrevocable, de ejecución inmediata  y a primer requerimiento</w:t>
      </w:r>
      <w:r w:rsidRPr="00353F07">
        <w:rPr>
          <w:rFonts w:ascii="Tahoma" w:hAnsi="Tahoma" w:cs="Tahoma"/>
          <w:color w:val="1F497D" w:themeColor="text2"/>
          <w:sz w:val="22"/>
          <w:szCs w:val="22"/>
          <w:lang w:val="es-BO"/>
        </w:rPr>
        <w:t xml:space="preserve"> a favor de ENTEL S.A. La vigencia de la garantía debe ser computable a partir de la fecha de la entrega de la documentación para elaboración de contrato más un mínimo de sesenta (60) días calendario adicionales a la fecha de recepción del bien o servicio</w:t>
      </w:r>
      <w:r w:rsidRPr="00353F07">
        <w:rPr>
          <w:rFonts w:ascii="Tahoma" w:hAnsi="Tahoma" w:cs="Tahoma"/>
          <w:color w:val="1F497D" w:themeColor="text2"/>
          <w:sz w:val="22"/>
          <w:szCs w:val="22"/>
          <w:lang w:val="es-ES"/>
        </w:rPr>
        <w:t>.</w:t>
      </w:r>
      <w:ins w:id="9" w:author="Maria Nydia Camberos Guerrero" w:date="2018-03-26T10:54:00Z">
        <w:r w:rsidR="00FD48A6">
          <w:rPr>
            <w:rFonts w:ascii="Tahoma" w:hAnsi="Tahoma" w:cs="Tahoma"/>
            <w:color w:val="1F497D" w:themeColor="text2"/>
            <w:sz w:val="22"/>
            <w:szCs w:val="22"/>
            <w:lang w:val="es-ES"/>
          </w:rPr>
          <w:t xml:space="preserve"> </w:t>
        </w:r>
      </w:ins>
    </w:p>
    <w:p w14:paraId="106090F7" w14:textId="5174CDBD" w:rsidR="00FD48A6" w:rsidRDefault="00FD48A6" w:rsidP="009D1725">
      <w:pPr>
        <w:pStyle w:val="ww-textoindependiente2"/>
        <w:spacing w:before="120" w:line="240" w:lineRule="auto"/>
        <w:ind w:left="1353"/>
        <w:rPr>
          <w:rFonts w:ascii="Tahoma" w:hAnsi="Tahoma" w:cs="Tahoma"/>
          <w:color w:val="365F91"/>
          <w:sz w:val="22"/>
          <w:szCs w:val="22"/>
          <w:lang w:val="es-ES" w:eastAsia="es-ES"/>
        </w:rPr>
      </w:pPr>
      <w:r w:rsidRPr="00455DCC">
        <w:rPr>
          <w:rFonts w:ascii="Tahoma" w:hAnsi="Tahoma" w:cs="Tahoma"/>
          <w:color w:val="365F91"/>
          <w:sz w:val="22"/>
          <w:szCs w:val="22"/>
          <w:lang w:val="es-BO"/>
        </w:rPr>
        <w:t xml:space="preserve">Según se especifique en la carta de Adjudicación y en caso que corresponda,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correspondientes por </w:t>
      </w:r>
      <w:r w:rsidRPr="00455DCC">
        <w:rPr>
          <w:rFonts w:ascii="Tahoma" w:hAnsi="Tahoma" w:cs="Tahoma"/>
          <w:color w:val="365F91"/>
          <w:sz w:val="22"/>
          <w:szCs w:val="22"/>
          <w:lang w:val="es-BO"/>
        </w:rPr>
        <w:lastRenderedPageBreak/>
        <w:t>parte de ENTEL S.A.</w:t>
      </w:r>
      <w:r w:rsidRPr="00455DCC">
        <w:rPr>
          <w:lang w:val="es-BO"/>
        </w:rPr>
        <w:t xml:space="preserve"> </w:t>
      </w:r>
      <w:r w:rsidRPr="00455DCC">
        <w:rPr>
          <w:rFonts w:ascii="Tahoma" w:hAnsi="Tahoma" w:cs="Tahoma"/>
          <w:color w:val="365F91"/>
          <w:sz w:val="22"/>
          <w:szCs w:val="22"/>
          <w:lang w:val="es-BO"/>
        </w:rPr>
        <w:t>previa presentación de un Informe Final de conformidad emitido por la Unidad Solicitante</w:t>
      </w:r>
      <w:r w:rsidR="009D1725" w:rsidRPr="00353F07">
        <w:rPr>
          <w:rFonts w:ascii="Tahoma" w:hAnsi="Tahoma" w:cs="Tahoma"/>
          <w:color w:val="1F497D" w:themeColor="text2"/>
          <w:sz w:val="22"/>
          <w:szCs w:val="22"/>
          <w:lang w:val="es-ES"/>
        </w:rPr>
        <w:t>.</w:t>
      </w:r>
    </w:p>
    <w:p w14:paraId="63A62015" w14:textId="77777777" w:rsidR="009D1725" w:rsidRPr="00353F07" w:rsidRDefault="00FD48A6" w:rsidP="009D1725">
      <w:pPr>
        <w:pStyle w:val="ww-textoindependiente2"/>
        <w:spacing w:before="120" w:line="240" w:lineRule="auto"/>
        <w:ind w:left="1353"/>
        <w:rPr>
          <w:rFonts w:ascii="Tahoma" w:hAnsi="Tahoma" w:cs="Tahoma"/>
          <w:color w:val="1F497D" w:themeColor="text2"/>
          <w:sz w:val="22"/>
          <w:szCs w:val="22"/>
          <w:lang w:val="es-ES"/>
        </w:rPr>
      </w:pPr>
      <w:r w:rsidRPr="00C26847">
        <w:rPr>
          <w:rFonts w:ascii="Tahoma" w:hAnsi="Tahoma" w:cs="Tahoma"/>
          <w:color w:val="365F91"/>
          <w:sz w:val="22"/>
          <w:szCs w:val="22"/>
          <w:lang w:val="es-ES" w:eastAsia="es-ES"/>
        </w:rPr>
        <w:t>La boleta de garantía deberá ser emitida por una institución financiera legalmente constituida en Bolivia regulada por la Autoridad de Supervisión del Sistema Financiero (ASFI)</w:t>
      </w:r>
      <w:r>
        <w:rPr>
          <w:rFonts w:ascii="Tahoma" w:hAnsi="Tahoma" w:cs="Tahoma"/>
          <w:color w:val="365F91"/>
          <w:sz w:val="22"/>
          <w:szCs w:val="22"/>
          <w:lang w:val="es-ES" w:eastAsia="es-ES"/>
        </w:rPr>
        <w:t>.</w:t>
      </w:r>
    </w:p>
    <w:p w14:paraId="7729A2FD" w14:textId="77777777" w:rsidR="009D1725" w:rsidRPr="00353F07" w:rsidRDefault="009D1725" w:rsidP="00F45C5D">
      <w:pPr>
        <w:pStyle w:val="ww-textoindependiente2"/>
        <w:numPr>
          <w:ilvl w:val="0"/>
          <w:numId w:val="20"/>
        </w:numPr>
        <w:spacing w:before="120" w:line="240" w:lineRule="auto"/>
        <w:ind w:left="1349" w:hanging="35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Fotocopia de la Póliza de responsabilidad civil anual vigente.</w:t>
      </w:r>
    </w:p>
    <w:p w14:paraId="135EAA31" w14:textId="77777777" w:rsidR="009D1725" w:rsidRPr="00353F07" w:rsidRDefault="009D1725" w:rsidP="00F45C5D">
      <w:pPr>
        <w:pStyle w:val="ww-textoindependiente2"/>
        <w:numPr>
          <w:ilvl w:val="0"/>
          <w:numId w:val="20"/>
        </w:numPr>
        <w:spacing w:before="120" w:line="240" w:lineRule="auto"/>
        <w:ind w:left="1349" w:hanging="35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Fotocopia de la Póliza de seguro contra accidentes anual vigente, cabe aclarar que cualquier evento que exista de Accidentes al personal a cargo del proveedor adjudicado es netamente su responsabilidad.</w:t>
      </w:r>
    </w:p>
    <w:p w14:paraId="5980B258" w14:textId="77777777" w:rsidR="002869C5" w:rsidRPr="00353F07" w:rsidRDefault="002869C5" w:rsidP="002869C5">
      <w:pPr>
        <w:numPr>
          <w:ilvl w:val="0"/>
          <w:numId w:val="7"/>
        </w:numPr>
        <w:ind w:left="567" w:hanging="567"/>
        <w:jc w:val="both"/>
        <w:rPr>
          <w:rFonts w:ascii="Tahoma" w:hAnsi="Tahoma" w:cs="Tahoma"/>
          <w:b/>
          <w:color w:val="1F497D" w:themeColor="text2"/>
          <w:sz w:val="28"/>
          <w:szCs w:val="28"/>
          <w:lang w:eastAsia="en-US" w:bidi="en-US"/>
        </w:rPr>
      </w:pPr>
      <w:r w:rsidRPr="00353F07">
        <w:rPr>
          <w:rFonts w:ascii="Tahoma" w:hAnsi="Tahoma" w:cs="Tahoma"/>
          <w:b/>
          <w:color w:val="1F497D" w:themeColor="text2"/>
          <w:sz w:val="28"/>
          <w:szCs w:val="28"/>
          <w:lang w:eastAsia="en-US" w:bidi="en-US"/>
        </w:rPr>
        <w:t>Apertura de sobres</w:t>
      </w:r>
    </w:p>
    <w:p w14:paraId="3946BBE7" w14:textId="77777777" w:rsidR="002869C5" w:rsidRPr="00353F07" w:rsidRDefault="002869C5" w:rsidP="002869C5">
      <w:pPr>
        <w:ind w:left="567"/>
        <w:jc w:val="both"/>
        <w:rPr>
          <w:rFonts w:ascii="Tahoma" w:hAnsi="Tahoma" w:cs="Tahoma"/>
          <w:b/>
          <w:color w:val="1F497D" w:themeColor="text2"/>
          <w:sz w:val="18"/>
          <w:szCs w:val="28"/>
          <w:lang w:eastAsia="en-US" w:bidi="en-US"/>
        </w:rPr>
      </w:pPr>
    </w:p>
    <w:p w14:paraId="69A34FE7" w14:textId="77777777" w:rsidR="009D1725" w:rsidRPr="00353F07" w:rsidRDefault="009D1725" w:rsidP="009D1725">
      <w:pPr>
        <w:pStyle w:val="ww-textoindependiente2"/>
        <w:spacing w:before="120"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Se realizará simultáneamente la apertura de los sobres A y B, bajo las condiciones establecidas en los numerales 7.1, 7.2.</w:t>
      </w:r>
    </w:p>
    <w:p w14:paraId="393D3998" w14:textId="77777777" w:rsidR="009D1725" w:rsidRPr="00353F07" w:rsidRDefault="009D1725" w:rsidP="009D1725">
      <w:pPr>
        <w:pStyle w:val="ww-textoindependiente2"/>
        <w:spacing w:before="120"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 xml:space="preserve">En el mismo acto el asesor legal procede a la revisión de los documentos administrativos (sobre A) de todos los oferentes y realiza la habilitación o inhabilitación </w:t>
      </w:r>
      <w:r w:rsidR="00FD48A6">
        <w:rPr>
          <w:rFonts w:ascii="Tahoma" w:hAnsi="Tahoma" w:cs="Tahoma"/>
          <w:color w:val="1F497D" w:themeColor="text2"/>
          <w:sz w:val="22"/>
          <w:szCs w:val="22"/>
          <w:lang w:val="es-ES"/>
        </w:rPr>
        <w:t xml:space="preserve">provisional </w:t>
      </w:r>
      <w:r w:rsidRPr="00353F07">
        <w:rPr>
          <w:rFonts w:ascii="Tahoma" w:hAnsi="Tahoma" w:cs="Tahoma"/>
          <w:color w:val="1F497D" w:themeColor="text2"/>
          <w:sz w:val="22"/>
          <w:szCs w:val="22"/>
          <w:lang w:val="es-ES"/>
        </w:rPr>
        <w:t xml:space="preserve">de los oferentes que no cumplan con lo solicitado en el sobre A. Acto seguido, se procede a la apertura de los sobres B de los oferentes </w:t>
      </w:r>
      <w:r w:rsidRPr="00353F07">
        <w:rPr>
          <w:rFonts w:ascii="Tahoma" w:hAnsi="Tahoma" w:cs="Tahoma"/>
          <w:b/>
          <w:color w:val="1F497D" w:themeColor="text2"/>
          <w:sz w:val="22"/>
          <w:szCs w:val="22"/>
          <w:lang w:val="es-ES"/>
        </w:rPr>
        <w:t>habilitados</w:t>
      </w:r>
      <w:r w:rsidRPr="00353F07">
        <w:rPr>
          <w:rFonts w:ascii="Tahoma" w:hAnsi="Tahoma" w:cs="Tahoma"/>
          <w:color w:val="1F497D" w:themeColor="text2"/>
          <w:sz w:val="22"/>
          <w:szCs w:val="22"/>
          <w:lang w:val="es-ES"/>
        </w:rPr>
        <w:t xml:space="preserve"> en el sobre A.</w:t>
      </w:r>
    </w:p>
    <w:p w14:paraId="7CD74C8A" w14:textId="77777777" w:rsidR="009D1725" w:rsidRPr="00353F07" w:rsidRDefault="009D1725" w:rsidP="009D1725">
      <w:pPr>
        <w:pStyle w:val="ww-textoindependiente2"/>
        <w:spacing w:before="120"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La apertura del sobre C de los oferentes habilitados en los sobres A y B, se realizará en sesión reservada bajo las condiciones establecidas en el numeral 7.3.</w:t>
      </w:r>
    </w:p>
    <w:p w14:paraId="6AA03F8B" w14:textId="77777777" w:rsidR="009D1725" w:rsidRPr="00353F07" w:rsidRDefault="009D1725" w:rsidP="009D1725">
      <w:pPr>
        <w:pStyle w:val="ww-textoindependiente2"/>
        <w:spacing w:before="120"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Las ofertas presentadas permanecerán en custodia de ENTEL S.A., no pudiendo los proponentes solicitar la devolución de los sobres independientemente de su habilitación o no.</w:t>
      </w:r>
    </w:p>
    <w:p w14:paraId="20B2A99D" w14:textId="77777777" w:rsidR="002869C5" w:rsidRPr="00353F07" w:rsidRDefault="002869C5" w:rsidP="002869C5">
      <w:pPr>
        <w:pStyle w:val="ww-textoindependiente2"/>
        <w:spacing w:line="240" w:lineRule="auto"/>
        <w:rPr>
          <w:rFonts w:ascii="Tahoma" w:hAnsi="Tahoma" w:cs="Tahoma"/>
          <w:color w:val="1F497D" w:themeColor="text2"/>
          <w:sz w:val="22"/>
          <w:szCs w:val="22"/>
          <w:lang w:val="es-ES"/>
        </w:rPr>
      </w:pPr>
    </w:p>
    <w:p w14:paraId="0121B804" w14:textId="77777777" w:rsidR="002869C5" w:rsidRPr="00353F07" w:rsidRDefault="002869C5" w:rsidP="002869C5">
      <w:pPr>
        <w:numPr>
          <w:ilvl w:val="0"/>
          <w:numId w:val="7"/>
        </w:numPr>
        <w:ind w:left="567" w:hanging="567"/>
        <w:jc w:val="both"/>
        <w:rPr>
          <w:rFonts w:ascii="Tahoma" w:hAnsi="Tahoma" w:cs="Tahoma"/>
          <w:b/>
          <w:color w:val="1F497D" w:themeColor="text2"/>
          <w:sz w:val="28"/>
          <w:szCs w:val="28"/>
          <w:lang w:eastAsia="en-US" w:bidi="en-US"/>
        </w:rPr>
      </w:pPr>
      <w:bookmarkStart w:id="10" w:name="_Toc305051190"/>
      <w:bookmarkEnd w:id="4"/>
      <w:bookmarkEnd w:id="5"/>
      <w:bookmarkEnd w:id="6"/>
      <w:bookmarkEnd w:id="7"/>
      <w:bookmarkEnd w:id="8"/>
      <w:r w:rsidRPr="00353F07">
        <w:rPr>
          <w:rFonts w:ascii="Tahoma" w:hAnsi="Tahoma" w:cs="Tahoma"/>
          <w:b/>
          <w:color w:val="1F497D" w:themeColor="text2"/>
          <w:sz w:val="28"/>
          <w:szCs w:val="28"/>
          <w:lang w:eastAsia="en-US" w:bidi="en-US"/>
        </w:rPr>
        <w:t>Evaluación y Calificación de las Ofertas</w:t>
      </w:r>
      <w:bookmarkEnd w:id="10"/>
      <w:r w:rsidRPr="00353F07">
        <w:rPr>
          <w:rFonts w:ascii="Tahoma" w:hAnsi="Tahoma" w:cs="Tahoma"/>
          <w:b/>
          <w:color w:val="1F497D" w:themeColor="text2"/>
          <w:sz w:val="28"/>
          <w:szCs w:val="28"/>
          <w:lang w:eastAsia="en-US" w:bidi="en-US"/>
        </w:rPr>
        <w:t xml:space="preserve"> (Sesión reservada)</w:t>
      </w:r>
    </w:p>
    <w:p w14:paraId="059D2BFA" w14:textId="77777777" w:rsidR="002869C5" w:rsidRPr="00353F07" w:rsidRDefault="002869C5" w:rsidP="002869C5">
      <w:pPr>
        <w:ind w:left="567"/>
        <w:jc w:val="both"/>
        <w:rPr>
          <w:rFonts w:ascii="Tahoma" w:hAnsi="Tahoma" w:cs="Tahoma"/>
          <w:b/>
          <w:color w:val="1F497D" w:themeColor="text2"/>
          <w:sz w:val="28"/>
          <w:szCs w:val="28"/>
          <w:lang w:eastAsia="en-US" w:bidi="en-US"/>
        </w:rPr>
      </w:pPr>
    </w:p>
    <w:p w14:paraId="79ACC3F9" w14:textId="77777777" w:rsidR="00ED35BC" w:rsidRPr="00353F07" w:rsidRDefault="00ED35BC" w:rsidP="00ED35BC">
      <w:pPr>
        <w:pStyle w:val="ww-textoindependiente2"/>
        <w:spacing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lastRenderedPageBreak/>
        <w:t>La evaluación y calificación de las ofertas está a cargo de la Comisión Calificadora conformada por funcionarios de ENTEL S.A. y asesores que ésta designe, siendo nominada con anterioridad a la apertura de sobres.</w:t>
      </w:r>
    </w:p>
    <w:p w14:paraId="73E72EF5" w14:textId="77777777" w:rsidR="00ED35BC" w:rsidRPr="00353F07" w:rsidRDefault="00ED35BC" w:rsidP="00ED35BC">
      <w:pPr>
        <w:pStyle w:val="ww-textoindependiente2"/>
        <w:spacing w:line="240" w:lineRule="auto"/>
        <w:ind w:left="567"/>
        <w:rPr>
          <w:rFonts w:ascii="Tahoma" w:hAnsi="Tahoma" w:cs="Tahoma"/>
          <w:color w:val="1F497D" w:themeColor="text2"/>
          <w:sz w:val="22"/>
          <w:szCs w:val="22"/>
          <w:lang w:val="es-ES"/>
        </w:rPr>
      </w:pPr>
    </w:p>
    <w:p w14:paraId="07016591" w14:textId="77777777" w:rsidR="00ED35BC" w:rsidRPr="00353F07" w:rsidRDefault="00ED35BC" w:rsidP="00ED35BC">
      <w:pPr>
        <w:pStyle w:val="ww-textoindependiente2"/>
        <w:spacing w:line="240" w:lineRule="auto"/>
        <w:ind w:left="567"/>
        <w:rPr>
          <w:rFonts w:ascii="Tahoma" w:hAnsi="Tahoma" w:cs="Tahoma"/>
          <w:color w:val="1F497D" w:themeColor="text2"/>
          <w:sz w:val="22"/>
          <w:szCs w:val="22"/>
          <w:lang w:val="es-ES"/>
        </w:rPr>
      </w:pPr>
      <w:r w:rsidRPr="00353F07">
        <w:rPr>
          <w:rFonts w:ascii="Tahoma" w:hAnsi="Tahoma" w:cs="Tahoma"/>
          <w:color w:val="1F497D" w:themeColor="text2"/>
          <w:sz w:val="22"/>
          <w:szCs w:val="22"/>
          <w:lang w:val="es-ES"/>
        </w:rPr>
        <w:t>La secuencia de apertura y condiciones de evaluación será como sigue:</w:t>
      </w:r>
    </w:p>
    <w:p w14:paraId="5BA22931" w14:textId="77777777" w:rsidR="00ED35BC" w:rsidRPr="00353F07" w:rsidRDefault="00ED35BC" w:rsidP="00ED35BC">
      <w:pPr>
        <w:pStyle w:val="ww-textoindependiente2"/>
        <w:spacing w:line="240" w:lineRule="auto"/>
        <w:ind w:left="567"/>
        <w:rPr>
          <w:rFonts w:ascii="Tahoma" w:hAnsi="Tahoma" w:cs="Tahoma"/>
          <w:color w:val="1F497D" w:themeColor="text2"/>
          <w:sz w:val="22"/>
          <w:szCs w:val="22"/>
          <w:lang w:val="es-ES"/>
        </w:rPr>
      </w:pPr>
    </w:p>
    <w:p w14:paraId="77131B82" w14:textId="77777777" w:rsidR="00ED35BC" w:rsidRPr="00353F07" w:rsidRDefault="00ED35BC" w:rsidP="00ED35BC">
      <w:pPr>
        <w:pStyle w:val="ww-textoindependiente2"/>
        <w:spacing w:line="240" w:lineRule="auto"/>
        <w:ind w:left="1134" w:hanging="567"/>
        <w:rPr>
          <w:rFonts w:ascii="Tahoma" w:hAnsi="Tahoma" w:cs="Tahoma"/>
          <w:b/>
          <w:color w:val="1F497D" w:themeColor="text2"/>
          <w:sz w:val="22"/>
          <w:szCs w:val="22"/>
          <w:lang w:val="es-BO"/>
        </w:rPr>
      </w:pPr>
      <w:r w:rsidRPr="00353F07">
        <w:rPr>
          <w:rFonts w:ascii="Tahoma" w:hAnsi="Tahoma" w:cs="Tahoma"/>
          <w:b/>
          <w:color w:val="1F497D" w:themeColor="text2"/>
          <w:sz w:val="22"/>
          <w:szCs w:val="22"/>
          <w:lang w:val="es-ES"/>
        </w:rPr>
        <w:t xml:space="preserve">10.1 </w:t>
      </w:r>
      <w:r w:rsidRPr="00353F07">
        <w:rPr>
          <w:rFonts w:ascii="Tahoma" w:hAnsi="Tahoma" w:cs="Tahoma"/>
          <w:b/>
          <w:color w:val="1F497D" w:themeColor="text2"/>
          <w:sz w:val="22"/>
          <w:szCs w:val="22"/>
          <w:u w:val="single"/>
          <w:lang w:val="es-ES"/>
        </w:rPr>
        <w:t>Sobre A - Documentos Administrativos</w:t>
      </w:r>
      <w:r w:rsidRPr="00353F07">
        <w:rPr>
          <w:rFonts w:ascii="Tahoma" w:hAnsi="Tahoma" w:cs="Tahoma"/>
          <w:b/>
          <w:color w:val="1F497D" w:themeColor="text2"/>
          <w:sz w:val="22"/>
          <w:szCs w:val="22"/>
          <w:lang w:val="es-ES"/>
        </w:rPr>
        <w:t>:</w:t>
      </w:r>
      <w:bookmarkStart w:id="11" w:name="_Toc130955333"/>
      <w:bookmarkStart w:id="12" w:name="_Toc130955274"/>
      <w:bookmarkStart w:id="13" w:name="_Toc304275207"/>
      <w:r w:rsidRPr="00353F07">
        <w:rPr>
          <w:rFonts w:ascii="Tahoma" w:hAnsi="Tahoma" w:cs="Tahoma"/>
          <w:color w:val="1F497D" w:themeColor="text2"/>
          <w:sz w:val="22"/>
          <w:szCs w:val="22"/>
          <w:lang w:val="es-BO"/>
        </w:rPr>
        <w:t xml:space="preserve"> Para la evaluación de los documentos, posterior al acto de apertura, el asesor legal tiene un (1) día hábil y comprende el análisis de los siguientes aspectos.</w:t>
      </w:r>
      <w:r w:rsidRPr="00353F07">
        <w:rPr>
          <w:rFonts w:ascii="Tahoma" w:hAnsi="Tahoma" w:cs="Tahoma"/>
          <w:b/>
          <w:color w:val="1F497D" w:themeColor="text2"/>
          <w:sz w:val="22"/>
          <w:szCs w:val="22"/>
          <w:lang w:val="es-BO"/>
        </w:rPr>
        <w:t xml:space="preserve"> </w:t>
      </w:r>
    </w:p>
    <w:p w14:paraId="33133AD8" w14:textId="77777777" w:rsidR="00ED35BC" w:rsidRPr="00353F07" w:rsidRDefault="00ED35BC" w:rsidP="00ED35BC">
      <w:pPr>
        <w:pStyle w:val="ww-textoindependiente2"/>
        <w:spacing w:line="240" w:lineRule="auto"/>
        <w:ind w:left="1134" w:hanging="567"/>
        <w:rPr>
          <w:rFonts w:ascii="Tahoma" w:hAnsi="Tahoma" w:cs="Tahoma"/>
          <w:color w:val="1F497D" w:themeColor="text2"/>
          <w:sz w:val="22"/>
          <w:szCs w:val="22"/>
          <w:lang w:val="es-BO"/>
        </w:rPr>
      </w:pPr>
    </w:p>
    <w:p w14:paraId="03C54A9D" w14:textId="77777777" w:rsidR="00ED35BC" w:rsidRPr="00353F07" w:rsidRDefault="00ED35BC" w:rsidP="00ED35BC">
      <w:pPr>
        <w:pStyle w:val="ww-textoindependiente2"/>
        <w:spacing w:line="240" w:lineRule="auto"/>
        <w:ind w:left="1134"/>
        <w:rPr>
          <w:rFonts w:ascii="Tahoma" w:hAnsi="Tahoma" w:cs="Tahoma"/>
          <w:color w:val="1F497D" w:themeColor="text2"/>
          <w:sz w:val="22"/>
          <w:szCs w:val="22"/>
          <w:lang w:val="es-BO"/>
        </w:rPr>
      </w:pPr>
      <w:r w:rsidRPr="00353F07">
        <w:rPr>
          <w:rFonts w:ascii="Tahoma" w:hAnsi="Tahoma" w:cs="Tahoma"/>
          <w:b/>
          <w:color w:val="1F497D" w:themeColor="text2"/>
          <w:sz w:val="22"/>
          <w:szCs w:val="22"/>
          <w:lang w:val="es-BO"/>
        </w:rPr>
        <w:t>10.1.1</w:t>
      </w:r>
      <w:r w:rsidRPr="00353F07">
        <w:rPr>
          <w:rFonts w:ascii="Tahoma" w:hAnsi="Tahoma" w:cs="Tahoma"/>
          <w:color w:val="1F497D" w:themeColor="text2"/>
          <w:sz w:val="22"/>
          <w:szCs w:val="22"/>
          <w:lang w:val="es-BO"/>
        </w:rPr>
        <w:t xml:space="preserve"> Verificación de documentos solicitados, de acuerdo al sistema “Presenta Sujeto a revision” o “No Presenta”.</w:t>
      </w:r>
    </w:p>
    <w:p w14:paraId="42CC09DB" w14:textId="77777777" w:rsidR="00ED35BC" w:rsidRPr="00353F07" w:rsidRDefault="00ED35BC" w:rsidP="00ED35BC">
      <w:pPr>
        <w:pStyle w:val="ww-textoindependiente2"/>
        <w:spacing w:line="240" w:lineRule="auto"/>
        <w:ind w:left="1418"/>
        <w:rPr>
          <w:rFonts w:ascii="Tahoma" w:hAnsi="Tahoma" w:cs="Tahoma"/>
          <w:color w:val="1F497D" w:themeColor="text2"/>
          <w:sz w:val="22"/>
          <w:szCs w:val="22"/>
          <w:lang w:val="es-BO"/>
        </w:rPr>
      </w:pPr>
    </w:p>
    <w:p w14:paraId="28A2DF77" w14:textId="77777777" w:rsidR="00ED35BC" w:rsidRPr="00353F07" w:rsidRDefault="00ED35BC" w:rsidP="00ED35BC">
      <w:pPr>
        <w:pStyle w:val="ww-textoindependiente2"/>
        <w:spacing w:line="240" w:lineRule="auto"/>
        <w:ind w:left="1134"/>
        <w:rPr>
          <w:rFonts w:ascii="Tahoma" w:hAnsi="Tahoma" w:cs="Tahoma"/>
          <w:color w:val="1F497D" w:themeColor="text2"/>
          <w:sz w:val="22"/>
          <w:szCs w:val="22"/>
          <w:lang w:val="es-ES" w:eastAsia="es-ES"/>
        </w:rPr>
      </w:pPr>
      <w:r w:rsidRPr="00353F07">
        <w:rPr>
          <w:rFonts w:ascii="Tahoma" w:hAnsi="Tahoma" w:cs="Tahoma"/>
          <w:b/>
          <w:color w:val="1F497D" w:themeColor="text2"/>
          <w:sz w:val="22"/>
          <w:szCs w:val="22"/>
          <w:lang w:val="es-ES" w:eastAsia="es-ES"/>
        </w:rPr>
        <w:t>10.1.2</w:t>
      </w:r>
      <w:r w:rsidRPr="00353F07">
        <w:rPr>
          <w:rFonts w:ascii="Tahoma" w:hAnsi="Tahoma" w:cs="Tahoma"/>
          <w:color w:val="1F497D" w:themeColor="text2"/>
          <w:sz w:val="22"/>
          <w:szCs w:val="22"/>
          <w:lang w:val="es-ES" w:eastAsia="es-ES"/>
        </w:rPr>
        <w:t xml:space="preserve"> Emisión de Informe Legal previa revisión exhaustiva de la documentación presentada, recomendando continuar con la calificación de los proponentes que hayan cumplido con todos los requerimientos de ENTEL S.A.</w:t>
      </w:r>
    </w:p>
    <w:p w14:paraId="0B63A7F5" w14:textId="77777777" w:rsidR="00ED35BC" w:rsidRPr="00353F07" w:rsidRDefault="00ED35BC" w:rsidP="00ED35BC">
      <w:pPr>
        <w:pStyle w:val="ww-textoindependiente2"/>
        <w:spacing w:line="240" w:lineRule="auto"/>
        <w:ind w:left="1134"/>
        <w:rPr>
          <w:rFonts w:ascii="Tahoma" w:hAnsi="Tahoma" w:cs="Tahoma"/>
          <w:color w:val="1F497D" w:themeColor="text2"/>
          <w:sz w:val="22"/>
          <w:szCs w:val="22"/>
          <w:lang w:val="es-ES" w:eastAsia="es-ES"/>
        </w:rPr>
      </w:pPr>
    </w:p>
    <w:p w14:paraId="092F1FAC" w14:textId="77777777" w:rsidR="00ED35BC" w:rsidRPr="00353F07" w:rsidRDefault="00ED35BC" w:rsidP="00ED35BC">
      <w:pPr>
        <w:pStyle w:val="ww-textoindependiente2"/>
        <w:spacing w:line="240" w:lineRule="auto"/>
        <w:ind w:left="1134"/>
        <w:rPr>
          <w:rFonts w:ascii="Tahoma" w:hAnsi="Tahoma" w:cs="Tahoma"/>
          <w:color w:val="1F497D" w:themeColor="text2"/>
          <w:sz w:val="22"/>
          <w:szCs w:val="22"/>
          <w:lang w:val="es-ES" w:eastAsia="es-ES"/>
        </w:rPr>
      </w:pPr>
      <w:r w:rsidRPr="00353F07">
        <w:rPr>
          <w:rFonts w:ascii="Tahoma" w:hAnsi="Tahoma" w:cs="Tahoma"/>
          <w:color w:val="1F497D" w:themeColor="text2"/>
          <w:sz w:val="22"/>
          <w:szCs w:val="22"/>
          <w:lang w:val="es-ES" w:eastAsia="es-ES"/>
        </w:rPr>
        <w:t>El cumplimiento del 100% de los aspectos, habilitará al proponente para la apertura del sobre B.</w:t>
      </w:r>
    </w:p>
    <w:p w14:paraId="6FDECFC4" w14:textId="77777777" w:rsidR="00ED35BC" w:rsidRPr="00353F07" w:rsidRDefault="00ED35BC" w:rsidP="00ED35BC">
      <w:pPr>
        <w:pStyle w:val="ww-textoindependiente2"/>
        <w:spacing w:line="240" w:lineRule="auto"/>
        <w:ind w:left="1418"/>
        <w:rPr>
          <w:rFonts w:ascii="Tahoma" w:hAnsi="Tahoma" w:cs="Tahoma"/>
          <w:color w:val="1F497D" w:themeColor="text2"/>
          <w:sz w:val="22"/>
          <w:szCs w:val="22"/>
          <w:lang w:val="es-ES"/>
        </w:rPr>
      </w:pPr>
    </w:p>
    <w:p w14:paraId="51D57A94" w14:textId="77777777" w:rsidR="00ED35BC" w:rsidRPr="00353F07" w:rsidRDefault="00ED35BC" w:rsidP="00ED35BC">
      <w:pPr>
        <w:ind w:left="1134" w:hanging="567"/>
        <w:jc w:val="both"/>
        <w:outlineLvl w:val="2"/>
        <w:rPr>
          <w:rFonts w:ascii="Tahoma" w:hAnsi="Tahoma" w:cs="Tahoma"/>
          <w:color w:val="1F497D" w:themeColor="text2"/>
          <w:sz w:val="22"/>
          <w:szCs w:val="22"/>
        </w:rPr>
      </w:pPr>
      <w:r w:rsidRPr="00353F07">
        <w:rPr>
          <w:rFonts w:ascii="Tahoma" w:hAnsi="Tahoma" w:cs="Tahoma"/>
          <w:b/>
          <w:color w:val="1F497D" w:themeColor="text2"/>
          <w:sz w:val="22"/>
          <w:szCs w:val="22"/>
          <w:lang w:eastAsia="en-US"/>
        </w:rPr>
        <w:t xml:space="preserve">10.2 </w:t>
      </w:r>
      <w:r w:rsidRPr="00353F07">
        <w:rPr>
          <w:rFonts w:ascii="Tahoma" w:hAnsi="Tahoma" w:cs="Tahoma"/>
          <w:b/>
          <w:color w:val="1F497D" w:themeColor="text2"/>
          <w:sz w:val="22"/>
          <w:szCs w:val="22"/>
          <w:lang w:eastAsia="en-US"/>
        </w:rPr>
        <w:tab/>
      </w:r>
      <w:r w:rsidRPr="00353F07">
        <w:rPr>
          <w:rFonts w:ascii="Tahoma" w:hAnsi="Tahoma" w:cs="Tahoma"/>
          <w:b/>
          <w:color w:val="1F497D" w:themeColor="text2"/>
          <w:sz w:val="22"/>
          <w:szCs w:val="22"/>
          <w:u w:val="single"/>
          <w:lang w:eastAsia="en-US"/>
        </w:rPr>
        <w:t>Sobre B - Propuesta Técnica</w:t>
      </w:r>
      <w:bookmarkEnd w:id="11"/>
      <w:bookmarkEnd w:id="12"/>
      <w:bookmarkEnd w:id="13"/>
      <w:r w:rsidRPr="00353F07">
        <w:rPr>
          <w:rFonts w:ascii="Tahoma" w:hAnsi="Tahoma" w:cs="Tahoma"/>
          <w:b/>
          <w:color w:val="1F497D" w:themeColor="text2"/>
          <w:sz w:val="22"/>
          <w:szCs w:val="22"/>
          <w:lang w:eastAsia="en-US"/>
        </w:rPr>
        <w:t>:</w:t>
      </w:r>
      <w:r w:rsidRPr="00353F07">
        <w:rPr>
          <w:rFonts w:ascii="Tahoma" w:hAnsi="Tahoma" w:cs="Tahoma"/>
          <w:color w:val="1F497D" w:themeColor="text2"/>
          <w:sz w:val="22"/>
          <w:szCs w:val="22"/>
        </w:rPr>
        <w:t xml:space="preserve"> A esta evaluación ingresan las propuestas habilitadas en la apertura del sobre A y se realiza sobre una ponderación del cien (100) por ciento. El proceso comprende:</w:t>
      </w:r>
    </w:p>
    <w:p w14:paraId="05CC5AA8" w14:textId="77777777" w:rsidR="00ED35BC" w:rsidRPr="00353F07" w:rsidRDefault="00ED35BC" w:rsidP="00ED35BC">
      <w:pPr>
        <w:pStyle w:val="ww-textoindependiente2"/>
        <w:spacing w:line="240" w:lineRule="auto"/>
        <w:ind w:left="1418"/>
        <w:rPr>
          <w:rFonts w:ascii="Tahoma" w:hAnsi="Tahoma" w:cs="Tahoma"/>
          <w:color w:val="1F497D" w:themeColor="text2"/>
          <w:sz w:val="22"/>
          <w:szCs w:val="22"/>
          <w:lang w:val="es-ES"/>
        </w:rPr>
      </w:pPr>
    </w:p>
    <w:p w14:paraId="0BBE9F2C" w14:textId="77777777" w:rsidR="00ED35BC" w:rsidRPr="00353F07" w:rsidRDefault="00ED35BC" w:rsidP="00F45C5D">
      <w:pPr>
        <w:pStyle w:val="Prrafodelista"/>
        <w:numPr>
          <w:ilvl w:val="2"/>
          <w:numId w:val="31"/>
        </w:numPr>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Entrega del Sobre B a la Comisión Técnica por tres (3) días hábiles para la evaluación correspondiente. </w:t>
      </w:r>
    </w:p>
    <w:p w14:paraId="2AED210B" w14:textId="77777777" w:rsidR="00ED35BC" w:rsidRPr="00353F07" w:rsidRDefault="00ED35BC" w:rsidP="00F45C5D">
      <w:pPr>
        <w:pStyle w:val="Prrafodelista"/>
        <w:numPr>
          <w:ilvl w:val="2"/>
          <w:numId w:val="31"/>
        </w:numPr>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66197677" w14:textId="77777777" w:rsidR="00ED35BC" w:rsidRPr="00353F07" w:rsidRDefault="00ED35BC" w:rsidP="00ED35BC">
      <w:pPr>
        <w:ind w:left="2127"/>
        <w:jc w:val="both"/>
        <w:rPr>
          <w:rFonts w:ascii="Tahoma" w:hAnsi="Tahoma" w:cs="Tahoma"/>
          <w:color w:val="1F497D" w:themeColor="text2"/>
        </w:rPr>
      </w:pPr>
    </w:p>
    <w:p w14:paraId="79E29A67" w14:textId="77777777" w:rsidR="00ED35BC" w:rsidRPr="00353F07" w:rsidRDefault="00ED35BC" w:rsidP="00F45C5D">
      <w:pPr>
        <w:numPr>
          <w:ilvl w:val="0"/>
          <w:numId w:val="21"/>
        </w:numPr>
        <w:tabs>
          <w:tab w:val="left" w:pos="2268"/>
        </w:tabs>
        <w:ind w:left="1985" w:firstLine="0"/>
        <w:jc w:val="both"/>
        <w:rPr>
          <w:rFonts w:ascii="Tahoma" w:hAnsi="Tahoma" w:cs="Tahoma"/>
          <w:color w:val="1F497D" w:themeColor="text2"/>
          <w:sz w:val="22"/>
          <w:szCs w:val="22"/>
        </w:rPr>
      </w:pPr>
      <w:r w:rsidRPr="00353F07">
        <w:rPr>
          <w:rFonts w:ascii="Tahoma" w:hAnsi="Tahoma" w:cs="Tahoma"/>
          <w:color w:val="1F497D" w:themeColor="text2"/>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54A6632" w14:textId="77777777" w:rsidR="00ED35BC" w:rsidRPr="00353F07" w:rsidRDefault="00ED35BC" w:rsidP="00F45C5D">
      <w:pPr>
        <w:numPr>
          <w:ilvl w:val="0"/>
          <w:numId w:val="21"/>
        </w:numPr>
        <w:tabs>
          <w:tab w:val="left" w:pos="2268"/>
        </w:tabs>
        <w:spacing w:before="120"/>
        <w:ind w:left="1985" w:firstLine="0"/>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Criterios Calificables: Son los criterios no excluyentes que brindan un valor agregado a la oferta de cada proponente, calificados sobre un porcentaje de treinta (30) por ciento. </w:t>
      </w:r>
    </w:p>
    <w:p w14:paraId="123F3A8C" w14:textId="77777777" w:rsidR="00ED35BC" w:rsidRPr="00353F07" w:rsidRDefault="00ED35BC" w:rsidP="00ED35BC">
      <w:pPr>
        <w:tabs>
          <w:tab w:val="left" w:pos="2268"/>
        </w:tabs>
        <w:ind w:left="2268" w:hanging="425"/>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  </w:t>
      </w:r>
    </w:p>
    <w:p w14:paraId="1EB5D10C" w14:textId="7F9102FF" w:rsidR="00ED35BC" w:rsidRPr="00353F07" w:rsidRDefault="00ED35BC" w:rsidP="00ED35BC">
      <w:pPr>
        <w:pStyle w:val="ww-textoindependiente2"/>
        <w:spacing w:line="240" w:lineRule="auto"/>
        <w:ind w:left="1134"/>
        <w:rPr>
          <w:rFonts w:ascii="Tahoma" w:hAnsi="Tahoma" w:cs="Tahoma"/>
          <w:color w:val="1F497D" w:themeColor="text2"/>
          <w:sz w:val="22"/>
          <w:szCs w:val="22"/>
          <w:lang w:val="es-ES" w:bidi="en-US"/>
        </w:rPr>
      </w:pPr>
      <w:r w:rsidRPr="00353F07">
        <w:rPr>
          <w:rFonts w:ascii="Tahoma" w:hAnsi="Tahoma" w:cs="Tahoma"/>
          <w:color w:val="1F497D" w:themeColor="text2"/>
          <w:sz w:val="22"/>
          <w:szCs w:val="22"/>
          <w:lang w:val="es-ES" w:bidi="en-US"/>
        </w:rPr>
        <w:t>El informe de evaluación técnica es presentado a la Comisión de Calificación. En caso de existir discrepancia de criterios u observaciones por parte de la Comisión, estos deben ser explicitados en el informe final.</w:t>
      </w:r>
    </w:p>
    <w:p w14:paraId="40217813" w14:textId="77777777" w:rsidR="00ED35BC" w:rsidRPr="00BA5CC0" w:rsidRDefault="00ED35BC" w:rsidP="00F45C5D">
      <w:pPr>
        <w:pStyle w:val="Prrafodelista"/>
        <w:numPr>
          <w:ilvl w:val="1"/>
          <w:numId w:val="31"/>
        </w:numPr>
        <w:spacing w:before="100" w:beforeAutospacing="1" w:after="120"/>
        <w:ind w:left="1134" w:hanging="567"/>
        <w:jc w:val="both"/>
        <w:outlineLvl w:val="2"/>
        <w:rPr>
          <w:rFonts w:ascii="Tahoma" w:hAnsi="Tahoma" w:cs="Tahoma"/>
          <w:b/>
          <w:color w:val="1F497D" w:themeColor="text2"/>
          <w:sz w:val="22"/>
          <w:szCs w:val="22"/>
        </w:rPr>
      </w:pPr>
      <w:r w:rsidRPr="00BA5CC0">
        <w:rPr>
          <w:rFonts w:ascii="Tahoma" w:hAnsi="Tahoma" w:cs="Tahoma"/>
          <w:b/>
          <w:color w:val="1F497D" w:themeColor="text2"/>
          <w:sz w:val="22"/>
          <w:szCs w:val="22"/>
          <w:u w:val="single"/>
        </w:rPr>
        <w:t>Sobre C - Propuesta Económica</w:t>
      </w:r>
      <w:r w:rsidRPr="00BA5CC0">
        <w:rPr>
          <w:rFonts w:ascii="Tahoma" w:hAnsi="Tahoma" w:cs="Tahoma"/>
          <w:color w:val="1F497D" w:themeColor="text2"/>
          <w:sz w:val="22"/>
          <w:szCs w:val="22"/>
        </w:rPr>
        <w:t xml:space="preserve"> </w:t>
      </w:r>
    </w:p>
    <w:p w14:paraId="5F084C03" w14:textId="77777777" w:rsidR="00FE66C7" w:rsidRDefault="00ED35BC" w:rsidP="00FE66C7">
      <w:pPr>
        <w:pStyle w:val="Prrafodelista"/>
        <w:spacing w:before="120" w:line="276" w:lineRule="auto"/>
        <w:ind w:left="1134"/>
        <w:jc w:val="both"/>
        <w:outlineLvl w:val="2"/>
        <w:rPr>
          <w:rFonts w:ascii="Tahoma" w:hAnsi="Tahoma" w:cs="Tahoma"/>
          <w:color w:val="1F497D" w:themeColor="text2"/>
          <w:sz w:val="22"/>
          <w:szCs w:val="22"/>
        </w:rPr>
      </w:pPr>
      <w:r w:rsidRPr="00BA5CC0">
        <w:rPr>
          <w:rFonts w:ascii="Tahoma" w:hAnsi="Tahoma" w:cs="Tahoma"/>
          <w:color w:val="1F497D" w:themeColor="text2"/>
          <w:sz w:val="22"/>
          <w:szCs w:val="22"/>
        </w:rPr>
        <w:t>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5EF48A31" w14:textId="77777777" w:rsidR="00ED35BC" w:rsidRPr="00353F07" w:rsidRDefault="00ED35BC" w:rsidP="000037E7">
      <w:pPr>
        <w:pStyle w:val="Prrafodelista"/>
        <w:numPr>
          <w:ilvl w:val="1"/>
          <w:numId w:val="31"/>
        </w:numPr>
        <w:spacing w:before="100" w:beforeAutospacing="1" w:after="120"/>
        <w:ind w:left="1134" w:hanging="567"/>
        <w:jc w:val="both"/>
        <w:outlineLvl w:val="2"/>
        <w:rPr>
          <w:rFonts w:ascii="Tahoma" w:hAnsi="Tahoma" w:cs="Tahoma"/>
          <w:b/>
          <w:color w:val="1F497D" w:themeColor="text2"/>
          <w:sz w:val="22"/>
          <w:szCs w:val="22"/>
          <w:u w:val="single"/>
        </w:rPr>
      </w:pPr>
      <w:r w:rsidRPr="00353F07">
        <w:rPr>
          <w:rFonts w:ascii="Tahoma" w:hAnsi="Tahoma" w:cs="Tahoma"/>
          <w:b/>
          <w:color w:val="1F497D" w:themeColor="text2"/>
          <w:sz w:val="22"/>
          <w:szCs w:val="22"/>
          <w:u w:val="single"/>
        </w:rPr>
        <w:t>Calificación Final</w:t>
      </w:r>
    </w:p>
    <w:p w14:paraId="666674C2" w14:textId="77777777" w:rsidR="00ED35BC" w:rsidRPr="00353F07" w:rsidRDefault="00ED35BC" w:rsidP="00ED35BC">
      <w:pPr>
        <w:pStyle w:val="Prrafodelista"/>
        <w:ind w:left="1134"/>
        <w:jc w:val="both"/>
        <w:outlineLvl w:val="2"/>
        <w:rPr>
          <w:rFonts w:ascii="Tahoma" w:hAnsi="Tahoma" w:cs="Tahoma"/>
          <w:color w:val="1F497D" w:themeColor="text2"/>
          <w:sz w:val="22"/>
          <w:szCs w:val="22"/>
        </w:rPr>
      </w:pPr>
      <w:r w:rsidRPr="00353F07">
        <w:rPr>
          <w:rFonts w:ascii="Tahoma" w:hAnsi="Tahoma" w:cs="Tahoma"/>
          <w:color w:val="1F497D" w:themeColor="text2"/>
          <w:sz w:val="22"/>
          <w:szCs w:val="22"/>
        </w:rPr>
        <w:t xml:space="preserve">Es el resultado del promedio ponderado de las calificaciones obtenidas en la evaluación técnica (60%) </w:t>
      </w:r>
      <w:r w:rsidRPr="00BA5CC0">
        <w:rPr>
          <w:rFonts w:ascii="Tahoma" w:hAnsi="Tahoma" w:cs="Tahoma"/>
          <w:color w:val="1F497D" w:themeColor="text2"/>
          <w:sz w:val="22"/>
          <w:szCs w:val="22"/>
        </w:rPr>
        <w:t>y la evaluación económica (40%).</w:t>
      </w:r>
    </w:p>
    <w:p w14:paraId="48DB2050" w14:textId="77777777" w:rsidR="00ED35BC" w:rsidRPr="00353F07" w:rsidRDefault="00ED35BC" w:rsidP="000037E7">
      <w:pPr>
        <w:pStyle w:val="Prrafodelista"/>
        <w:numPr>
          <w:ilvl w:val="1"/>
          <w:numId w:val="31"/>
        </w:numPr>
        <w:spacing w:before="100" w:beforeAutospacing="1" w:after="120"/>
        <w:ind w:left="1134" w:hanging="567"/>
        <w:jc w:val="both"/>
        <w:outlineLvl w:val="2"/>
        <w:rPr>
          <w:rFonts w:ascii="Tahoma" w:hAnsi="Tahoma" w:cs="Tahoma"/>
          <w:b/>
          <w:color w:val="1F497D" w:themeColor="text2"/>
          <w:sz w:val="22"/>
          <w:szCs w:val="22"/>
          <w:u w:val="single"/>
        </w:rPr>
      </w:pPr>
      <w:r w:rsidRPr="00353F07">
        <w:rPr>
          <w:rFonts w:ascii="Tahoma" w:hAnsi="Tahoma" w:cs="Tahoma"/>
          <w:b/>
          <w:color w:val="1F497D" w:themeColor="text2"/>
          <w:sz w:val="22"/>
          <w:szCs w:val="22"/>
          <w:u w:val="single"/>
        </w:rPr>
        <w:t>Adjudicación</w:t>
      </w:r>
    </w:p>
    <w:p w14:paraId="1973776E" w14:textId="7777777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14:paraId="7DB96CAE" w14:textId="7777777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El o los proponentes adjudicados </w:t>
      </w:r>
      <w:r w:rsidRPr="00353F07">
        <w:rPr>
          <w:rFonts w:ascii="Tahoma" w:hAnsi="Tahoma" w:cs="Tahoma"/>
          <w:b/>
          <w:color w:val="1F497D" w:themeColor="text2"/>
          <w:sz w:val="22"/>
          <w:szCs w:val="22"/>
        </w:rPr>
        <w:t>Nacionales</w:t>
      </w:r>
      <w:r w:rsidRPr="00353F07">
        <w:rPr>
          <w:rFonts w:ascii="Tahoma" w:hAnsi="Tahoma" w:cs="Tahoma"/>
          <w:color w:val="1F497D" w:themeColor="text2"/>
          <w:sz w:val="22"/>
          <w:szCs w:val="22"/>
        </w:rPr>
        <w:t xml:space="preserve"> contarán con un plazo no mayor a cinco </w:t>
      </w:r>
      <w:r w:rsidRPr="00353F07">
        <w:rPr>
          <w:rFonts w:ascii="Tahoma" w:hAnsi="Tahoma" w:cs="Tahoma"/>
          <w:b/>
          <w:color w:val="1F497D" w:themeColor="text2"/>
          <w:sz w:val="22"/>
          <w:szCs w:val="22"/>
        </w:rPr>
        <w:t>(5) días hábiles</w:t>
      </w:r>
      <w:r w:rsidRPr="00353F07">
        <w:rPr>
          <w:rFonts w:ascii="Tahoma" w:hAnsi="Tahoma" w:cs="Tahoma"/>
          <w:color w:val="1F497D" w:themeColor="text2"/>
          <w:sz w:val="22"/>
          <w:szCs w:val="22"/>
        </w:rPr>
        <w:t xml:space="preserve"> para dar respuesta de Aceptación/Rechazo a la nota de adjudicación. En caso de aceptación, juntamente a la nota de respuesta deberán adjuntar toda la documentación solicitada en la carta de adjudicación.</w:t>
      </w:r>
    </w:p>
    <w:p w14:paraId="4D8B587B" w14:textId="77777777" w:rsidR="00ED35BC" w:rsidRDefault="00ED35BC" w:rsidP="00ED35BC">
      <w:pPr>
        <w:spacing w:before="120"/>
        <w:ind w:left="1134"/>
        <w:jc w:val="both"/>
        <w:rPr>
          <w:rFonts w:ascii="Tahoma" w:hAnsi="Tahoma" w:cs="Tahoma"/>
          <w:b/>
          <w:color w:val="1F497D" w:themeColor="text2"/>
          <w:sz w:val="22"/>
          <w:szCs w:val="22"/>
        </w:rPr>
      </w:pPr>
      <w:r w:rsidRPr="00353F07">
        <w:rPr>
          <w:rFonts w:ascii="Tahoma" w:hAnsi="Tahoma" w:cs="Tahoma"/>
          <w:b/>
          <w:color w:val="1F497D" w:themeColor="text2"/>
          <w:sz w:val="22"/>
          <w:szCs w:val="22"/>
        </w:rPr>
        <w:t>El incumplimiento a estos plazos y la falta de documentación con las características requeridas será causal de desistimiento de la adjudicación y ejecución de la Garantía de Seriedad de Propuesta.</w:t>
      </w:r>
    </w:p>
    <w:p w14:paraId="033535E0" w14:textId="77777777" w:rsidR="00ED35BC" w:rsidRPr="00353F07" w:rsidRDefault="00ED35BC" w:rsidP="000037E7">
      <w:pPr>
        <w:pStyle w:val="Prrafodelista"/>
        <w:numPr>
          <w:ilvl w:val="1"/>
          <w:numId w:val="31"/>
        </w:numPr>
        <w:spacing w:before="100" w:beforeAutospacing="1" w:after="120"/>
        <w:ind w:left="1134" w:hanging="567"/>
        <w:jc w:val="both"/>
        <w:outlineLvl w:val="2"/>
        <w:rPr>
          <w:rFonts w:ascii="Tahoma" w:hAnsi="Tahoma" w:cs="Tahoma"/>
          <w:b/>
          <w:color w:val="1F497D" w:themeColor="text2"/>
          <w:sz w:val="22"/>
          <w:szCs w:val="22"/>
          <w:u w:val="single"/>
        </w:rPr>
      </w:pPr>
      <w:r w:rsidRPr="00353F07">
        <w:rPr>
          <w:rFonts w:ascii="Tahoma" w:hAnsi="Tahoma" w:cs="Tahoma"/>
          <w:b/>
          <w:color w:val="1F497D" w:themeColor="text2"/>
          <w:sz w:val="22"/>
          <w:szCs w:val="22"/>
          <w:u w:val="single"/>
        </w:rPr>
        <w:t>Formalización (Documento de Compra)</w:t>
      </w:r>
    </w:p>
    <w:p w14:paraId="2B60815B" w14:textId="792CDF2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Aceptada la adjudicación, se iniciarán las gestiones de formalización de la relación comercial a través del correspondiente Contrato, para lo cual el </w:t>
      </w:r>
      <w:r w:rsidR="00B877B4">
        <w:rPr>
          <w:rFonts w:ascii="Tahoma" w:hAnsi="Tahoma" w:cs="Tahoma"/>
          <w:color w:val="1F497D" w:themeColor="text2"/>
          <w:sz w:val="22"/>
          <w:szCs w:val="22"/>
        </w:rPr>
        <w:t>Proveedor</w:t>
      </w:r>
      <w:r w:rsidR="00B877B4" w:rsidRPr="00353F07">
        <w:rPr>
          <w:rFonts w:ascii="Tahoma" w:hAnsi="Tahoma" w:cs="Tahoma"/>
          <w:color w:val="1F497D" w:themeColor="text2"/>
          <w:sz w:val="22"/>
          <w:szCs w:val="22"/>
        </w:rPr>
        <w:t xml:space="preserve"> </w:t>
      </w:r>
      <w:r w:rsidRPr="00353F07">
        <w:rPr>
          <w:rFonts w:ascii="Tahoma" w:hAnsi="Tahoma" w:cs="Tahoma"/>
          <w:color w:val="1F497D" w:themeColor="text2"/>
          <w:sz w:val="22"/>
          <w:szCs w:val="22"/>
        </w:rPr>
        <w:t>debe remitir a ENTEL S.A. la documentación detallada en el siguiente punto.</w:t>
      </w:r>
    </w:p>
    <w:p w14:paraId="304F55A1" w14:textId="7777777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El proponente debe adherirse a los términos y condiciones establecidos en el contrato elaborado por ENTEL S.A. </w:t>
      </w:r>
    </w:p>
    <w:p w14:paraId="6E94DC99" w14:textId="7777777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El proponente que resultase adjudicado deberá considerar que la revisión y suscripción del contrato objeto del presente proceso de contratación se efectuará en las oficinas del domicilio legal de ENTEL S.A. </w:t>
      </w:r>
      <w:r w:rsidRPr="00353F07">
        <w:rPr>
          <w:rFonts w:ascii="Tahoma" w:hAnsi="Tahoma" w:cs="Tahoma"/>
          <w:b/>
          <w:color w:val="1F497D" w:themeColor="text2"/>
          <w:sz w:val="22"/>
          <w:szCs w:val="22"/>
        </w:rPr>
        <w:t>El proveedor una vez comunicado el inicio de la vigencia del contrato contará con 48 horas para apersonarse para la firma correspondiente</w:t>
      </w:r>
      <w:r w:rsidRPr="00353F07">
        <w:rPr>
          <w:rFonts w:ascii="Tahoma" w:hAnsi="Tahoma" w:cs="Tahoma"/>
          <w:color w:val="1F497D" w:themeColor="text2"/>
          <w:sz w:val="22"/>
          <w:szCs w:val="22"/>
        </w:rPr>
        <w:t xml:space="preserve">; caso contrario será causal para dejar sin efecto la nota de adjudicación y ejecución de la Garantía de Seriedad de Propuesta, quedando impedido de participar en procesos de ENTEL S.A. por 1 año. </w:t>
      </w:r>
    </w:p>
    <w:p w14:paraId="28FACE0B" w14:textId="77777777" w:rsidR="00ED35BC" w:rsidRPr="00353F07" w:rsidRDefault="00ED35BC" w:rsidP="000037E7">
      <w:pPr>
        <w:pStyle w:val="Prrafodelista"/>
        <w:numPr>
          <w:ilvl w:val="1"/>
          <w:numId w:val="31"/>
        </w:numPr>
        <w:spacing w:before="100" w:beforeAutospacing="1" w:after="120"/>
        <w:ind w:left="1134" w:hanging="567"/>
        <w:jc w:val="both"/>
        <w:outlineLvl w:val="2"/>
        <w:rPr>
          <w:rFonts w:ascii="Tahoma" w:hAnsi="Tahoma" w:cs="Tahoma"/>
          <w:b/>
          <w:color w:val="1F497D" w:themeColor="text2"/>
          <w:sz w:val="22"/>
          <w:szCs w:val="22"/>
          <w:u w:val="single"/>
        </w:rPr>
      </w:pPr>
      <w:r w:rsidRPr="00353F07">
        <w:rPr>
          <w:rFonts w:ascii="Tahoma" w:hAnsi="Tahoma" w:cs="Tahoma"/>
          <w:b/>
          <w:color w:val="1F497D" w:themeColor="text2"/>
          <w:sz w:val="22"/>
          <w:szCs w:val="22"/>
          <w:u w:val="single"/>
        </w:rPr>
        <w:t>Documentos que debe Presentar el Proponente</w:t>
      </w:r>
    </w:p>
    <w:p w14:paraId="38BF578F" w14:textId="77777777" w:rsidR="00ED35BC" w:rsidRPr="00353F07" w:rsidRDefault="00ED35BC" w:rsidP="00ED35BC">
      <w:pPr>
        <w:pStyle w:val="Prrafodelista"/>
        <w:numPr>
          <w:ilvl w:val="0"/>
          <w:numId w:val="6"/>
        </w:numPr>
        <w:tabs>
          <w:tab w:val="num" w:pos="1080"/>
        </w:tabs>
        <w:spacing w:before="120"/>
        <w:ind w:left="1134" w:hanging="567"/>
        <w:jc w:val="both"/>
        <w:rPr>
          <w:rFonts w:ascii="Tahoma" w:hAnsi="Tahoma" w:cs="Tahoma"/>
          <w:vanish/>
          <w:color w:val="1F497D" w:themeColor="text2"/>
          <w:sz w:val="22"/>
          <w:szCs w:val="22"/>
          <w:lang w:eastAsia="es-ES"/>
        </w:rPr>
      </w:pPr>
    </w:p>
    <w:p w14:paraId="1F8EE171" w14:textId="77777777" w:rsidR="00ED35BC" w:rsidRPr="00353F07" w:rsidRDefault="00ED35BC" w:rsidP="00ED35BC">
      <w:pPr>
        <w:pStyle w:val="Prrafodelista"/>
        <w:numPr>
          <w:ilvl w:val="0"/>
          <w:numId w:val="6"/>
        </w:numPr>
        <w:tabs>
          <w:tab w:val="num" w:pos="1080"/>
        </w:tabs>
        <w:spacing w:before="120"/>
        <w:ind w:left="1134" w:hanging="567"/>
        <w:jc w:val="both"/>
        <w:rPr>
          <w:rFonts w:ascii="Tahoma" w:hAnsi="Tahoma" w:cs="Tahoma"/>
          <w:vanish/>
          <w:color w:val="1F497D" w:themeColor="text2"/>
          <w:sz w:val="22"/>
          <w:szCs w:val="22"/>
          <w:lang w:eastAsia="es-ES"/>
        </w:rPr>
      </w:pPr>
    </w:p>
    <w:p w14:paraId="476B7362" w14:textId="77777777" w:rsidR="00ED35BC" w:rsidRPr="00353F07" w:rsidRDefault="00ED35BC" w:rsidP="00ED35BC">
      <w:pPr>
        <w:pStyle w:val="Prrafodelista"/>
        <w:numPr>
          <w:ilvl w:val="0"/>
          <w:numId w:val="6"/>
        </w:numPr>
        <w:tabs>
          <w:tab w:val="num" w:pos="1080"/>
        </w:tabs>
        <w:spacing w:before="120"/>
        <w:ind w:left="1134" w:hanging="567"/>
        <w:jc w:val="both"/>
        <w:rPr>
          <w:rFonts w:ascii="Tahoma" w:hAnsi="Tahoma" w:cs="Tahoma"/>
          <w:vanish/>
          <w:color w:val="1F497D" w:themeColor="text2"/>
          <w:sz w:val="22"/>
          <w:szCs w:val="22"/>
          <w:lang w:eastAsia="es-ES"/>
        </w:rPr>
      </w:pPr>
    </w:p>
    <w:p w14:paraId="00364D73" w14:textId="77777777" w:rsidR="00ED35BC" w:rsidRPr="00353F07" w:rsidRDefault="00ED35BC" w:rsidP="00ED35BC">
      <w:pPr>
        <w:pStyle w:val="Prrafodelista"/>
        <w:numPr>
          <w:ilvl w:val="0"/>
          <w:numId w:val="6"/>
        </w:numPr>
        <w:tabs>
          <w:tab w:val="num" w:pos="1080"/>
        </w:tabs>
        <w:spacing w:before="120"/>
        <w:ind w:left="1134" w:hanging="567"/>
        <w:jc w:val="both"/>
        <w:rPr>
          <w:rFonts w:ascii="Tahoma" w:hAnsi="Tahoma" w:cs="Tahoma"/>
          <w:vanish/>
          <w:color w:val="1F497D" w:themeColor="text2"/>
          <w:sz w:val="22"/>
          <w:szCs w:val="22"/>
          <w:lang w:eastAsia="es-ES"/>
        </w:rPr>
      </w:pPr>
    </w:p>
    <w:p w14:paraId="3E45D5E5" w14:textId="77777777" w:rsidR="00ED35BC" w:rsidRPr="00353F07" w:rsidRDefault="00ED35BC" w:rsidP="00ED35BC">
      <w:pPr>
        <w:pStyle w:val="Prrafodelista"/>
        <w:numPr>
          <w:ilvl w:val="0"/>
          <w:numId w:val="6"/>
        </w:numPr>
        <w:tabs>
          <w:tab w:val="num" w:pos="1080"/>
        </w:tabs>
        <w:spacing w:before="120"/>
        <w:ind w:left="1134" w:hanging="567"/>
        <w:jc w:val="both"/>
        <w:rPr>
          <w:rFonts w:ascii="Tahoma" w:hAnsi="Tahoma" w:cs="Tahoma"/>
          <w:vanish/>
          <w:color w:val="1F497D" w:themeColor="text2"/>
          <w:sz w:val="22"/>
          <w:szCs w:val="22"/>
          <w:lang w:eastAsia="es-ES"/>
        </w:rPr>
      </w:pPr>
    </w:p>
    <w:p w14:paraId="182B96F9" w14:textId="77777777" w:rsidR="00ED35BC" w:rsidRPr="00353F07" w:rsidRDefault="00ED35BC" w:rsidP="00ED35BC">
      <w:pPr>
        <w:spacing w:before="120"/>
        <w:ind w:left="1134"/>
        <w:jc w:val="both"/>
        <w:rPr>
          <w:rFonts w:ascii="Tahoma" w:hAnsi="Tahoma" w:cs="Tahoma"/>
          <w:color w:val="1F497D" w:themeColor="text2"/>
          <w:sz w:val="22"/>
          <w:szCs w:val="22"/>
        </w:rPr>
      </w:pPr>
      <w:r w:rsidRPr="00353F07">
        <w:rPr>
          <w:rFonts w:ascii="Tahoma" w:hAnsi="Tahoma" w:cs="Tahoma"/>
          <w:color w:val="1F497D" w:themeColor="text2"/>
          <w:sz w:val="22"/>
          <w:szCs w:val="22"/>
        </w:rPr>
        <w:t xml:space="preserve">La(s) empresa(s) adjudicada(s) debe(n) presentar la siguiente documentación para la elaboración del Contrato: </w:t>
      </w:r>
    </w:p>
    <w:p w14:paraId="5B4B9C15" w14:textId="77777777" w:rsidR="00ED35BC" w:rsidRPr="00353F07" w:rsidRDefault="00ED35BC" w:rsidP="00ED35BC">
      <w:pPr>
        <w:pStyle w:val="Prrafodelista"/>
        <w:numPr>
          <w:ilvl w:val="0"/>
          <w:numId w:val="6"/>
        </w:numPr>
        <w:tabs>
          <w:tab w:val="num" w:pos="1080"/>
        </w:tabs>
        <w:spacing w:before="120"/>
        <w:jc w:val="both"/>
        <w:rPr>
          <w:rFonts w:ascii="Tahoma" w:hAnsi="Tahoma" w:cs="Tahoma"/>
          <w:vanish/>
          <w:color w:val="1F497D" w:themeColor="text2"/>
          <w:sz w:val="22"/>
          <w:szCs w:val="22"/>
          <w:lang w:eastAsia="es-ES"/>
        </w:rPr>
      </w:pPr>
    </w:p>
    <w:p w14:paraId="7EAFB25C" w14:textId="77777777" w:rsidR="00ED35BC" w:rsidRPr="00353F07" w:rsidRDefault="00ED35BC" w:rsidP="00ED35BC">
      <w:pPr>
        <w:pStyle w:val="Prrafodelista"/>
        <w:numPr>
          <w:ilvl w:val="0"/>
          <w:numId w:val="6"/>
        </w:numPr>
        <w:tabs>
          <w:tab w:val="num" w:pos="1080"/>
        </w:tabs>
        <w:spacing w:before="120"/>
        <w:jc w:val="both"/>
        <w:rPr>
          <w:rFonts w:ascii="Tahoma" w:hAnsi="Tahoma" w:cs="Tahoma"/>
          <w:vanish/>
          <w:color w:val="1F497D" w:themeColor="text2"/>
          <w:sz w:val="22"/>
          <w:szCs w:val="22"/>
          <w:lang w:eastAsia="es-ES"/>
        </w:rPr>
      </w:pPr>
    </w:p>
    <w:p w14:paraId="355A605E" w14:textId="77777777" w:rsidR="00ED35BC" w:rsidRPr="00353F07" w:rsidRDefault="00ED35BC" w:rsidP="00ED35BC">
      <w:pPr>
        <w:pStyle w:val="Prrafodelista"/>
        <w:numPr>
          <w:ilvl w:val="0"/>
          <w:numId w:val="6"/>
        </w:numPr>
        <w:tabs>
          <w:tab w:val="num" w:pos="1080"/>
        </w:tabs>
        <w:spacing w:before="120"/>
        <w:jc w:val="both"/>
        <w:rPr>
          <w:rFonts w:ascii="Tahoma" w:hAnsi="Tahoma" w:cs="Tahoma"/>
          <w:vanish/>
          <w:color w:val="1F497D" w:themeColor="text2"/>
          <w:sz w:val="22"/>
          <w:szCs w:val="22"/>
          <w:lang w:eastAsia="es-ES"/>
        </w:rPr>
      </w:pPr>
    </w:p>
    <w:p w14:paraId="672FD42E" w14:textId="77777777" w:rsidR="00ED35BC" w:rsidRPr="00353F07" w:rsidRDefault="00ED35BC" w:rsidP="00ED35BC">
      <w:pPr>
        <w:pStyle w:val="Prrafodelista"/>
        <w:numPr>
          <w:ilvl w:val="0"/>
          <w:numId w:val="6"/>
        </w:numPr>
        <w:tabs>
          <w:tab w:val="num" w:pos="1080"/>
        </w:tabs>
        <w:spacing w:before="120"/>
        <w:jc w:val="both"/>
        <w:rPr>
          <w:rFonts w:ascii="Tahoma" w:hAnsi="Tahoma" w:cs="Tahoma"/>
          <w:vanish/>
          <w:color w:val="1F497D" w:themeColor="text2"/>
          <w:sz w:val="22"/>
          <w:szCs w:val="22"/>
          <w:lang w:eastAsia="es-ES"/>
        </w:rPr>
      </w:pPr>
    </w:p>
    <w:p w14:paraId="30EBE757" w14:textId="77777777" w:rsidR="00ED35BC" w:rsidRPr="00353F07" w:rsidRDefault="00ED35BC" w:rsidP="00ED35BC">
      <w:pPr>
        <w:pStyle w:val="Prrafodelista"/>
        <w:numPr>
          <w:ilvl w:val="0"/>
          <w:numId w:val="6"/>
        </w:numPr>
        <w:tabs>
          <w:tab w:val="num" w:pos="1080"/>
        </w:tabs>
        <w:spacing w:before="120"/>
        <w:jc w:val="both"/>
        <w:rPr>
          <w:rFonts w:ascii="Tahoma" w:hAnsi="Tahoma" w:cs="Tahoma"/>
          <w:vanish/>
          <w:color w:val="1F497D" w:themeColor="text2"/>
          <w:sz w:val="22"/>
          <w:szCs w:val="22"/>
          <w:lang w:eastAsia="es-ES"/>
        </w:rPr>
      </w:pPr>
    </w:p>
    <w:p w14:paraId="6516CD65" w14:textId="77777777" w:rsidR="00ED35BC" w:rsidRPr="00353F07" w:rsidRDefault="00ED35BC" w:rsidP="00ED35BC">
      <w:pPr>
        <w:pStyle w:val="Prrafodelista"/>
        <w:numPr>
          <w:ilvl w:val="0"/>
          <w:numId w:val="9"/>
        </w:numPr>
        <w:tabs>
          <w:tab w:val="left" w:pos="1701"/>
        </w:tabs>
        <w:spacing w:before="120"/>
        <w:ind w:left="1701" w:hanging="567"/>
        <w:jc w:val="both"/>
        <w:rPr>
          <w:rFonts w:ascii="Tahoma" w:hAnsi="Tahoma" w:cs="Tahoma"/>
          <w:color w:val="1F497D" w:themeColor="text2"/>
          <w:sz w:val="22"/>
          <w:szCs w:val="22"/>
        </w:rPr>
      </w:pPr>
      <w:r w:rsidRPr="00353F07">
        <w:rPr>
          <w:rFonts w:ascii="Tahoma" w:hAnsi="Tahoma" w:cs="Tahoma"/>
          <w:color w:val="1F497D" w:themeColor="text2"/>
          <w:sz w:val="22"/>
          <w:szCs w:val="22"/>
        </w:rPr>
        <w:t>Los documentos que deben presentar las personas naturales son:</w:t>
      </w:r>
    </w:p>
    <w:p w14:paraId="36D27EE6" w14:textId="77777777" w:rsidR="00ED35BC" w:rsidRPr="00353F07" w:rsidRDefault="00ED35BC" w:rsidP="00ED35BC">
      <w:pPr>
        <w:pStyle w:val="Prrafodelista"/>
        <w:numPr>
          <w:ilvl w:val="1"/>
          <w:numId w:val="9"/>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Cédula de Identidad (fotocopia simple).</w:t>
      </w:r>
    </w:p>
    <w:p w14:paraId="445B03EA" w14:textId="77777777" w:rsidR="00ED35BC" w:rsidRPr="00353F07" w:rsidRDefault="00ED35BC" w:rsidP="00ED35BC">
      <w:pPr>
        <w:pStyle w:val="WW-Textosinformato"/>
        <w:numPr>
          <w:ilvl w:val="1"/>
          <w:numId w:val="12"/>
        </w:numPr>
        <w:tabs>
          <w:tab w:val="left" w:pos="2268"/>
        </w:tabs>
        <w:spacing w:before="120"/>
        <w:ind w:left="2268" w:hanging="567"/>
        <w:jc w:val="both"/>
        <w:outlineLvl w:val="0"/>
        <w:rPr>
          <w:rFonts w:ascii="Tahoma" w:hAnsi="Tahoma" w:cs="Tahoma"/>
          <w:color w:val="1F497D" w:themeColor="text2"/>
          <w:sz w:val="22"/>
          <w:szCs w:val="22"/>
          <w:lang w:val="es-BO"/>
        </w:rPr>
      </w:pPr>
      <w:r w:rsidRPr="00353F07">
        <w:rPr>
          <w:rFonts w:ascii="Tahoma" w:hAnsi="Tahoma" w:cs="Tahoma"/>
          <w:color w:val="1F497D" w:themeColor="text2"/>
          <w:sz w:val="22"/>
          <w:szCs w:val="22"/>
          <w:lang w:val="es-BO"/>
        </w:rPr>
        <w:t xml:space="preserve">Garantías requeridas </w:t>
      </w:r>
      <w:r w:rsidRPr="00353F07">
        <w:rPr>
          <w:rFonts w:ascii="Tahoma" w:hAnsi="Tahoma" w:cs="Tahoma"/>
          <w:color w:val="1F497D" w:themeColor="text2"/>
          <w:sz w:val="22"/>
          <w:szCs w:val="22"/>
        </w:rPr>
        <w:t>de acuerdo a lo señalado en el punto 8 del presente TBC (Términos Básicos de Contratación).</w:t>
      </w:r>
    </w:p>
    <w:p w14:paraId="72B1F0FC" w14:textId="77777777" w:rsidR="00ED35BC" w:rsidRPr="00353F07" w:rsidRDefault="00ED35BC" w:rsidP="00ED35BC">
      <w:pPr>
        <w:pStyle w:val="WW-Textosinformato"/>
        <w:numPr>
          <w:ilvl w:val="1"/>
          <w:numId w:val="12"/>
        </w:numPr>
        <w:tabs>
          <w:tab w:val="left" w:pos="2268"/>
        </w:tabs>
        <w:spacing w:before="120"/>
        <w:ind w:left="2268" w:hanging="567"/>
        <w:jc w:val="both"/>
        <w:outlineLvl w:val="0"/>
        <w:rPr>
          <w:rFonts w:ascii="Tahoma" w:hAnsi="Tahoma" w:cs="Tahoma"/>
          <w:color w:val="1F497D" w:themeColor="text2"/>
          <w:sz w:val="22"/>
          <w:szCs w:val="22"/>
          <w:lang w:val="es-BO"/>
        </w:rPr>
      </w:pPr>
      <w:r w:rsidRPr="00353F07">
        <w:rPr>
          <w:rFonts w:ascii="Tahoma" w:hAnsi="Tahoma" w:cs="Tahoma"/>
          <w:color w:val="1F497D" w:themeColor="text2"/>
          <w:sz w:val="22"/>
          <w:szCs w:val="22"/>
        </w:rPr>
        <w:t>Certificado original de actualización de la matrícula de comercio emitido por FUNDEMPRESA vigente.</w:t>
      </w:r>
    </w:p>
    <w:p w14:paraId="2F76F09B" w14:textId="77777777" w:rsidR="00ED35BC" w:rsidRPr="00353F07" w:rsidRDefault="00ED35BC" w:rsidP="00ED35BC">
      <w:pPr>
        <w:pStyle w:val="WW-Textosinformato"/>
        <w:numPr>
          <w:ilvl w:val="1"/>
          <w:numId w:val="12"/>
        </w:numPr>
        <w:tabs>
          <w:tab w:val="left" w:pos="2268"/>
        </w:tabs>
        <w:spacing w:before="120"/>
        <w:ind w:left="2268" w:hanging="567"/>
        <w:jc w:val="both"/>
        <w:outlineLvl w:val="0"/>
        <w:rPr>
          <w:rFonts w:ascii="Tahoma" w:hAnsi="Tahoma" w:cs="Tahoma"/>
          <w:color w:val="1F497D" w:themeColor="text2"/>
          <w:sz w:val="22"/>
          <w:szCs w:val="22"/>
          <w:lang w:val="es-BO"/>
        </w:rPr>
      </w:pPr>
      <w:r w:rsidRPr="00353F07">
        <w:rPr>
          <w:rFonts w:ascii="Tahoma" w:hAnsi="Tahoma" w:cs="Tahoma"/>
          <w:color w:val="1F497D" w:themeColor="text2"/>
          <w:sz w:val="22"/>
          <w:szCs w:val="22"/>
        </w:rPr>
        <w:t>Certificación electrónica del Número de Identificación Tributaria (N.I.T.) vigente y actual.</w:t>
      </w:r>
    </w:p>
    <w:p w14:paraId="00F923EF" w14:textId="77777777" w:rsidR="00ED35BC" w:rsidRPr="00353F07" w:rsidRDefault="00ED35BC" w:rsidP="00ED35BC">
      <w:pPr>
        <w:pStyle w:val="WW-Textosinformato"/>
        <w:tabs>
          <w:tab w:val="left" w:pos="2268"/>
        </w:tabs>
        <w:spacing w:before="120"/>
        <w:ind w:left="2268"/>
        <w:jc w:val="both"/>
        <w:outlineLvl w:val="0"/>
        <w:rPr>
          <w:rFonts w:ascii="Tahoma" w:hAnsi="Tahoma" w:cs="Tahoma"/>
          <w:color w:val="1F497D" w:themeColor="text2"/>
          <w:sz w:val="22"/>
          <w:szCs w:val="22"/>
          <w:lang w:val="es-BO"/>
        </w:rPr>
      </w:pPr>
    </w:p>
    <w:p w14:paraId="70E42F16" w14:textId="77777777" w:rsidR="00ED35BC" w:rsidRPr="00353F07" w:rsidRDefault="00ED35BC" w:rsidP="00ED35BC">
      <w:pPr>
        <w:pStyle w:val="Prrafodelista"/>
        <w:numPr>
          <w:ilvl w:val="0"/>
          <w:numId w:val="9"/>
        </w:numPr>
        <w:tabs>
          <w:tab w:val="left" w:pos="1701"/>
        </w:tabs>
        <w:spacing w:before="120"/>
        <w:ind w:left="1701" w:hanging="567"/>
        <w:jc w:val="both"/>
        <w:rPr>
          <w:rFonts w:ascii="Tahoma" w:hAnsi="Tahoma" w:cs="Tahoma"/>
          <w:color w:val="1F497D" w:themeColor="text2"/>
          <w:sz w:val="22"/>
          <w:szCs w:val="22"/>
        </w:rPr>
      </w:pPr>
      <w:r w:rsidRPr="00353F07">
        <w:rPr>
          <w:rFonts w:ascii="Tahoma" w:hAnsi="Tahoma" w:cs="Tahoma"/>
          <w:color w:val="1F497D" w:themeColor="text2"/>
          <w:sz w:val="22"/>
          <w:szCs w:val="22"/>
        </w:rPr>
        <w:t>Los documentos que deben presentar las personas jurídicas son:</w:t>
      </w:r>
    </w:p>
    <w:p w14:paraId="7CEF3FB9"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Copia legalizada de la escritura de Constitución de la Sociedad o firma comercial y con el resellado de inscripción ante FUNDEMPRESA (si corresponde).</w:t>
      </w:r>
    </w:p>
    <w:p w14:paraId="016C94C5"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Copia legalizada del Testimonio de Poder del Representante Legal debidamente inscrito ante FUNDEMPRESA (si corresponde).</w:t>
      </w:r>
    </w:p>
    <w:p w14:paraId="3D940715"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Certificado original de actualización de la matrícula de comercio emitido por FUNDEMPRESA vigente.</w:t>
      </w:r>
    </w:p>
    <w:p w14:paraId="72E08F56"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Certificación electrónica del Número de Identificación Tributaria (N.I.T.) vigente y actual.</w:t>
      </w:r>
    </w:p>
    <w:p w14:paraId="2BE7D253"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Fotocopia simple de la Cédula de Identidad o Pasaporte del Representante Legal, vigente a la fecha de presentación de la propuesta.</w:t>
      </w:r>
    </w:p>
    <w:p w14:paraId="777C8C32" w14:textId="77777777" w:rsidR="00ED35BC" w:rsidRPr="00353F07" w:rsidRDefault="00ED35BC" w:rsidP="00ED35BC">
      <w:pPr>
        <w:numPr>
          <w:ilvl w:val="0"/>
          <w:numId w:val="11"/>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lastRenderedPageBreak/>
        <w:t xml:space="preserve">Garantías requeridas de acuerdo a lo señalado en el punto 8 del presente TBC (Términos Básicos de Contratación). </w:t>
      </w:r>
    </w:p>
    <w:p w14:paraId="001B5666" w14:textId="77777777" w:rsidR="00ED35BC" w:rsidRPr="00353F07" w:rsidRDefault="00ED35BC" w:rsidP="00ED35BC">
      <w:pPr>
        <w:pStyle w:val="Prrafodelista"/>
        <w:numPr>
          <w:ilvl w:val="1"/>
          <w:numId w:val="10"/>
        </w:numPr>
        <w:tabs>
          <w:tab w:val="left" w:pos="1701"/>
        </w:tabs>
        <w:spacing w:before="120"/>
        <w:ind w:left="1701" w:hanging="567"/>
        <w:jc w:val="both"/>
        <w:rPr>
          <w:rFonts w:ascii="Tahoma" w:hAnsi="Tahoma" w:cs="Tahoma"/>
          <w:color w:val="1F497D" w:themeColor="text2"/>
          <w:sz w:val="22"/>
          <w:szCs w:val="22"/>
        </w:rPr>
      </w:pPr>
      <w:r w:rsidRPr="00353F07">
        <w:rPr>
          <w:rFonts w:ascii="Tahoma" w:hAnsi="Tahoma" w:cs="Tahoma"/>
          <w:color w:val="1F497D" w:themeColor="text2"/>
          <w:sz w:val="22"/>
          <w:szCs w:val="22"/>
        </w:rPr>
        <w:t>En el caso de Asociaciones Accidentales, los documentos deberán presentarse diferenciando los que corresponden a la asociación y los que corresponden a cada asociado.</w:t>
      </w:r>
    </w:p>
    <w:p w14:paraId="33CE40D3" w14:textId="77777777" w:rsidR="00ED35BC" w:rsidRPr="00353F07" w:rsidRDefault="00ED35BC" w:rsidP="00ED35BC">
      <w:pPr>
        <w:pStyle w:val="Prrafodelista"/>
        <w:numPr>
          <w:ilvl w:val="1"/>
          <w:numId w:val="12"/>
        </w:numPr>
        <w:tabs>
          <w:tab w:val="left" w:pos="2268"/>
        </w:tabs>
        <w:spacing w:before="120"/>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Documentación conjunta: Debe ser firmada por el Representante Legal de la Asociación Accidental, y es la siguiente:</w:t>
      </w:r>
    </w:p>
    <w:p w14:paraId="0A99BA38" w14:textId="77777777" w:rsidR="00ED35BC" w:rsidRPr="00353F07" w:rsidRDefault="00ED35BC" w:rsidP="00755EE2">
      <w:pPr>
        <w:pStyle w:val="Prrafodelista"/>
        <w:numPr>
          <w:ilvl w:val="2"/>
          <w:numId w:val="13"/>
        </w:numPr>
        <w:tabs>
          <w:tab w:val="left" w:pos="2835"/>
        </w:tabs>
        <w:spacing w:before="120"/>
        <w:ind w:left="2835" w:hanging="567"/>
        <w:jc w:val="both"/>
        <w:outlineLvl w:val="0"/>
        <w:rPr>
          <w:rFonts w:ascii="Tahoma" w:hAnsi="Tahoma" w:cs="Tahoma"/>
          <w:color w:val="1F497D" w:themeColor="text2"/>
          <w:sz w:val="22"/>
          <w:szCs w:val="22"/>
          <w:lang w:val="es-BO"/>
        </w:rPr>
      </w:pPr>
      <w:r w:rsidRPr="00353F07">
        <w:rPr>
          <w:rFonts w:ascii="Tahoma" w:hAnsi="Tahoma" w:cs="Tahoma"/>
          <w:color w:val="1F497D" w:themeColor="text2"/>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4689B6DB" w14:textId="77777777" w:rsidR="00ED35BC" w:rsidRPr="00353F07" w:rsidRDefault="00ED35BC" w:rsidP="00755EE2">
      <w:pPr>
        <w:pStyle w:val="Prrafodelista"/>
        <w:numPr>
          <w:ilvl w:val="2"/>
          <w:numId w:val="13"/>
        </w:numPr>
        <w:tabs>
          <w:tab w:val="left" w:pos="2835"/>
        </w:tabs>
        <w:spacing w:before="120"/>
        <w:ind w:left="2835" w:hanging="567"/>
        <w:jc w:val="both"/>
        <w:outlineLvl w:val="0"/>
        <w:rPr>
          <w:rFonts w:ascii="Tahoma" w:hAnsi="Tahoma" w:cs="Tahoma"/>
          <w:color w:val="1F497D" w:themeColor="text2"/>
          <w:sz w:val="22"/>
          <w:szCs w:val="22"/>
          <w:lang w:val="es-BO"/>
        </w:rPr>
      </w:pPr>
      <w:r w:rsidRPr="00353F07">
        <w:rPr>
          <w:rFonts w:ascii="Tahoma" w:hAnsi="Tahoma" w:cs="Tahoma"/>
          <w:color w:val="1F497D" w:themeColor="text2"/>
          <w:sz w:val="22"/>
          <w:szCs w:val="22"/>
          <w:lang w:val="es-BO"/>
        </w:rPr>
        <w:t>Poder del Representante Legal de la Asociación Accidental, en fotocopia simple, con facultades expresas para presentar propuestas, negociar y suscribir contratos.</w:t>
      </w:r>
    </w:p>
    <w:p w14:paraId="2C38D876" w14:textId="77777777" w:rsidR="00ED35BC" w:rsidRPr="00353F07" w:rsidRDefault="00ED35BC" w:rsidP="00755EE2">
      <w:pPr>
        <w:pStyle w:val="Prrafodelista"/>
        <w:numPr>
          <w:ilvl w:val="2"/>
          <w:numId w:val="13"/>
        </w:numPr>
        <w:tabs>
          <w:tab w:val="left" w:pos="2835"/>
        </w:tabs>
        <w:spacing w:before="120"/>
        <w:ind w:left="2835" w:hanging="567"/>
        <w:jc w:val="both"/>
        <w:outlineLvl w:val="0"/>
        <w:rPr>
          <w:rFonts w:ascii="Tahoma" w:hAnsi="Tahoma" w:cs="Tahoma"/>
          <w:color w:val="1F497D" w:themeColor="text2"/>
          <w:sz w:val="22"/>
          <w:szCs w:val="22"/>
        </w:rPr>
      </w:pPr>
      <w:r w:rsidRPr="00353F07">
        <w:rPr>
          <w:rFonts w:ascii="Tahoma" w:hAnsi="Tahoma" w:cs="Tahoma"/>
          <w:color w:val="1F497D" w:themeColor="text2"/>
          <w:sz w:val="22"/>
          <w:szCs w:val="22"/>
        </w:rPr>
        <w:t>Propuesta en base al TBC (Términos Básicos de Contratación) señalado en el presente documento.</w:t>
      </w:r>
    </w:p>
    <w:p w14:paraId="1BD4E5BC" w14:textId="77777777" w:rsidR="00ED35BC" w:rsidRPr="00353F07" w:rsidRDefault="00ED35BC" w:rsidP="00755EE2">
      <w:pPr>
        <w:pStyle w:val="Prrafodelista"/>
        <w:numPr>
          <w:ilvl w:val="2"/>
          <w:numId w:val="13"/>
        </w:numPr>
        <w:tabs>
          <w:tab w:val="left" w:pos="2835"/>
        </w:tabs>
        <w:spacing w:before="120"/>
        <w:ind w:left="2835" w:hanging="567"/>
        <w:jc w:val="both"/>
        <w:outlineLvl w:val="0"/>
        <w:rPr>
          <w:rFonts w:ascii="Tahoma" w:hAnsi="Tahoma" w:cs="Tahoma"/>
          <w:color w:val="1F497D" w:themeColor="text2"/>
          <w:sz w:val="22"/>
          <w:szCs w:val="22"/>
        </w:rPr>
      </w:pPr>
      <w:r w:rsidRPr="00353F07">
        <w:rPr>
          <w:rFonts w:ascii="Tahoma" w:hAnsi="Tahoma" w:cs="Tahoma"/>
          <w:color w:val="1F497D" w:themeColor="text2"/>
          <w:sz w:val="22"/>
          <w:szCs w:val="22"/>
        </w:rPr>
        <w:t xml:space="preserve">Garantías requeridas de acuerdo a lo señalado en el punto 8 del presente TBC (Términos Básicos de Contratación). </w:t>
      </w:r>
    </w:p>
    <w:p w14:paraId="517E1FFB" w14:textId="77777777" w:rsidR="00ED35BC" w:rsidRPr="00353F07" w:rsidRDefault="00ED35BC" w:rsidP="00ED35BC">
      <w:pPr>
        <w:ind w:left="1080"/>
        <w:jc w:val="both"/>
        <w:rPr>
          <w:rFonts w:ascii="Tahoma" w:hAnsi="Tahoma" w:cs="Tahoma"/>
          <w:color w:val="1F497D" w:themeColor="text2"/>
          <w:sz w:val="22"/>
          <w:szCs w:val="22"/>
        </w:rPr>
      </w:pPr>
    </w:p>
    <w:p w14:paraId="6E9DD359" w14:textId="77777777" w:rsidR="00ED35BC" w:rsidRPr="00353F07" w:rsidRDefault="00ED35BC" w:rsidP="00ED35BC">
      <w:pPr>
        <w:pStyle w:val="Prrafodelista"/>
        <w:numPr>
          <w:ilvl w:val="1"/>
          <w:numId w:val="12"/>
        </w:numPr>
        <w:tabs>
          <w:tab w:val="left" w:pos="2268"/>
        </w:tabs>
        <w:ind w:left="2268" w:hanging="567"/>
        <w:jc w:val="both"/>
        <w:rPr>
          <w:rFonts w:ascii="Tahoma" w:hAnsi="Tahoma" w:cs="Tahoma"/>
          <w:color w:val="1F497D" w:themeColor="text2"/>
          <w:sz w:val="22"/>
          <w:szCs w:val="22"/>
        </w:rPr>
      </w:pPr>
      <w:r w:rsidRPr="00353F07">
        <w:rPr>
          <w:rFonts w:ascii="Tahoma" w:hAnsi="Tahoma" w:cs="Tahoma"/>
          <w:color w:val="1F497D" w:themeColor="text2"/>
          <w:sz w:val="22"/>
          <w:szCs w:val="22"/>
        </w:rPr>
        <w:t>Documentación independiente: Debe presentarse la siguiente documentación, firmada por el Representante Legal de cada asociado y no por el Representante Legal de la Asociación:</w:t>
      </w:r>
    </w:p>
    <w:p w14:paraId="37C1DE24" w14:textId="77777777" w:rsidR="00ED35BC" w:rsidRPr="00353F07" w:rsidRDefault="00ED35BC" w:rsidP="00ED35BC">
      <w:pPr>
        <w:ind w:left="708" w:firstLine="708"/>
        <w:jc w:val="both"/>
        <w:rPr>
          <w:rFonts w:cs="Arial"/>
          <w:color w:val="1F497D" w:themeColor="text2"/>
          <w:sz w:val="18"/>
          <w:szCs w:val="18"/>
        </w:rPr>
      </w:pPr>
    </w:p>
    <w:p w14:paraId="2373D8A2" w14:textId="77777777" w:rsidR="002869C5" w:rsidRPr="00353F07" w:rsidRDefault="00ED35BC" w:rsidP="00F45C5D">
      <w:pPr>
        <w:pStyle w:val="Prrafodelista"/>
        <w:numPr>
          <w:ilvl w:val="0"/>
          <w:numId w:val="32"/>
        </w:numPr>
        <w:ind w:left="2835" w:hanging="567"/>
        <w:jc w:val="both"/>
        <w:rPr>
          <w:rFonts w:ascii="Tahoma" w:hAnsi="Tahoma" w:cs="Tahoma"/>
          <w:color w:val="1F497D" w:themeColor="text2"/>
          <w:sz w:val="22"/>
          <w:szCs w:val="22"/>
          <w:lang w:val="es-BO"/>
        </w:rPr>
      </w:pPr>
      <w:r w:rsidRPr="00353F07">
        <w:rPr>
          <w:rFonts w:ascii="Tahoma" w:hAnsi="Tahoma" w:cs="Tahoma"/>
          <w:color w:val="1F497D" w:themeColor="text2"/>
          <w:sz w:val="22"/>
          <w:szCs w:val="22"/>
          <w:lang w:val="es-BO"/>
        </w:rPr>
        <w:t>Poder del Representante Legal, en fotocopia simple.</w:t>
      </w:r>
    </w:p>
    <w:p w14:paraId="2E4A7241" w14:textId="77777777" w:rsidR="002869C5" w:rsidRPr="00353F07" w:rsidRDefault="002869C5" w:rsidP="002869C5">
      <w:pPr>
        <w:jc w:val="center"/>
        <w:rPr>
          <w:rFonts w:ascii="Tahoma" w:hAnsi="Tahoma" w:cs="Tahoma"/>
          <w:b/>
          <w:color w:val="1F497D" w:themeColor="text2"/>
          <w:sz w:val="28"/>
          <w:szCs w:val="28"/>
          <w:lang w:val="es-BO"/>
        </w:rPr>
      </w:pPr>
    </w:p>
    <w:p w14:paraId="790DF250" w14:textId="77777777" w:rsidR="00ED35BC" w:rsidRPr="00353F07" w:rsidRDefault="00ED35BC" w:rsidP="00ED35BC">
      <w:pPr>
        <w:pStyle w:val="Prrafodelista"/>
        <w:ind w:left="709"/>
        <w:jc w:val="both"/>
        <w:rPr>
          <w:rFonts w:ascii="Tahoma" w:hAnsi="Tahoma" w:cs="Tahoma"/>
          <w:b/>
          <w:color w:val="1F497D" w:themeColor="text2"/>
          <w:sz w:val="22"/>
          <w:szCs w:val="22"/>
          <w:u w:val="single"/>
        </w:rPr>
      </w:pPr>
      <w:r w:rsidRPr="00353F07">
        <w:rPr>
          <w:rFonts w:ascii="Tahoma" w:hAnsi="Tahoma" w:cs="Tahoma"/>
          <w:b/>
          <w:color w:val="1F497D" w:themeColor="text2"/>
          <w:sz w:val="22"/>
          <w:szCs w:val="22"/>
        </w:rPr>
        <w:t>11.</w:t>
      </w:r>
      <w:r w:rsidRPr="00353F07">
        <w:rPr>
          <w:rFonts w:ascii="Tahoma" w:hAnsi="Tahoma" w:cs="Tahoma"/>
          <w:b/>
          <w:color w:val="1F497D" w:themeColor="text2"/>
          <w:sz w:val="22"/>
          <w:szCs w:val="22"/>
          <w:u w:val="single"/>
        </w:rPr>
        <w:t xml:space="preserve"> Forma de Pago</w:t>
      </w:r>
    </w:p>
    <w:p w14:paraId="2715EAF0" w14:textId="77777777" w:rsidR="00ED35BC" w:rsidRPr="00353F07" w:rsidRDefault="00ED35BC" w:rsidP="00ED35BC">
      <w:pPr>
        <w:ind w:left="1056" w:firstLine="708"/>
        <w:jc w:val="both"/>
        <w:rPr>
          <w:rFonts w:ascii="Tahoma" w:hAnsi="Tahoma" w:cs="Tahoma"/>
          <w:color w:val="1F497D" w:themeColor="text2"/>
          <w:sz w:val="22"/>
          <w:szCs w:val="22"/>
        </w:rPr>
      </w:pPr>
    </w:p>
    <w:p w14:paraId="0EE2C70B" w14:textId="77777777" w:rsidR="000F1083" w:rsidRPr="00255385" w:rsidRDefault="000F1083" w:rsidP="000F1083">
      <w:pPr>
        <w:ind w:left="708" w:firstLine="426"/>
        <w:jc w:val="both"/>
        <w:rPr>
          <w:rFonts w:ascii="Tahoma" w:hAnsi="Tahoma" w:cs="Tahoma"/>
          <w:color w:val="004990"/>
          <w:sz w:val="22"/>
          <w:szCs w:val="22"/>
          <w:lang w:val="es-BO"/>
        </w:rPr>
      </w:pPr>
      <w:r w:rsidRPr="00255385">
        <w:rPr>
          <w:rFonts w:ascii="Tahoma" w:hAnsi="Tahoma" w:cs="Tahoma"/>
          <w:color w:val="004990"/>
          <w:sz w:val="22"/>
          <w:szCs w:val="22"/>
          <w:lang w:val="es-BO"/>
        </w:rPr>
        <w:lastRenderedPageBreak/>
        <w:t>La forma de pago será realizada como sigue:</w:t>
      </w:r>
    </w:p>
    <w:p w14:paraId="2CFA99E9" w14:textId="77777777" w:rsidR="000F1083" w:rsidRPr="00255385" w:rsidRDefault="000F1083" w:rsidP="000F1083">
      <w:pPr>
        <w:ind w:left="708" w:firstLine="708"/>
        <w:jc w:val="both"/>
        <w:rPr>
          <w:rFonts w:ascii="Tahoma" w:hAnsi="Tahoma" w:cs="Tahoma"/>
          <w:color w:val="004990"/>
          <w:sz w:val="10"/>
          <w:szCs w:val="22"/>
          <w:lang w:val="es-BO"/>
        </w:rPr>
      </w:pPr>
    </w:p>
    <w:p w14:paraId="24EF39DE" w14:textId="77777777" w:rsidR="000F1083" w:rsidRPr="00255385" w:rsidRDefault="000F1083" w:rsidP="000F1083">
      <w:pPr>
        <w:numPr>
          <w:ilvl w:val="0"/>
          <w:numId w:val="33"/>
        </w:numPr>
        <w:ind w:left="1418"/>
        <w:jc w:val="both"/>
        <w:rPr>
          <w:rFonts w:ascii="Tahoma" w:hAnsi="Tahoma" w:cs="Tahoma"/>
          <w:color w:val="004990"/>
          <w:sz w:val="22"/>
          <w:szCs w:val="22"/>
          <w:lang w:val="es-BO"/>
        </w:rPr>
      </w:pPr>
      <w:r w:rsidRPr="00255385">
        <w:rPr>
          <w:rFonts w:ascii="Tahoma" w:hAnsi="Tahoma" w:cs="Tahoma"/>
          <w:color w:val="004990"/>
          <w:sz w:val="22"/>
          <w:szCs w:val="22"/>
          <w:lang w:val="es-BO"/>
        </w:rPr>
        <w:t xml:space="preserve">Los pagos del canon fijo </w:t>
      </w:r>
      <w:r w:rsidR="00B877B4">
        <w:rPr>
          <w:rFonts w:ascii="Tahoma" w:hAnsi="Tahoma" w:cs="Tahoma"/>
          <w:color w:val="004990"/>
          <w:sz w:val="22"/>
          <w:szCs w:val="22"/>
          <w:lang w:val="es-BO"/>
        </w:rPr>
        <w:t xml:space="preserve">serán de manera </w:t>
      </w:r>
      <w:r w:rsidRPr="00255385">
        <w:rPr>
          <w:rFonts w:ascii="Tahoma" w:hAnsi="Tahoma" w:cs="Tahoma"/>
          <w:color w:val="004990"/>
          <w:sz w:val="22"/>
          <w:szCs w:val="22"/>
          <w:lang w:val="es-BO"/>
        </w:rPr>
        <w:t>mensual</w:t>
      </w:r>
      <w:r w:rsidR="00B877B4">
        <w:rPr>
          <w:rFonts w:ascii="Tahoma" w:hAnsi="Tahoma" w:cs="Tahoma"/>
          <w:color w:val="004990"/>
          <w:sz w:val="22"/>
          <w:szCs w:val="22"/>
          <w:lang w:val="es-BO"/>
        </w:rPr>
        <w:t xml:space="preserve"> </w:t>
      </w:r>
      <w:r w:rsidR="00B877B4" w:rsidRPr="00C26847">
        <w:rPr>
          <w:rFonts w:ascii="Tahoma" w:hAnsi="Tahoma" w:cs="Tahoma"/>
          <w:color w:val="365F91"/>
          <w:sz w:val="22"/>
          <w:szCs w:val="22"/>
          <w:lang w:val="es-BO"/>
        </w:rPr>
        <w:t>contra prestación del servicio</w:t>
      </w:r>
      <w:r w:rsidRPr="00255385">
        <w:rPr>
          <w:rFonts w:ascii="Tahoma" w:hAnsi="Tahoma" w:cs="Tahoma"/>
          <w:color w:val="004990"/>
          <w:sz w:val="22"/>
          <w:szCs w:val="22"/>
          <w:lang w:val="es-BO"/>
        </w:rPr>
        <w:t>, previa certificación del cumplimiento de especificaciones técnicas y emisión del Certificado de Control de Calidad.</w:t>
      </w:r>
    </w:p>
    <w:p w14:paraId="088BB24C" w14:textId="77777777" w:rsidR="000F1083" w:rsidRPr="00255385" w:rsidRDefault="008E4C3C" w:rsidP="008E4C3C">
      <w:pPr>
        <w:numPr>
          <w:ilvl w:val="0"/>
          <w:numId w:val="33"/>
        </w:numPr>
        <w:spacing w:before="120"/>
        <w:ind w:left="1418"/>
        <w:jc w:val="both"/>
        <w:rPr>
          <w:rFonts w:ascii="Tahoma" w:hAnsi="Tahoma" w:cs="Tahoma"/>
          <w:color w:val="004990"/>
          <w:sz w:val="22"/>
          <w:szCs w:val="22"/>
          <w:lang w:val="es-BO"/>
        </w:rPr>
      </w:pPr>
      <w:r w:rsidRPr="00255385">
        <w:rPr>
          <w:rFonts w:ascii="Tahoma" w:hAnsi="Tahoma" w:cs="Tahoma"/>
          <w:color w:val="004990"/>
          <w:sz w:val="22"/>
          <w:szCs w:val="22"/>
          <w:lang w:val="es-BO"/>
        </w:rPr>
        <w:t>Pago</w:t>
      </w:r>
      <w:r w:rsidR="00B877B4">
        <w:rPr>
          <w:rFonts w:ascii="Tahoma" w:hAnsi="Tahoma" w:cs="Tahoma"/>
          <w:color w:val="004990"/>
          <w:sz w:val="22"/>
          <w:szCs w:val="22"/>
          <w:lang w:val="es-BO"/>
        </w:rPr>
        <w:t>s</w:t>
      </w:r>
      <w:r w:rsidRPr="00255385">
        <w:rPr>
          <w:rFonts w:ascii="Tahoma" w:hAnsi="Tahoma" w:cs="Tahoma"/>
          <w:color w:val="004990"/>
          <w:sz w:val="22"/>
          <w:szCs w:val="22"/>
          <w:lang w:val="es-BO"/>
        </w:rPr>
        <w:t xml:space="preserve"> extra</w:t>
      </w:r>
      <w:r w:rsidR="00B877B4">
        <w:rPr>
          <w:rFonts w:ascii="Tahoma" w:hAnsi="Tahoma" w:cs="Tahoma"/>
          <w:color w:val="004990"/>
          <w:sz w:val="22"/>
          <w:szCs w:val="22"/>
          <w:lang w:val="es-BO"/>
        </w:rPr>
        <w:t xml:space="preserve"> canon</w:t>
      </w:r>
      <w:r w:rsidRPr="00255385">
        <w:rPr>
          <w:rFonts w:ascii="Tahoma" w:hAnsi="Tahoma" w:cs="Tahoma"/>
          <w:color w:val="004990"/>
          <w:sz w:val="22"/>
          <w:szCs w:val="22"/>
          <w:lang w:val="es-BO"/>
        </w:rPr>
        <w:t xml:space="preserve"> </w:t>
      </w:r>
      <w:r w:rsidR="000F1083" w:rsidRPr="00255385">
        <w:rPr>
          <w:rFonts w:ascii="Tahoma" w:hAnsi="Tahoma" w:cs="Tahoma"/>
          <w:color w:val="004990"/>
          <w:sz w:val="22"/>
          <w:szCs w:val="22"/>
          <w:lang w:val="es-BO"/>
        </w:rPr>
        <w:t>(trabajos ejecutados según órdenes de trabajo o requerimiento de ENTEL S.A.</w:t>
      </w:r>
      <w:r w:rsidRPr="00255385">
        <w:rPr>
          <w:rFonts w:ascii="Tahoma" w:hAnsi="Tahoma" w:cs="Tahoma"/>
          <w:color w:val="004990"/>
          <w:sz w:val="22"/>
          <w:szCs w:val="22"/>
          <w:lang w:val="es-BO"/>
        </w:rPr>
        <w:t xml:space="preserve"> y provision de materiales</w:t>
      </w:r>
      <w:r w:rsidR="000F1083" w:rsidRPr="00255385">
        <w:rPr>
          <w:rFonts w:ascii="Tahoma" w:hAnsi="Tahoma" w:cs="Tahoma"/>
          <w:color w:val="004990"/>
          <w:sz w:val="22"/>
          <w:szCs w:val="22"/>
          <w:lang w:val="es-BO"/>
        </w:rPr>
        <w:t>), se realizará previa conciliación, certificación de los trabajos extra canon ejecutados y emisión del Certificado de Control de Calidad.</w:t>
      </w:r>
    </w:p>
    <w:p w14:paraId="7243CD5F" w14:textId="77777777" w:rsidR="00ED35BC" w:rsidRPr="00353F07" w:rsidRDefault="00ED35BC" w:rsidP="00ED35BC">
      <w:pPr>
        <w:spacing w:before="120"/>
        <w:ind w:left="1058"/>
        <w:jc w:val="both"/>
        <w:rPr>
          <w:rFonts w:ascii="Tahoma" w:hAnsi="Tahoma" w:cs="Tahoma"/>
          <w:b/>
          <w:color w:val="1F497D" w:themeColor="text2"/>
          <w:sz w:val="22"/>
          <w:szCs w:val="22"/>
          <w:lang w:val="es-BO"/>
        </w:rPr>
      </w:pPr>
    </w:p>
    <w:p w14:paraId="2E2AA575" w14:textId="77777777" w:rsidR="002869C5" w:rsidRPr="00353F07" w:rsidRDefault="00ED35BC" w:rsidP="00ED35BC">
      <w:pPr>
        <w:spacing w:before="120"/>
        <w:ind w:left="1058"/>
        <w:jc w:val="both"/>
        <w:rPr>
          <w:rFonts w:ascii="Tahoma" w:hAnsi="Tahoma" w:cs="Tahoma"/>
          <w:color w:val="1F497D" w:themeColor="text2"/>
          <w:sz w:val="22"/>
          <w:szCs w:val="22"/>
          <w:lang w:val="es-BO"/>
        </w:rPr>
      </w:pPr>
      <w:r w:rsidRPr="00353F07">
        <w:rPr>
          <w:rFonts w:ascii="Tahoma" w:hAnsi="Tahoma" w:cs="Tahoma"/>
          <w:b/>
          <w:color w:val="1F497D" w:themeColor="text2"/>
          <w:sz w:val="22"/>
          <w:szCs w:val="22"/>
          <w:lang w:val="es-BO"/>
        </w:rPr>
        <w:t>NOTA:</w:t>
      </w:r>
      <w:r w:rsidRPr="00353F07">
        <w:rPr>
          <w:rFonts w:ascii="Tahoma" w:hAnsi="Tahoma" w:cs="Tahoma"/>
          <w:color w:val="1F497D" w:themeColor="text2"/>
          <w:sz w:val="22"/>
          <w:szCs w:val="22"/>
          <w:lang w:val="es-BO"/>
        </w:rPr>
        <w:t xml:space="preserve"> Para este proceso de contratación no aplica pagos adelantados por concepto de anticipos.</w:t>
      </w:r>
    </w:p>
    <w:p w14:paraId="351A3B5E" w14:textId="77777777" w:rsidR="00ED35BC" w:rsidRPr="00353F07" w:rsidRDefault="00ED35BC" w:rsidP="00ED35BC">
      <w:pPr>
        <w:spacing w:before="120"/>
        <w:ind w:left="1058"/>
        <w:jc w:val="both"/>
        <w:rPr>
          <w:rFonts w:ascii="Tahoma" w:hAnsi="Tahoma" w:cs="Tahoma"/>
          <w:color w:val="1F497D" w:themeColor="text2"/>
          <w:sz w:val="22"/>
          <w:szCs w:val="22"/>
          <w:lang w:val="es-BO"/>
        </w:rPr>
      </w:pPr>
    </w:p>
    <w:p w14:paraId="4A645206" w14:textId="77777777" w:rsidR="00ED35BC" w:rsidRPr="00353F07" w:rsidRDefault="00ED35BC" w:rsidP="00ED35BC">
      <w:pPr>
        <w:spacing w:before="120" w:after="120"/>
        <w:ind w:left="709"/>
        <w:jc w:val="both"/>
        <w:rPr>
          <w:rFonts w:ascii="Tahoma" w:hAnsi="Tahoma" w:cs="Tahoma"/>
          <w:b/>
          <w:color w:val="1F497D" w:themeColor="text2"/>
          <w:sz w:val="22"/>
          <w:szCs w:val="22"/>
          <w:u w:val="single"/>
        </w:rPr>
      </w:pPr>
      <w:r w:rsidRPr="00353F07">
        <w:rPr>
          <w:rFonts w:ascii="Tahoma" w:hAnsi="Tahoma" w:cs="Tahoma"/>
          <w:b/>
          <w:color w:val="1F497D" w:themeColor="text2"/>
          <w:sz w:val="22"/>
          <w:szCs w:val="22"/>
        </w:rPr>
        <w:t>12.</w:t>
      </w:r>
      <w:r w:rsidRPr="00353F07">
        <w:rPr>
          <w:rFonts w:ascii="Tahoma" w:hAnsi="Tahoma" w:cs="Tahoma"/>
          <w:b/>
          <w:color w:val="1F497D" w:themeColor="text2"/>
          <w:sz w:val="22"/>
          <w:szCs w:val="22"/>
          <w:u w:val="single"/>
        </w:rPr>
        <w:t xml:space="preserve"> Multas</w:t>
      </w:r>
    </w:p>
    <w:p w14:paraId="05AB97F6" w14:textId="77777777" w:rsidR="00ED35BC" w:rsidRDefault="00ED35BC" w:rsidP="00ED35BC">
      <w:pPr>
        <w:pStyle w:val="TITULOS"/>
        <w:spacing w:after="0"/>
        <w:ind w:left="720" w:firstLine="0"/>
        <w:jc w:val="both"/>
        <w:rPr>
          <w:rFonts w:ascii="Tahoma" w:hAnsi="Tahoma" w:cs="Tahoma"/>
          <w:b w:val="0"/>
          <w:bCs w:val="0"/>
          <w:color w:val="1F497D" w:themeColor="text2"/>
          <w:sz w:val="22"/>
          <w:szCs w:val="22"/>
        </w:rPr>
      </w:pPr>
      <w:r w:rsidRPr="00353F07">
        <w:rPr>
          <w:rFonts w:ascii="Tahoma" w:hAnsi="Tahoma" w:cs="Tahoma"/>
          <w:b w:val="0"/>
          <w:bCs w:val="0"/>
          <w:color w:val="1F497D" w:themeColor="text2"/>
          <w:sz w:val="22"/>
          <w:szCs w:val="22"/>
        </w:rPr>
        <w:t>El oferente adjudicado se responsabilizará por los daños económicos ocasionados a ENTEL S.A., por incumplimiento a los plazos de entrega establecidos, debidamente constatados entre partes.</w:t>
      </w:r>
    </w:p>
    <w:p w14:paraId="254B88EF" w14:textId="5DD0FF1B" w:rsidR="006517C0" w:rsidRDefault="006517C0" w:rsidP="006517C0">
      <w:pPr>
        <w:rPr>
          <w:lang w:val="es-BO" w:eastAsia="en-US"/>
        </w:rPr>
      </w:pPr>
      <w:r>
        <w:rPr>
          <w:lang w:val="es-BO" w:eastAsia="en-US"/>
        </w:rPr>
        <w:tab/>
      </w:r>
    </w:p>
    <w:p w14:paraId="35D7972F" w14:textId="77777777" w:rsidR="006517C0" w:rsidRPr="006517C0" w:rsidRDefault="006517C0" w:rsidP="006517C0">
      <w:pPr>
        <w:rPr>
          <w:lang w:val="es-BO" w:eastAsia="en-US"/>
        </w:rPr>
      </w:pPr>
    </w:p>
    <w:p w14:paraId="33AFB83C" w14:textId="676F02DB" w:rsidR="00E44FDE" w:rsidRDefault="00E44FDE" w:rsidP="00E44FDE">
      <w:pPr>
        <w:ind w:left="709"/>
        <w:rPr>
          <w:rFonts w:ascii="Tahoma" w:hAnsi="Tahoma" w:cs="Tahoma"/>
          <w:color w:val="004A90"/>
          <w:sz w:val="22"/>
          <w:szCs w:val="22"/>
        </w:rPr>
      </w:pPr>
      <w:r w:rsidRPr="0065239B">
        <w:rPr>
          <w:rFonts w:ascii="Tahoma" w:hAnsi="Tahoma" w:cs="Tahoma"/>
          <w:color w:val="004A90"/>
          <w:sz w:val="22"/>
          <w:szCs w:val="22"/>
        </w:rPr>
        <w:t xml:space="preserve">El incumplimiento de todos los requerimientos técnicos será multado de acuerdo al </w:t>
      </w:r>
      <w:r>
        <w:rPr>
          <w:rFonts w:ascii="Tahoma" w:hAnsi="Tahoma" w:cs="Tahoma"/>
          <w:color w:val="004A90"/>
          <w:sz w:val="22"/>
          <w:szCs w:val="22"/>
        </w:rPr>
        <w:t>acápite 7</w:t>
      </w:r>
      <w:r w:rsidRPr="0065239B">
        <w:rPr>
          <w:rFonts w:ascii="Tahoma" w:hAnsi="Tahoma" w:cs="Tahoma"/>
          <w:color w:val="004A90"/>
          <w:sz w:val="22"/>
          <w:szCs w:val="22"/>
        </w:rPr>
        <w:t xml:space="preserve"> (Definición de Metas y Multas) de la PARTE II del presente TBC.</w:t>
      </w:r>
    </w:p>
    <w:p w14:paraId="260768C6" w14:textId="77777777" w:rsidR="00E44FDE" w:rsidRDefault="00E44FDE" w:rsidP="00EF3D46">
      <w:pPr>
        <w:rPr>
          <w:lang w:val="es-BO" w:eastAsia="en-US"/>
        </w:rPr>
      </w:pPr>
    </w:p>
    <w:p w14:paraId="59EC1B69" w14:textId="7EEB77F8" w:rsidR="00EF3D46" w:rsidRPr="009607F9" w:rsidRDefault="009607F9" w:rsidP="009607F9">
      <w:pPr>
        <w:ind w:left="709"/>
        <w:rPr>
          <w:rFonts w:ascii="Tahoma" w:hAnsi="Tahoma" w:cs="Tahoma"/>
          <w:color w:val="004A90"/>
          <w:sz w:val="22"/>
          <w:szCs w:val="22"/>
        </w:rPr>
      </w:pPr>
      <w:r w:rsidRPr="009607F9">
        <w:rPr>
          <w:rFonts w:ascii="Tahoma" w:hAnsi="Tahoma" w:cs="Tahoma"/>
          <w:color w:val="004A90"/>
          <w:sz w:val="22"/>
          <w:szCs w:val="22"/>
        </w:rPr>
        <w:t>Si existiesen atrasos o incumplimiento en los plazos establecidos para la entrega de los servicios, el Proveedor cancelará a ENTEL S.A. una multa por cada día calendario de retraso equivalente a 0.5% (cero punto cinco por ciento) del canon fijo hasta un 20% (veinte por ciento) ENTEL S.A. descontará la multa del pago en curso. La suma de las multas no podrá exceder en ningún caso el 20% (veinte por ciento) del monto total de la adjudicación, debiendo iniciar el proceso de resolución del Contrato.</w:t>
      </w:r>
    </w:p>
    <w:p w14:paraId="51E47A6A" w14:textId="77777777" w:rsidR="002869C5" w:rsidRPr="00353F07" w:rsidRDefault="002869C5" w:rsidP="00ED35BC">
      <w:pPr>
        <w:rPr>
          <w:rFonts w:ascii="Tahoma" w:hAnsi="Tahoma" w:cs="Tahoma"/>
          <w:b/>
          <w:color w:val="1F497D" w:themeColor="text2"/>
          <w:sz w:val="28"/>
          <w:szCs w:val="28"/>
          <w:lang w:val="es-BO"/>
        </w:rPr>
      </w:pPr>
    </w:p>
    <w:p w14:paraId="37642F77" w14:textId="2C3F4AC9" w:rsidR="000037E7" w:rsidRDefault="000037E7">
      <w:pPr>
        <w:rPr>
          <w:rFonts w:ascii="Tahoma" w:hAnsi="Tahoma" w:cs="Tahoma"/>
          <w:b/>
          <w:color w:val="1F497D" w:themeColor="text2"/>
          <w:sz w:val="28"/>
          <w:szCs w:val="28"/>
        </w:rPr>
      </w:pPr>
      <w:r>
        <w:rPr>
          <w:rFonts w:ascii="Tahoma" w:hAnsi="Tahoma" w:cs="Tahoma"/>
          <w:b/>
          <w:color w:val="1F497D" w:themeColor="text2"/>
          <w:sz w:val="28"/>
          <w:szCs w:val="28"/>
        </w:rPr>
        <w:br w:type="page"/>
      </w:r>
    </w:p>
    <w:p w14:paraId="616CB882" w14:textId="77777777" w:rsidR="0072479B" w:rsidRPr="00353F07" w:rsidRDefault="0072479B" w:rsidP="0072479B">
      <w:pPr>
        <w:pStyle w:val="Ttulo1"/>
        <w:numPr>
          <w:ilvl w:val="0"/>
          <w:numId w:val="0"/>
        </w:numPr>
        <w:ind w:left="360"/>
        <w:jc w:val="center"/>
        <w:rPr>
          <w:rFonts w:cs="Tahoma"/>
          <w:b w:val="0"/>
          <w:color w:val="1F497D" w:themeColor="text2"/>
          <w:sz w:val="28"/>
          <w:szCs w:val="28"/>
        </w:rPr>
      </w:pPr>
      <w:bookmarkStart w:id="14" w:name="_Toc492894119"/>
      <w:r w:rsidRPr="00353F07">
        <w:rPr>
          <w:rFonts w:cs="Tahoma"/>
          <w:color w:val="1F497D" w:themeColor="text2"/>
          <w:sz w:val="28"/>
          <w:szCs w:val="28"/>
        </w:rPr>
        <w:lastRenderedPageBreak/>
        <w:t>PARTE II</w:t>
      </w:r>
      <w:bookmarkEnd w:id="14"/>
    </w:p>
    <w:p w14:paraId="22EF4F63" w14:textId="77777777" w:rsidR="0072479B" w:rsidRPr="00353F07" w:rsidRDefault="0072479B" w:rsidP="0072479B">
      <w:pPr>
        <w:jc w:val="center"/>
        <w:rPr>
          <w:rFonts w:ascii="Tahoma" w:hAnsi="Tahoma" w:cs="Tahoma"/>
          <w:b/>
          <w:color w:val="1F497D" w:themeColor="text2"/>
          <w:sz w:val="28"/>
          <w:szCs w:val="28"/>
        </w:rPr>
      </w:pPr>
      <w:r w:rsidRPr="00353F07">
        <w:rPr>
          <w:rFonts w:ascii="Tahoma" w:hAnsi="Tahoma" w:cs="Tahoma"/>
          <w:b/>
          <w:color w:val="1F497D" w:themeColor="text2"/>
          <w:sz w:val="28"/>
          <w:szCs w:val="28"/>
        </w:rPr>
        <w:t>INFORMACIÓN TÉCNICA DE LA CONTRATACIÓN</w:t>
      </w:r>
    </w:p>
    <w:p w14:paraId="51C53B9E" w14:textId="77777777" w:rsidR="0072479B" w:rsidRPr="00353F07" w:rsidRDefault="0072479B" w:rsidP="0072479B">
      <w:pPr>
        <w:pStyle w:val="TITULOS"/>
        <w:numPr>
          <w:ilvl w:val="1"/>
          <w:numId w:val="7"/>
        </w:numPr>
        <w:spacing w:before="120" w:after="120" w:line="240" w:lineRule="auto"/>
        <w:ind w:left="567" w:hanging="425"/>
        <w:jc w:val="both"/>
        <w:rPr>
          <w:rFonts w:ascii="Tahoma" w:hAnsi="Tahoma" w:cs="Tahoma"/>
          <w:color w:val="1F497D" w:themeColor="text2"/>
          <w:sz w:val="22"/>
          <w:szCs w:val="22"/>
        </w:rPr>
      </w:pPr>
      <w:r w:rsidRPr="00353F07">
        <w:rPr>
          <w:rFonts w:ascii="Tahoma" w:hAnsi="Tahoma" w:cs="Tahoma"/>
          <w:color w:val="1F497D" w:themeColor="text2"/>
          <w:sz w:val="22"/>
          <w:szCs w:val="22"/>
        </w:rPr>
        <w:t>CONDICIONES PARA LA PRESENTACIÓN DE PROPUESTAS TÉCNICAS</w:t>
      </w:r>
    </w:p>
    <w:p w14:paraId="168CEE26" w14:textId="77777777" w:rsidR="0072479B" w:rsidRPr="00353F07" w:rsidRDefault="0072479B" w:rsidP="0072479B">
      <w:pPr>
        <w:ind w:left="295" w:hanging="11"/>
        <w:jc w:val="both"/>
        <w:rPr>
          <w:rFonts w:ascii="Tahoma" w:hAnsi="Tahoma" w:cs="Tahoma"/>
          <w:color w:val="1F497D" w:themeColor="text2"/>
          <w:sz w:val="22"/>
          <w:szCs w:val="22"/>
          <w:lang w:val="es-ES_tradnl" w:eastAsia="en-US" w:bidi="en-US"/>
        </w:rPr>
      </w:pPr>
      <w:r w:rsidRPr="00353F07">
        <w:rPr>
          <w:rFonts w:ascii="Tahoma" w:hAnsi="Tahoma" w:cs="Tahoma"/>
          <w:color w:val="1F497D" w:themeColor="text2"/>
          <w:sz w:val="22"/>
          <w:szCs w:val="22"/>
          <w:lang w:val="es-ES_tradnl" w:eastAsia="en-US"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3798E1CD" w14:textId="77777777" w:rsidR="0072479B" w:rsidRPr="00353F07" w:rsidRDefault="0072479B" w:rsidP="0072479B">
      <w:pPr>
        <w:ind w:left="295" w:hanging="11"/>
        <w:jc w:val="both"/>
        <w:rPr>
          <w:rFonts w:ascii="Tahoma" w:hAnsi="Tahoma" w:cs="Tahoma"/>
          <w:color w:val="1F497D" w:themeColor="text2"/>
          <w:sz w:val="22"/>
          <w:szCs w:val="22"/>
          <w:lang w:val="es-ES_tradnl" w:eastAsia="en-US" w:bidi="en-US"/>
        </w:rPr>
      </w:pPr>
    </w:p>
    <w:p w14:paraId="7F1B3F93" w14:textId="77777777" w:rsidR="0072479B" w:rsidRPr="00353F07" w:rsidRDefault="0072479B" w:rsidP="0072479B">
      <w:pPr>
        <w:ind w:left="295" w:hanging="11"/>
        <w:jc w:val="both"/>
        <w:rPr>
          <w:rFonts w:ascii="Tahoma" w:hAnsi="Tahoma" w:cs="Tahoma"/>
          <w:color w:val="1F497D" w:themeColor="text2"/>
          <w:sz w:val="22"/>
          <w:szCs w:val="22"/>
          <w:lang w:val="es-ES_tradnl" w:eastAsia="en-US" w:bidi="en-US"/>
        </w:rPr>
      </w:pPr>
      <w:r w:rsidRPr="00353F07">
        <w:rPr>
          <w:rFonts w:ascii="Tahoma" w:hAnsi="Tahoma" w:cs="Tahoma"/>
          <w:color w:val="1F497D" w:themeColor="text2"/>
          <w:sz w:val="22"/>
          <w:szCs w:val="22"/>
          <w:lang w:val="es-ES_tradnl"/>
        </w:rPr>
        <w:t>Para todos los incisos marcados como MANDATORIO, la calificación será CUMPLE</w:t>
      </w:r>
      <w:r w:rsidR="002A52D2">
        <w:rPr>
          <w:rFonts w:ascii="Tahoma" w:hAnsi="Tahoma" w:cs="Tahoma"/>
          <w:color w:val="1F497D" w:themeColor="text2"/>
          <w:sz w:val="22"/>
          <w:szCs w:val="22"/>
          <w:lang w:val="es-ES_tradnl"/>
        </w:rPr>
        <w:t xml:space="preserve"> o NO CUMPLE.</w:t>
      </w:r>
    </w:p>
    <w:p w14:paraId="5362DCE4" w14:textId="77777777" w:rsidR="0072479B" w:rsidRPr="00353F07" w:rsidRDefault="0072479B" w:rsidP="0072479B">
      <w:pPr>
        <w:ind w:left="295" w:firstLine="708"/>
        <w:jc w:val="both"/>
        <w:rPr>
          <w:rFonts w:ascii="Tahoma" w:hAnsi="Tahoma" w:cs="Tahoma"/>
          <w:color w:val="1F497D" w:themeColor="text2"/>
          <w:sz w:val="22"/>
          <w:szCs w:val="22"/>
          <w:lang w:val="es-ES_tradnl" w:eastAsia="en-US" w:bidi="en-US"/>
        </w:rPr>
      </w:pPr>
    </w:p>
    <w:p w14:paraId="12C105A6" w14:textId="77777777" w:rsidR="0072479B" w:rsidRPr="00353F07" w:rsidRDefault="0072479B" w:rsidP="0072479B">
      <w:pPr>
        <w:ind w:left="295" w:hanging="11"/>
        <w:jc w:val="both"/>
        <w:rPr>
          <w:rFonts w:ascii="Tahoma" w:hAnsi="Tahoma" w:cs="Tahoma"/>
          <w:color w:val="1F497D" w:themeColor="text2"/>
          <w:sz w:val="22"/>
          <w:szCs w:val="22"/>
          <w:lang w:val="es-ES_tradnl" w:eastAsia="en-US" w:bidi="en-US"/>
        </w:rPr>
      </w:pPr>
      <w:r w:rsidRPr="00353F07">
        <w:rPr>
          <w:rFonts w:ascii="Tahoma" w:hAnsi="Tahoma" w:cs="Tahoma"/>
          <w:color w:val="1F497D" w:themeColor="text2"/>
          <w:sz w:val="22"/>
          <w:szCs w:val="22"/>
          <w:lang w:val="es-ES_tradnl" w:eastAsia="en-US" w:bidi="en-US"/>
        </w:rPr>
        <w:t xml:space="preserve">En los requerimientos de ENTEL S.A. el oferente debe tomar en cuenta las siguientes referencias para la interpretación de las tablas. </w:t>
      </w:r>
    </w:p>
    <w:p w14:paraId="12027D96" w14:textId="77777777" w:rsidR="0072479B" w:rsidRPr="00353F07" w:rsidRDefault="0072479B" w:rsidP="0072479B">
      <w:pPr>
        <w:rPr>
          <w:rFonts w:ascii="Tahoma" w:hAnsi="Tahoma" w:cs="Tahoma"/>
          <w:color w:val="1F497D" w:themeColor="text2"/>
          <w:sz w:val="10"/>
          <w:lang w:val="es-ES_tradnl"/>
        </w:rPr>
      </w:pPr>
    </w:p>
    <w:p w14:paraId="04989386" w14:textId="77777777" w:rsidR="0072479B" w:rsidRPr="00353F07" w:rsidRDefault="0072479B" w:rsidP="0072479B">
      <w:pPr>
        <w:ind w:left="295" w:firstLine="708"/>
        <w:rPr>
          <w:rFonts w:ascii="Tahoma" w:hAnsi="Tahoma" w:cs="Tahoma"/>
          <w:color w:val="1F497D" w:themeColor="text2"/>
          <w:sz w:val="22"/>
          <w:szCs w:val="22"/>
          <w:lang w:val="es-ES_tradnl"/>
        </w:rPr>
      </w:pPr>
      <w:r w:rsidRPr="00353F07">
        <w:rPr>
          <w:rFonts w:ascii="Tahoma" w:hAnsi="Tahoma" w:cs="Tahoma"/>
          <w:color w:val="1F497D" w:themeColor="text2"/>
          <w:sz w:val="22"/>
          <w:szCs w:val="22"/>
          <w:lang w:val="es-ES_tradnl"/>
        </w:rPr>
        <w:t>Referencias:</w:t>
      </w:r>
    </w:p>
    <w:p w14:paraId="6C603FB6" w14:textId="77777777" w:rsidR="0072479B" w:rsidRPr="00353F07" w:rsidRDefault="0072479B" w:rsidP="0072479B">
      <w:pPr>
        <w:ind w:left="295" w:firstLine="708"/>
        <w:rPr>
          <w:rFonts w:ascii="Tahoma" w:hAnsi="Tahoma" w:cs="Tahoma"/>
          <w:color w:val="1F497D" w:themeColor="text2"/>
          <w:sz w:val="22"/>
          <w:szCs w:val="22"/>
          <w:lang w:val="es-ES_tradnl"/>
        </w:rPr>
      </w:pPr>
    </w:p>
    <w:p w14:paraId="4379269F" w14:textId="77777777" w:rsidR="0072479B" w:rsidRPr="00353F07" w:rsidRDefault="0072479B" w:rsidP="0072479B">
      <w:pPr>
        <w:ind w:left="295" w:firstLine="708"/>
        <w:rPr>
          <w:rFonts w:ascii="Tahoma" w:hAnsi="Tahoma" w:cs="Tahoma"/>
          <w:color w:val="1F497D" w:themeColor="text2"/>
          <w:sz w:val="22"/>
          <w:szCs w:val="22"/>
          <w:lang w:val="es-ES_tradnl"/>
        </w:rPr>
      </w:pPr>
      <w:r w:rsidRPr="00353F07">
        <w:rPr>
          <w:rFonts w:ascii="Tahoma" w:hAnsi="Tahoma" w:cs="Tahoma"/>
          <w:color w:val="1F497D" w:themeColor="text2"/>
          <w:sz w:val="22"/>
          <w:szCs w:val="22"/>
          <w:lang w:val="es-ES_tradnl"/>
        </w:rPr>
        <w:fldChar w:fldCharType="begin">
          <w:ffData>
            <w:name w:val="Casilla1"/>
            <w:enabled/>
            <w:calcOnExit w:val="0"/>
            <w:checkBox>
              <w:sizeAuto/>
              <w:default w:val="1"/>
            </w:checkBox>
          </w:ffData>
        </w:fldChar>
      </w:r>
      <w:r w:rsidRPr="00353F07">
        <w:rPr>
          <w:rFonts w:ascii="Tahoma" w:hAnsi="Tahoma" w:cs="Tahoma"/>
          <w:color w:val="1F497D" w:themeColor="text2"/>
          <w:sz w:val="22"/>
          <w:szCs w:val="22"/>
          <w:lang w:val="es-ES_tradnl"/>
        </w:rPr>
        <w:instrText xml:space="preserve"> FORMCHECKBOX </w:instrText>
      </w:r>
      <w:r w:rsidR="00E60178">
        <w:rPr>
          <w:rFonts w:ascii="Tahoma" w:hAnsi="Tahoma" w:cs="Tahoma"/>
          <w:color w:val="1F497D" w:themeColor="text2"/>
          <w:sz w:val="22"/>
          <w:szCs w:val="22"/>
          <w:lang w:val="es-ES_tradnl"/>
        </w:rPr>
      </w:r>
      <w:r w:rsidR="00E60178">
        <w:rPr>
          <w:rFonts w:ascii="Tahoma" w:hAnsi="Tahoma" w:cs="Tahoma"/>
          <w:color w:val="1F497D" w:themeColor="text2"/>
          <w:sz w:val="22"/>
          <w:szCs w:val="22"/>
          <w:lang w:val="es-ES_tradnl"/>
        </w:rPr>
        <w:fldChar w:fldCharType="separate"/>
      </w:r>
      <w:r w:rsidRPr="00353F07">
        <w:rPr>
          <w:rFonts w:ascii="Tahoma" w:hAnsi="Tahoma" w:cs="Tahoma"/>
          <w:color w:val="1F497D" w:themeColor="text2"/>
          <w:sz w:val="22"/>
          <w:szCs w:val="22"/>
          <w:lang w:val="es-ES_tradnl"/>
        </w:rPr>
        <w:fldChar w:fldCharType="end"/>
      </w:r>
      <w:r w:rsidRPr="00353F07">
        <w:rPr>
          <w:rFonts w:ascii="Tahoma" w:hAnsi="Tahoma" w:cs="Tahoma"/>
          <w:color w:val="1F497D" w:themeColor="text2"/>
          <w:sz w:val="22"/>
          <w:szCs w:val="22"/>
          <w:lang w:val="es-ES_tradnl"/>
        </w:rPr>
        <w:tab/>
        <w:t>: Requerido por ENTEL S.A.</w:t>
      </w:r>
    </w:p>
    <w:p w14:paraId="19CB8532" w14:textId="77777777" w:rsidR="0072479B" w:rsidRPr="00353F07" w:rsidRDefault="0072479B" w:rsidP="0072479B">
      <w:pPr>
        <w:ind w:left="295" w:firstLine="708"/>
        <w:jc w:val="both"/>
        <w:rPr>
          <w:rFonts w:ascii="Tahoma" w:hAnsi="Tahoma" w:cs="Tahoma"/>
          <w:color w:val="1F497D" w:themeColor="text2"/>
          <w:sz w:val="22"/>
          <w:szCs w:val="22"/>
          <w:lang w:val="es-ES_tradnl"/>
        </w:rPr>
      </w:pPr>
      <w:r w:rsidRPr="00353F07">
        <w:rPr>
          <w:rFonts w:ascii="Tahoma" w:hAnsi="Tahoma" w:cs="Tahoma"/>
          <w:color w:val="1F497D" w:themeColor="text2"/>
          <w:sz w:val="22"/>
          <w:szCs w:val="22"/>
          <w:lang w:val="es-ES_tradnl"/>
        </w:rPr>
        <w:t>---</w:t>
      </w:r>
      <w:r w:rsidRPr="00353F07">
        <w:rPr>
          <w:rFonts w:ascii="Tahoma" w:hAnsi="Tahoma" w:cs="Tahoma"/>
          <w:color w:val="1F497D" w:themeColor="text2"/>
          <w:sz w:val="22"/>
          <w:szCs w:val="22"/>
          <w:lang w:val="es-ES_tradnl"/>
        </w:rPr>
        <w:tab/>
        <w:t>: Informativo, No requiere respuesta</w:t>
      </w:r>
    </w:p>
    <w:p w14:paraId="2FC18411" w14:textId="77777777" w:rsidR="0072479B" w:rsidRPr="00353F07" w:rsidRDefault="0072479B" w:rsidP="0072479B">
      <w:pPr>
        <w:ind w:left="295" w:firstLine="708"/>
        <w:jc w:val="both"/>
        <w:rPr>
          <w:rFonts w:ascii="Tahoma" w:hAnsi="Tahoma" w:cs="Tahoma"/>
          <w:color w:val="1F497D" w:themeColor="text2"/>
          <w:sz w:val="22"/>
          <w:szCs w:val="22"/>
          <w:lang w:val="es-ES_tradnl"/>
        </w:rPr>
      </w:pPr>
    </w:p>
    <w:p w14:paraId="2DF43CCB" w14:textId="77777777" w:rsidR="0072479B" w:rsidRPr="00353F07" w:rsidRDefault="0072479B" w:rsidP="0072479B">
      <w:pPr>
        <w:pStyle w:val="Continuarlista"/>
        <w:spacing w:after="0"/>
        <w:ind w:left="426"/>
        <w:rPr>
          <w:rFonts w:ascii="Tahoma" w:hAnsi="Tahoma" w:cs="Tahoma"/>
          <w:color w:val="1F497D" w:themeColor="text2"/>
          <w:sz w:val="22"/>
          <w:szCs w:val="22"/>
          <w:lang w:val="es-ES_tradnl" w:bidi="en-US"/>
        </w:rPr>
      </w:pPr>
      <w:r w:rsidRPr="00353F07">
        <w:rPr>
          <w:rFonts w:ascii="Tahoma" w:hAnsi="Tahoma" w:cs="Tahoma"/>
          <w:color w:val="1F497D" w:themeColor="text2"/>
          <w:sz w:val="22"/>
          <w:szCs w:val="22"/>
          <w:lang w:val="es-ES_tradnl" w:bidi="en-US"/>
        </w:rPr>
        <w:t>A continuación, se detalla el cuadro con los requerimientos específicos:</w:t>
      </w:r>
    </w:p>
    <w:p w14:paraId="0DCD0F91" w14:textId="77777777" w:rsidR="0072479B" w:rsidRPr="00353F07" w:rsidRDefault="0072479B" w:rsidP="0072479B">
      <w:pPr>
        <w:pStyle w:val="Continuarlista"/>
        <w:spacing w:after="0"/>
        <w:ind w:left="438"/>
        <w:jc w:val="center"/>
        <w:rPr>
          <w:rFonts w:ascii="Tahoma" w:hAnsi="Tahoma" w:cs="Tahoma"/>
          <w:color w:val="1F497D" w:themeColor="text2"/>
          <w:sz w:val="22"/>
          <w:szCs w:val="22"/>
          <w:lang w:val="es-ES_tradnl"/>
        </w:rPr>
      </w:pP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
        <w:gridCol w:w="3996"/>
        <w:gridCol w:w="3991"/>
      </w:tblGrid>
      <w:tr w:rsidR="0072479B" w:rsidRPr="00353F07" w14:paraId="419C4D45" w14:textId="77777777" w:rsidTr="00E365AB">
        <w:trPr>
          <w:trHeight w:val="321"/>
          <w:jc w:val="center"/>
        </w:trPr>
        <w:tc>
          <w:tcPr>
            <w:tcW w:w="515"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0EDADCA9" w14:textId="77777777" w:rsidR="0072479B" w:rsidRPr="00622766" w:rsidRDefault="0072479B" w:rsidP="00E365AB">
            <w:pPr>
              <w:jc w:val="center"/>
              <w:rPr>
                <w:rFonts w:ascii="Tahoma" w:hAnsi="Tahoma" w:cs="Tahoma"/>
                <w:b/>
                <w:color w:val="FFFFFF" w:themeColor="background1"/>
                <w:sz w:val="22"/>
                <w:szCs w:val="22"/>
                <w:lang w:val="es-ES_tradnl"/>
              </w:rPr>
            </w:pPr>
            <w:r w:rsidRPr="00622766">
              <w:rPr>
                <w:rFonts w:ascii="Tahoma" w:hAnsi="Tahoma" w:cs="Tahoma"/>
                <w:b/>
                <w:color w:val="FFFFFF" w:themeColor="background1"/>
                <w:sz w:val="22"/>
                <w:szCs w:val="22"/>
                <w:lang w:val="es-ES_tradnl"/>
              </w:rPr>
              <w:t>No.</w:t>
            </w:r>
          </w:p>
        </w:tc>
        <w:tc>
          <w:tcPr>
            <w:tcW w:w="3996"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D4FEE99" w14:textId="77777777" w:rsidR="0072479B" w:rsidRPr="00622766" w:rsidRDefault="0072479B" w:rsidP="00E365AB">
            <w:pPr>
              <w:jc w:val="center"/>
              <w:rPr>
                <w:rFonts w:ascii="Tahoma" w:hAnsi="Tahoma" w:cs="Tahoma"/>
                <w:b/>
                <w:color w:val="FFFFFF" w:themeColor="background1"/>
                <w:sz w:val="22"/>
                <w:szCs w:val="22"/>
                <w:lang w:val="es-ES_tradnl"/>
              </w:rPr>
            </w:pPr>
            <w:r w:rsidRPr="00622766">
              <w:rPr>
                <w:rFonts w:ascii="Tahoma" w:hAnsi="Tahoma" w:cs="Tahoma"/>
                <w:b/>
                <w:color w:val="FFFFFF" w:themeColor="background1"/>
                <w:sz w:val="22"/>
                <w:szCs w:val="22"/>
                <w:lang w:val="es-ES_tradnl"/>
              </w:rPr>
              <w:t>Descripción</w:t>
            </w:r>
          </w:p>
        </w:tc>
        <w:tc>
          <w:tcPr>
            <w:tcW w:w="3991"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E814E0D" w14:textId="77777777" w:rsidR="0072479B" w:rsidRPr="00622766" w:rsidRDefault="0072479B" w:rsidP="00E365AB">
            <w:pPr>
              <w:jc w:val="center"/>
              <w:rPr>
                <w:rFonts w:ascii="Tahoma" w:hAnsi="Tahoma" w:cs="Tahoma"/>
                <w:b/>
                <w:color w:val="FFFFFF" w:themeColor="background1"/>
                <w:sz w:val="22"/>
                <w:szCs w:val="22"/>
                <w:lang w:val="es-ES_tradnl"/>
              </w:rPr>
            </w:pPr>
            <w:r w:rsidRPr="00622766">
              <w:rPr>
                <w:rFonts w:ascii="Tahoma" w:hAnsi="Tahoma" w:cs="Tahoma"/>
                <w:b/>
                <w:color w:val="FFFFFF" w:themeColor="background1"/>
                <w:sz w:val="22"/>
                <w:szCs w:val="22"/>
                <w:lang w:val="es-ES_tradnl"/>
              </w:rPr>
              <w:t>Localidades</w:t>
            </w:r>
          </w:p>
        </w:tc>
      </w:tr>
      <w:tr w:rsidR="0072479B" w:rsidRPr="00353F07" w14:paraId="62204ECA" w14:textId="77777777" w:rsidTr="00E365AB">
        <w:trPr>
          <w:trHeight w:val="394"/>
          <w:jc w:val="center"/>
        </w:trPr>
        <w:tc>
          <w:tcPr>
            <w:tcW w:w="515" w:type="dxa"/>
            <w:tcBorders>
              <w:top w:val="single" w:sz="4" w:space="0" w:color="004990"/>
              <w:left w:val="single" w:sz="4" w:space="0" w:color="004990"/>
              <w:bottom w:val="single" w:sz="4" w:space="0" w:color="004990"/>
              <w:right w:val="single" w:sz="4" w:space="0" w:color="004990"/>
            </w:tcBorders>
            <w:vAlign w:val="center"/>
          </w:tcPr>
          <w:p w14:paraId="244D3658" w14:textId="77777777" w:rsidR="0072479B" w:rsidRPr="00353F07" w:rsidRDefault="0072479B" w:rsidP="00E365AB">
            <w:pPr>
              <w:jc w:val="center"/>
              <w:rPr>
                <w:rFonts w:ascii="Tahoma" w:hAnsi="Tahoma" w:cs="Tahoma"/>
                <w:color w:val="1F497D" w:themeColor="text2"/>
                <w:sz w:val="22"/>
                <w:szCs w:val="22"/>
              </w:rPr>
            </w:pPr>
            <w:r w:rsidRPr="00353F07">
              <w:rPr>
                <w:rFonts w:ascii="Tahoma" w:hAnsi="Tahoma" w:cs="Tahoma"/>
                <w:color w:val="1F497D" w:themeColor="text2"/>
                <w:sz w:val="22"/>
                <w:szCs w:val="22"/>
              </w:rPr>
              <w:t>1</w:t>
            </w:r>
          </w:p>
        </w:tc>
        <w:tc>
          <w:tcPr>
            <w:tcW w:w="3996" w:type="dxa"/>
            <w:tcBorders>
              <w:top w:val="single" w:sz="4" w:space="0" w:color="004990"/>
              <w:left w:val="single" w:sz="4" w:space="0" w:color="004990"/>
              <w:bottom w:val="single" w:sz="4" w:space="0" w:color="004990"/>
              <w:right w:val="single" w:sz="4" w:space="0" w:color="004990"/>
            </w:tcBorders>
          </w:tcPr>
          <w:p w14:paraId="412AA57C" w14:textId="77777777" w:rsidR="0072479B" w:rsidRPr="00353F07" w:rsidRDefault="0072479B" w:rsidP="002A4DF0">
            <w:pPr>
              <w:pStyle w:val="WW-Textoindependiente20"/>
              <w:suppressAutoHyphens w:val="0"/>
              <w:spacing w:line="240" w:lineRule="auto"/>
              <w:jc w:val="center"/>
              <w:outlineLvl w:val="2"/>
              <w:rPr>
                <w:color w:val="1F497D" w:themeColor="text2"/>
              </w:rPr>
            </w:pPr>
            <w:r w:rsidRPr="002A4DF0">
              <w:rPr>
                <w:rFonts w:ascii="Tahoma" w:hAnsi="Tahoma" w:cs="Tahoma"/>
                <w:color w:val="1F497D" w:themeColor="text2"/>
                <w:lang w:val="es-ES"/>
              </w:rPr>
              <w:t xml:space="preserve">Servicio de </w:t>
            </w:r>
            <w:r w:rsidR="002A4DF0" w:rsidRPr="002A4DF0">
              <w:rPr>
                <w:rFonts w:ascii="Tahoma" w:hAnsi="Tahoma" w:cs="Tahoma"/>
                <w:color w:val="1F497D" w:themeColor="text2"/>
                <w:lang w:val="es-ES"/>
              </w:rPr>
              <w:t>Provisiones</w:t>
            </w:r>
            <w:r w:rsidRPr="002A4DF0">
              <w:rPr>
                <w:rFonts w:ascii="Tahoma" w:hAnsi="Tahoma" w:cs="Tahoma"/>
                <w:color w:val="1F497D" w:themeColor="text2"/>
                <w:lang w:val="es-ES"/>
              </w:rPr>
              <w:t xml:space="preserve"> y Mantenimiento de Television Satelital </w:t>
            </w:r>
            <w:r w:rsidR="008E4C3C" w:rsidRPr="002A4DF0">
              <w:rPr>
                <w:rFonts w:ascii="Tahoma" w:hAnsi="Tahoma" w:cs="Tahoma"/>
                <w:color w:val="1F497D" w:themeColor="text2"/>
                <w:lang w:val="es-ES"/>
              </w:rPr>
              <w:t>(</w:t>
            </w:r>
            <w:r w:rsidRPr="002A4DF0">
              <w:rPr>
                <w:rFonts w:ascii="Tahoma" w:hAnsi="Tahoma" w:cs="Tahoma"/>
                <w:color w:val="1F497D" w:themeColor="text2"/>
                <w:lang w:val="es-ES"/>
              </w:rPr>
              <w:t>DTH</w:t>
            </w:r>
            <w:r w:rsidR="008E4C3C" w:rsidRPr="002A4DF0">
              <w:rPr>
                <w:rFonts w:ascii="Tahoma" w:hAnsi="Tahoma" w:cs="Tahoma"/>
                <w:color w:val="1F497D" w:themeColor="text2"/>
                <w:lang w:val="es-ES"/>
              </w:rPr>
              <w:t>) y LTE Familia</w:t>
            </w:r>
          </w:p>
        </w:tc>
        <w:tc>
          <w:tcPr>
            <w:tcW w:w="3991" w:type="dxa"/>
            <w:tcBorders>
              <w:top w:val="single" w:sz="4" w:space="0" w:color="004990"/>
              <w:left w:val="single" w:sz="4" w:space="0" w:color="004990"/>
              <w:bottom w:val="single" w:sz="4" w:space="0" w:color="004990"/>
              <w:right w:val="single" w:sz="4" w:space="0" w:color="004990"/>
            </w:tcBorders>
            <w:vAlign w:val="center"/>
          </w:tcPr>
          <w:p w14:paraId="1C1B65E2" w14:textId="77777777" w:rsidR="0072479B" w:rsidRPr="00353F07" w:rsidRDefault="0072479B" w:rsidP="00D53E08">
            <w:pPr>
              <w:pStyle w:val="WW-Textoindependiente20"/>
              <w:suppressAutoHyphens w:val="0"/>
              <w:spacing w:line="240" w:lineRule="auto"/>
              <w:jc w:val="center"/>
              <w:outlineLvl w:val="2"/>
              <w:rPr>
                <w:rFonts w:ascii="Tahoma" w:hAnsi="Tahoma" w:cs="Tahoma"/>
                <w:color w:val="1F497D" w:themeColor="text2"/>
                <w:lang w:val="es-ES"/>
              </w:rPr>
            </w:pPr>
            <w:r w:rsidRPr="00353F07">
              <w:rPr>
                <w:rFonts w:ascii="Tahoma" w:hAnsi="Tahoma" w:cs="Tahoma"/>
                <w:color w:val="1F497D" w:themeColor="text2"/>
                <w:lang w:val="es-ES"/>
              </w:rPr>
              <w:t>Todo el territorio boliviano</w:t>
            </w:r>
            <w:r w:rsidR="000F1083">
              <w:rPr>
                <w:rFonts w:ascii="Tahoma" w:hAnsi="Tahoma" w:cs="Tahoma"/>
                <w:color w:val="1F497D" w:themeColor="text2"/>
                <w:lang w:val="es-ES"/>
              </w:rPr>
              <w:t>, tanto zonas urbanas y rurales</w:t>
            </w:r>
            <w:r w:rsidR="008E4C3C">
              <w:rPr>
                <w:rFonts w:ascii="Tahoma" w:hAnsi="Tahoma" w:cs="Tahoma"/>
                <w:color w:val="1F497D" w:themeColor="text2"/>
                <w:lang w:val="es-ES"/>
              </w:rPr>
              <w:t>.</w:t>
            </w:r>
          </w:p>
        </w:tc>
      </w:tr>
    </w:tbl>
    <w:p w14:paraId="0C7B845C" w14:textId="77777777" w:rsidR="0072479B" w:rsidRPr="00353F07" w:rsidRDefault="0072479B" w:rsidP="0072479B">
      <w:pPr>
        <w:pStyle w:val="Continuarlista"/>
        <w:spacing w:after="0"/>
        <w:ind w:left="438"/>
        <w:rPr>
          <w:rFonts w:ascii="Tahoma" w:hAnsi="Tahoma" w:cs="Tahoma"/>
          <w:color w:val="1F497D" w:themeColor="text2"/>
          <w:sz w:val="22"/>
          <w:szCs w:val="22"/>
        </w:rPr>
      </w:pPr>
    </w:p>
    <w:p w14:paraId="79918340" w14:textId="77777777" w:rsidR="00393ED2" w:rsidRPr="00353F07" w:rsidRDefault="00393ED2" w:rsidP="00393ED2">
      <w:pPr>
        <w:jc w:val="both"/>
        <w:rPr>
          <w:rFonts w:ascii="Tahoma" w:hAnsi="Tahoma" w:cs="Tahoma"/>
          <w:color w:val="1F497D" w:themeColor="text2"/>
          <w:lang w:val="es-ES_tradnl"/>
        </w:rPr>
      </w:pPr>
    </w:p>
    <w:p w14:paraId="5E65398A" w14:textId="77777777" w:rsidR="0072479B" w:rsidRPr="00353F07" w:rsidRDefault="0072479B" w:rsidP="0072479B">
      <w:pPr>
        <w:pStyle w:val="TITULOS"/>
        <w:spacing w:before="120" w:after="0" w:line="240" w:lineRule="auto"/>
        <w:ind w:left="0" w:firstLine="0"/>
        <w:jc w:val="center"/>
        <w:rPr>
          <w:rFonts w:ascii="Tahoma" w:hAnsi="Tahoma" w:cs="Tahoma"/>
          <w:i/>
          <w:color w:val="1F497D" w:themeColor="text2"/>
          <w:sz w:val="22"/>
          <w:szCs w:val="22"/>
        </w:rPr>
      </w:pPr>
      <w:r w:rsidRPr="00353F07">
        <w:rPr>
          <w:rFonts w:ascii="Tahoma" w:hAnsi="Tahoma" w:cs="Tahoma"/>
          <w:i/>
          <w:color w:val="1F497D" w:themeColor="text2"/>
          <w:sz w:val="22"/>
          <w:szCs w:val="22"/>
        </w:rPr>
        <w:t>Aplíquese las siguientes condiciones que son de carácter obligatorio (mandatorio)</w:t>
      </w:r>
    </w:p>
    <w:p w14:paraId="6C5D56BF" w14:textId="77777777" w:rsidR="0072479B" w:rsidRPr="00353F07" w:rsidRDefault="0072479B" w:rsidP="0072479B">
      <w:pPr>
        <w:rPr>
          <w:color w:val="1F497D" w:themeColor="text2"/>
          <w:lang w:val="es-BO" w:eastAsia="en-US"/>
        </w:rPr>
      </w:pPr>
    </w:p>
    <w:tbl>
      <w:tblPr>
        <w:tblW w:w="809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092"/>
      </w:tblGrid>
      <w:tr w:rsidR="0072479B" w:rsidRPr="00353F07" w14:paraId="4A728BEA" w14:textId="77777777" w:rsidTr="00E365AB">
        <w:trPr>
          <w:trHeight w:val="46"/>
          <w:tblHeader/>
          <w:jc w:val="center"/>
        </w:trPr>
        <w:tc>
          <w:tcPr>
            <w:tcW w:w="809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3D5C1A4" w14:textId="77777777" w:rsidR="0072479B" w:rsidRPr="00353F07" w:rsidRDefault="0072479B" w:rsidP="00E365AB">
            <w:pPr>
              <w:jc w:val="center"/>
              <w:rPr>
                <w:rFonts w:ascii="Tahoma" w:hAnsi="Tahoma" w:cs="Tahoma"/>
                <w:b/>
                <w:bCs/>
                <w:color w:val="1F497D" w:themeColor="text2"/>
                <w:lang w:eastAsia="es-BO"/>
              </w:rPr>
            </w:pPr>
            <w:r w:rsidRPr="00353F07">
              <w:rPr>
                <w:rFonts w:ascii="Tahoma" w:hAnsi="Tahoma" w:cs="Tahoma"/>
                <w:b/>
                <w:bCs/>
                <w:color w:val="1F497D" w:themeColor="text2"/>
                <w:lang w:eastAsia="es-BO"/>
              </w:rPr>
              <w:lastRenderedPageBreak/>
              <w:t>REQUERIMIENTO DE ENTEL S.A.</w:t>
            </w:r>
          </w:p>
        </w:tc>
      </w:tr>
      <w:tr w:rsidR="0072479B" w:rsidRPr="00353F07" w14:paraId="54497FB3" w14:textId="77777777" w:rsidTr="00E365AB">
        <w:trPr>
          <w:trHeight w:val="195"/>
          <w:tblHeader/>
          <w:jc w:val="center"/>
        </w:trPr>
        <w:tc>
          <w:tcPr>
            <w:tcW w:w="809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76E79F5" w14:textId="77777777" w:rsidR="0072479B" w:rsidRPr="00353F07" w:rsidRDefault="0072479B" w:rsidP="00E365AB">
            <w:pPr>
              <w:jc w:val="center"/>
              <w:rPr>
                <w:rFonts w:ascii="Tahoma" w:hAnsi="Tahoma" w:cs="Tahoma"/>
                <w:color w:val="1F497D" w:themeColor="text2"/>
                <w:lang w:eastAsia="es-BO"/>
              </w:rPr>
            </w:pPr>
            <w:r w:rsidRPr="00353F07">
              <w:rPr>
                <w:rFonts w:ascii="Tahoma" w:hAnsi="Tahoma" w:cs="Tahoma"/>
                <w:b/>
                <w:bCs/>
                <w:color w:val="1F497D" w:themeColor="text2"/>
                <w:lang w:eastAsia="es-BO"/>
              </w:rPr>
              <w:t>CONDICIONES PARA LA PRESENTACIÓN DE PROPUESTAS TÉCNICAS</w:t>
            </w:r>
          </w:p>
        </w:tc>
      </w:tr>
      <w:tr w:rsidR="0072479B" w:rsidRPr="00353F07" w14:paraId="0CF93070" w14:textId="77777777" w:rsidTr="00E365AB">
        <w:trPr>
          <w:trHeight w:val="195"/>
          <w:tblHeader/>
          <w:jc w:val="center"/>
        </w:trPr>
        <w:tc>
          <w:tcPr>
            <w:tcW w:w="8092"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2B4CBBF" w14:textId="77777777" w:rsidR="0072479B" w:rsidRPr="00353F07" w:rsidRDefault="0072479B" w:rsidP="00E365AB">
            <w:pPr>
              <w:jc w:val="center"/>
              <w:rPr>
                <w:rFonts w:ascii="Tahoma" w:hAnsi="Tahoma" w:cs="Tahoma"/>
                <w:color w:val="1F497D" w:themeColor="text2"/>
                <w:lang w:eastAsia="es-BO"/>
              </w:rPr>
            </w:pPr>
          </w:p>
        </w:tc>
      </w:tr>
      <w:tr w:rsidR="0072479B" w:rsidRPr="00353F07" w14:paraId="4CAF7FC9" w14:textId="77777777" w:rsidTr="00E365AB">
        <w:trPr>
          <w:trHeight w:val="492"/>
          <w:jc w:val="center"/>
        </w:trPr>
        <w:tc>
          <w:tcPr>
            <w:tcW w:w="8092" w:type="dxa"/>
            <w:tcBorders>
              <w:top w:val="single" w:sz="4" w:space="0" w:color="FFFFFF"/>
            </w:tcBorders>
            <w:shd w:val="clear" w:color="auto" w:fill="auto"/>
            <w:vAlign w:val="center"/>
          </w:tcPr>
          <w:p w14:paraId="4EC3E831" w14:textId="77777777" w:rsidR="0072479B" w:rsidRPr="00353F07" w:rsidRDefault="0072479B" w:rsidP="00E365AB">
            <w:pPr>
              <w:jc w:val="both"/>
              <w:rPr>
                <w:rFonts w:ascii="Tahoma" w:hAnsi="Tahoma" w:cs="Tahoma"/>
                <w:b/>
                <w:color w:val="1F497D" w:themeColor="text2"/>
                <w:sz w:val="18"/>
                <w:szCs w:val="18"/>
              </w:rPr>
            </w:pPr>
            <w:r w:rsidRPr="00353F07">
              <w:rPr>
                <w:rFonts w:ascii="Tahoma" w:hAnsi="Tahoma" w:cs="Tahoma"/>
                <w:b/>
                <w:color w:val="1F497D" w:themeColor="text2"/>
                <w:sz w:val="18"/>
                <w:szCs w:val="18"/>
              </w:rPr>
              <w:t>1.1.</w:t>
            </w:r>
            <w:r w:rsidRPr="00353F07">
              <w:rPr>
                <w:rFonts w:ascii="Tahoma" w:hAnsi="Tahoma" w:cs="Tahoma"/>
                <w:color w:val="1F497D" w:themeColor="text2"/>
                <w:sz w:val="18"/>
                <w:szCs w:val="18"/>
              </w:rPr>
              <w:t xml:space="preserve"> Las respuestas presentadas para el presente TBC (Términos Básicos de Contratación) deben realizarse </w:t>
            </w:r>
            <w:r w:rsidRPr="00353F07">
              <w:rPr>
                <w:rFonts w:ascii="Tahoma" w:hAnsi="Tahoma" w:cs="Tahoma"/>
                <w:b/>
                <w:color w:val="1F497D" w:themeColor="text2"/>
                <w:sz w:val="18"/>
                <w:szCs w:val="18"/>
                <w:u w:val="single"/>
              </w:rPr>
              <w:t>ITEM por ITEM</w:t>
            </w:r>
            <w:r w:rsidRPr="00353F07">
              <w:rPr>
                <w:rFonts w:ascii="Tahoma" w:hAnsi="Tahoma" w:cs="Tahoma"/>
                <w:color w:val="1F497D" w:themeColor="text2"/>
                <w:sz w:val="18"/>
                <w:szCs w:val="18"/>
              </w:rPr>
              <w:t xml:space="preserve"> respetando el orden del presente documento. Se debe iniciar con las palabras </w:t>
            </w:r>
            <w:r w:rsidRPr="00353F07">
              <w:rPr>
                <w:rFonts w:ascii="Tahoma" w:hAnsi="Tahoma" w:cs="Tahoma"/>
                <w:b/>
                <w:color w:val="1F497D" w:themeColor="text2"/>
                <w:sz w:val="18"/>
                <w:szCs w:val="18"/>
              </w:rPr>
              <w:t>CUMPLE o NO CUMPLE,</w:t>
            </w:r>
            <w:r w:rsidRPr="00353F07">
              <w:rPr>
                <w:rFonts w:ascii="Tahoma" w:hAnsi="Tahoma" w:cs="Tahoma"/>
                <w:color w:val="1F497D" w:themeColor="text2"/>
                <w:sz w:val="18"/>
                <w:szCs w:val="18"/>
              </w:rPr>
              <w:t xml:space="preserve"> seguidas de un </w:t>
            </w:r>
            <w:r w:rsidRPr="00353F07">
              <w:rPr>
                <w:rFonts w:ascii="Tahoma" w:hAnsi="Tahoma" w:cs="Tahoma"/>
                <w:b/>
                <w:color w:val="1F497D" w:themeColor="text2"/>
                <w:sz w:val="18"/>
                <w:szCs w:val="18"/>
              </w:rPr>
              <w:t>breve y claro comentario que responda al requerimiento</w:t>
            </w:r>
            <w:r w:rsidRPr="00353F07">
              <w:rPr>
                <w:rFonts w:ascii="Tahoma" w:hAnsi="Tahoma" w:cs="Tahoma"/>
                <w:color w:val="1F497D" w:themeColor="text2"/>
                <w:sz w:val="18"/>
                <w:szCs w:val="18"/>
              </w:rPr>
              <w:t xml:space="preserve"> </w:t>
            </w:r>
            <w:r w:rsidRPr="00353F07">
              <w:rPr>
                <w:rFonts w:ascii="Tahoma" w:hAnsi="Tahoma" w:cs="Tahoma"/>
                <w:b/>
                <w:color w:val="1F497D" w:themeColor="text2"/>
                <w:sz w:val="18"/>
                <w:szCs w:val="18"/>
              </w:rPr>
              <w:t>(En caso de que alguna de las respuestas no presente esta referencia, se asumirá directamente que NO CUMPLE con el requerimiento)</w:t>
            </w:r>
            <w:r w:rsidRPr="00353F07">
              <w:rPr>
                <w:rFonts w:ascii="Tahoma" w:hAnsi="Tahoma" w:cs="Tahoma"/>
                <w:color w:val="1F497D" w:themeColor="text2"/>
                <w:sz w:val="18"/>
                <w:szCs w:val="18"/>
              </w:rPr>
              <w:t xml:space="preserve">. Debe tener referencia puntual hacia algún DOCUMENTO TÉCNICO acerca del tópico de la pregunta, identificando el nombre del </w:t>
            </w:r>
            <w:r w:rsidRPr="00353F07">
              <w:rPr>
                <w:rFonts w:ascii="Tahoma" w:hAnsi="Tahoma" w:cs="Tahoma"/>
                <w:b/>
                <w:color w:val="1F497D" w:themeColor="text2"/>
                <w:sz w:val="18"/>
                <w:szCs w:val="18"/>
              </w:rPr>
              <w:t>Documento, número de Página y Referencia</w:t>
            </w:r>
            <w:r w:rsidRPr="00353F07">
              <w:rPr>
                <w:rFonts w:ascii="Tahoma" w:hAnsi="Tahoma" w:cs="Tahoma"/>
                <w:color w:val="1F497D" w:themeColor="text2"/>
                <w:sz w:val="18"/>
                <w:szCs w:val="18"/>
              </w:rPr>
              <w:t xml:space="preserve"> (no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r w:rsidRPr="00353F07">
              <w:rPr>
                <w:rFonts w:ascii="Tahoma" w:hAnsi="Tahoma" w:cs="Tahoma"/>
                <w:b/>
                <w:color w:val="1F497D" w:themeColor="text2"/>
                <w:sz w:val="18"/>
                <w:szCs w:val="18"/>
              </w:rPr>
              <w:t xml:space="preserve"> </w:t>
            </w:r>
          </w:p>
        </w:tc>
      </w:tr>
      <w:tr w:rsidR="0072479B" w:rsidRPr="00353F07" w14:paraId="60530DAC" w14:textId="77777777" w:rsidTr="00E365AB">
        <w:trPr>
          <w:trHeight w:val="315"/>
          <w:jc w:val="center"/>
        </w:trPr>
        <w:tc>
          <w:tcPr>
            <w:tcW w:w="8092" w:type="dxa"/>
            <w:shd w:val="clear" w:color="auto" w:fill="auto"/>
            <w:vAlign w:val="center"/>
          </w:tcPr>
          <w:p w14:paraId="03C60FA6" w14:textId="77777777" w:rsidR="0072479B" w:rsidRPr="00353F07" w:rsidRDefault="0072479B" w:rsidP="00E365AB">
            <w:pPr>
              <w:jc w:val="both"/>
              <w:rPr>
                <w:rFonts w:ascii="Tahoma" w:hAnsi="Tahoma" w:cs="Tahoma"/>
                <w:b/>
                <w:color w:val="1F497D" w:themeColor="text2"/>
                <w:sz w:val="18"/>
                <w:szCs w:val="18"/>
              </w:rPr>
            </w:pPr>
            <w:r w:rsidRPr="00353F07">
              <w:rPr>
                <w:rFonts w:ascii="Tahoma" w:hAnsi="Tahoma" w:cs="Tahoma"/>
                <w:b/>
                <w:color w:val="1F497D" w:themeColor="text2"/>
                <w:sz w:val="18"/>
                <w:szCs w:val="18"/>
              </w:rPr>
              <w:t xml:space="preserve">1.2. </w:t>
            </w:r>
            <w:r w:rsidRPr="00353F07">
              <w:rPr>
                <w:rFonts w:ascii="Tahoma" w:hAnsi="Tahoma" w:cs="Tahoma"/>
                <w:color w:val="1F497D" w:themeColor="text2"/>
                <w:sz w:val="18"/>
                <w:szCs w:val="18"/>
              </w:rPr>
              <w:t>El idioma oficial para la presentación de propuestas es el español. Se aceptarán manuales, catálogos y hojas técnicas en idioma inglés, con carácter provisional, el proveedor que sea adjudicado deberá presentar toda la documentación técnica y de respaldo en idioma español en un plazo máximo de 30 días calendario, a partir de la fecha de adjudicación.</w:t>
            </w:r>
          </w:p>
        </w:tc>
      </w:tr>
      <w:tr w:rsidR="00353F07" w:rsidRPr="00353F07" w14:paraId="5B8C95D8" w14:textId="77777777" w:rsidTr="00E365AB">
        <w:trPr>
          <w:trHeight w:val="315"/>
          <w:jc w:val="center"/>
        </w:trPr>
        <w:tc>
          <w:tcPr>
            <w:tcW w:w="8092" w:type="dxa"/>
            <w:shd w:val="clear" w:color="auto" w:fill="auto"/>
            <w:vAlign w:val="center"/>
          </w:tcPr>
          <w:p w14:paraId="6D406C6D" w14:textId="77777777" w:rsidR="0072479B" w:rsidRPr="00353F07" w:rsidRDefault="0072479B" w:rsidP="00E365AB">
            <w:pPr>
              <w:jc w:val="both"/>
              <w:rPr>
                <w:rFonts w:ascii="Tahoma" w:hAnsi="Tahoma" w:cs="Tahoma"/>
                <w:b/>
                <w:color w:val="1F497D" w:themeColor="text2"/>
                <w:sz w:val="18"/>
                <w:szCs w:val="18"/>
              </w:rPr>
            </w:pPr>
            <w:r w:rsidRPr="00353F07">
              <w:rPr>
                <w:rFonts w:ascii="Tahoma" w:hAnsi="Tahoma" w:cs="Tahoma"/>
                <w:b/>
                <w:color w:val="1F497D" w:themeColor="text2"/>
                <w:sz w:val="18"/>
                <w:szCs w:val="18"/>
              </w:rPr>
              <w:t xml:space="preserve">1.3. </w:t>
            </w:r>
            <w:r w:rsidRPr="00353F07">
              <w:rPr>
                <w:rFonts w:ascii="Tahoma" w:hAnsi="Tahoma" w:cs="Tahoma"/>
                <w:color w:val="1F497D" w:themeColor="text2"/>
                <w:sz w:val="18"/>
                <w:szCs w:val="18"/>
              </w:rPr>
              <w:t>La propuesta debe garantizar que todos los bienes ofertados cumplan con todas las recomendaciones, estándares y normas de organismos nacionales e internacionales reconocidos en el área de telecomunicaciones.</w:t>
            </w:r>
          </w:p>
        </w:tc>
      </w:tr>
    </w:tbl>
    <w:p w14:paraId="3B5D703D" w14:textId="77777777" w:rsidR="00D7368E" w:rsidRPr="00353F07" w:rsidRDefault="00D7368E" w:rsidP="00393ED2">
      <w:pPr>
        <w:jc w:val="both"/>
        <w:rPr>
          <w:rFonts w:ascii="Tahoma" w:hAnsi="Tahoma" w:cs="Tahoma"/>
          <w:color w:val="1F497D" w:themeColor="text2"/>
          <w:highlight w:val="yellow"/>
        </w:rPr>
      </w:pPr>
    </w:p>
    <w:p w14:paraId="0AA795CD" w14:textId="77777777" w:rsidR="00D7368E" w:rsidRDefault="00D7368E" w:rsidP="00393ED2">
      <w:pPr>
        <w:jc w:val="both"/>
        <w:rPr>
          <w:rFonts w:ascii="Tahoma" w:hAnsi="Tahoma" w:cs="Tahoma"/>
          <w:color w:val="1F497D" w:themeColor="text2"/>
          <w:highlight w:val="yellow"/>
          <w:lang w:val="es-BO"/>
        </w:rPr>
      </w:pPr>
    </w:p>
    <w:p w14:paraId="5A2A9171" w14:textId="77777777" w:rsidR="00B41D6A" w:rsidRDefault="00B41D6A" w:rsidP="00393ED2">
      <w:pPr>
        <w:jc w:val="both"/>
        <w:rPr>
          <w:rFonts w:ascii="Tahoma" w:hAnsi="Tahoma" w:cs="Tahoma"/>
          <w:color w:val="1F497D" w:themeColor="text2"/>
          <w:highlight w:val="yellow"/>
          <w:lang w:val="es-BO"/>
        </w:rPr>
      </w:pPr>
    </w:p>
    <w:p w14:paraId="2E1A9031" w14:textId="77777777" w:rsidR="005B146A" w:rsidRDefault="005B146A" w:rsidP="00393ED2">
      <w:pPr>
        <w:jc w:val="both"/>
        <w:rPr>
          <w:rFonts w:ascii="Tahoma" w:hAnsi="Tahoma" w:cs="Tahoma"/>
          <w:color w:val="1F497D" w:themeColor="text2"/>
          <w:highlight w:val="yellow"/>
          <w:lang w:val="es-BO"/>
        </w:rPr>
      </w:pPr>
    </w:p>
    <w:p w14:paraId="4C1A701B" w14:textId="77777777" w:rsidR="00B41D6A" w:rsidRPr="00353F07" w:rsidRDefault="00B41D6A" w:rsidP="00393ED2">
      <w:pPr>
        <w:jc w:val="both"/>
        <w:rPr>
          <w:rFonts w:ascii="Tahoma" w:hAnsi="Tahoma" w:cs="Tahoma"/>
          <w:color w:val="1F497D" w:themeColor="text2"/>
          <w:highlight w:val="yellow"/>
          <w:lang w:val="es-BO"/>
        </w:rPr>
      </w:pPr>
    </w:p>
    <w:p w14:paraId="2D4BA084" w14:textId="77777777" w:rsidR="00393ED2" w:rsidRPr="00353F07" w:rsidRDefault="00393ED2" w:rsidP="0072479B">
      <w:pPr>
        <w:pStyle w:val="TITULOS"/>
        <w:numPr>
          <w:ilvl w:val="1"/>
          <w:numId w:val="7"/>
        </w:numPr>
        <w:spacing w:after="0"/>
        <w:ind w:left="426" w:hanging="284"/>
        <w:rPr>
          <w:rFonts w:ascii="Tahoma" w:hAnsi="Tahoma" w:cs="Tahoma"/>
          <w:color w:val="1F497D" w:themeColor="text2"/>
          <w:sz w:val="22"/>
          <w:szCs w:val="22"/>
        </w:rPr>
      </w:pPr>
      <w:r w:rsidRPr="00353F07">
        <w:rPr>
          <w:rFonts w:ascii="Tahoma" w:hAnsi="Tahoma" w:cs="Tahoma"/>
          <w:color w:val="1F497D" w:themeColor="text2"/>
          <w:sz w:val="22"/>
          <w:szCs w:val="22"/>
        </w:rPr>
        <w:t xml:space="preserve">FORMA DE CALIFICACIÓN    </w:t>
      </w:r>
    </w:p>
    <w:p w14:paraId="4959A039" w14:textId="77777777" w:rsidR="00794012" w:rsidRPr="00353F07" w:rsidRDefault="00794012" w:rsidP="00794012">
      <w:pPr>
        <w:rPr>
          <w:color w:val="1F497D" w:themeColor="text2"/>
          <w:lang w:val="es-BO" w:eastAsia="en-US"/>
        </w:rPr>
      </w:pPr>
    </w:p>
    <w:p w14:paraId="0E64945C" w14:textId="77777777" w:rsidR="00207710" w:rsidRDefault="00D14C62" w:rsidP="00D14C62">
      <w:pPr>
        <w:pStyle w:val="Continuarlista"/>
        <w:ind w:left="709"/>
        <w:rPr>
          <w:rFonts w:ascii="Tahoma" w:hAnsi="Tahoma" w:cs="Tahoma"/>
          <w:color w:val="1F497D" w:themeColor="text2"/>
          <w:sz w:val="22"/>
          <w:szCs w:val="22"/>
          <w:lang w:val="es-ES_tradnl" w:bidi="en-US"/>
        </w:rPr>
      </w:pPr>
      <w:r w:rsidRPr="00353F07">
        <w:rPr>
          <w:rFonts w:ascii="Tahoma" w:hAnsi="Tahoma" w:cs="Tahoma"/>
          <w:color w:val="1F497D" w:themeColor="text2"/>
          <w:sz w:val="22"/>
          <w:szCs w:val="22"/>
          <w:lang w:val="es-ES_tradnl" w:bidi="en-US"/>
        </w:rPr>
        <w:t xml:space="preserve">La forma de calificación está relacionada al cumplimiento estricto de los incisos marcados como MANDATORIO, donde la calificación será CUMPLE o NO CUMPLE. </w:t>
      </w:r>
    </w:p>
    <w:p w14:paraId="439C453E" w14:textId="77777777" w:rsidR="00D14C62" w:rsidRPr="00353F07" w:rsidRDefault="00D14C62" w:rsidP="00D14C62">
      <w:pPr>
        <w:pStyle w:val="Continuarlista"/>
        <w:ind w:left="709"/>
        <w:rPr>
          <w:rFonts w:ascii="Tahoma" w:hAnsi="Tahoma" w:cs="Tahoma"/>
          <w:color w:val="1F497D" w:themeColor="text2"/>
          <w:sz w:val="22"/>
          <w:szCs w:val="22"/>
          <w:lang w:val="es-ES_tradnl" w:bidi="en-US"/>
        </w:rPr>
      </w:pPr>
      <w:r w:rsidRPr="00353F07">
        <w:rPr>
          <w:rFonts w:ascii="Tahoma" w:hAnsi="Tahoma" w:cs="Tahoma"/>
          <w:color w:val="1F497D" w:themeColor="text2"/>
          <w:sz w:val="22"/>
          <w:szCs w:val="22"/>
          <w:lang w:val="es-ES_tradnl" w:bidi="en-US"/>
        </w:rPr>
        <w:t>A continuación se definen las palabras CUMPLE, NO CUMPLE:</w:t>
      </w:r>
    </w:p>
    <w:p w14:paraId="5D1941B9" w14:textId="77777777" w:rsidR="00D14C62" w:rsidRPr="00353F07" w:rsidRDefault="00D14C62" w:rsidP="00D14C62">
      <w:pPr>
        <w:pStyle w:val="Continuarlista"/>
        <w:ind w:left="709"/>
        <w:rPr>
          <w:rFonts w:ascii="Tahoma" w:hAnsi="Tahoma" w:cs="Tahoma"/>
          <w:color w:val="1F497D" w:themeColor="text2"/>
          <w:sz w:val="22"/>
          <w:szCs w:val="22"/>
          <w:lang w:val="es-ES_tradnl" w:bidi="en-US"/>
        </w:rPr>
      </w:pPr>
      <w:r w:rsidRPr="00353F07">
        <w:rPr>
          <w:rFonts w:ascii="Tahoma" w:hAnsi="Tahoma" w:cs="Tahoma"/>
          <w:b/>
          <w:color w:val="1F497D" w:themeColor="text2"/>
          <w:sz w:val="22"/>
          <w:szCs w:val="22"/>
          <w:lang w:val="es-ES_tradnl" w:bidi="en-US"/>
        </w:rPr>
        <w:t>CUMPLE.</w:t>
      </w:r>
      <w:r w:rsidRPr="00353F07">
        <w:rPr>
          <w:rFonts w:ascii="Tahoma" w:hAnsi="Tahoma" w:cs="Tahoma"/>
          <w:color w:val="1F497D" w:themeColor="text2"/>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2CFB4D1F" w14:textId="77777777" w:rsidR="00D14C62" w:rsidRPr="00353F07" w:rsidRDefault="00D14C62" w:rsidP="00D14C62">
      <w:pPr>
        <w:pStyle w:val="Continuarlista"/>
        <w:spacing w:after="0"/>
        <w:ind w:left="709"/>
        <w:rPr>
          <w:rFonts w:ascii="Tahoma" w:hAnsi="Tahoma" w:cs="Tahoma"/>
          <w:color w:val="1F497D" w:themeColor="text2"/>
          <w:sz w:val="22"/>
          <w:szCs w:val="22"/>
          <w:lang w:val="es-ES_tradnl" w:bidi="en-US"/>
        </w:rPr>
      </w:pPr>
      <w:r w:rsidRPr="00353F07">
        <w:rPr>
          <w:rFonts w:ascii="Tahoma" w:hAnsi="Tahoma" w:cs="Tahoma"/>
          <w:b/>
          <w:color w:val="1F497D" w:themeColor="text2"/>
          <w:sz w:val="22"/>
          <w:szCs w:val="22"/>
          <w:lang w:val="es-ES_tradnl" w:bidi="en-US"/>
        </w:rPr>
        <w:t>NO CUMPLE.</w:t>
      </w:r>
      <w:r w:rsidRPr="00353F07">
        <w:rPr>
          <w:rFonts w:ascii="Tahoma" w:hAnsi="Tahoma" w:cs="Tahoma"/>
          <w:color w:val="1F497D" w:themeColor="text2"/>
          <w:sz w:val="22"/>
          <w:szCs w:val="22"/>
          <w:lang w:val="es-ES_tradnl" w:bidi="en-US"/>
        </w:rPr>
        <w:t xml:space="preserve"> Define que no satisface parcial o completamente el requisito técnico solicitado.     </w:t>
      </w:r>
    </w:p>
    <w:p w14:paraId="3FCA5BDA" w14:textId="77777777" w:rsidR="00393ED2" w:rsidRPr="00353F07" w:rsidRDefault="00393ED2" w:rsidP="00393ED2">
      <w:pPr>
        <w:pStyle w:val="TITULOS"/>
        <w:spacing w:after="0"/>
        <w:ind w:left="0" w:firstLine="0"/>
        <w:rPr>
          <w:rFonts w:ascii="Tahoma" w:hAnsi="Tahoma" w:cs="Tahoma"/>
          <w:color w:val="1F497D" w:themeColor="text2"/>
          <w:sz w:val="22"/>
          <w:szCs w:val="22"/>
        </w:rPr>
      </w:pPr>
      <w:r w:rsidRPr="00353F07">
        <w:rPr>
          <w:rFonts w:ascii="Tahoma" w:hAnsi="Tahoma" w:cs="Tahoma"/>
          <w:color w:val="1F497D" w:themeColor="text2"/>
          <w:sz w:val="22"/>
          <w:szCs w:val="22"/>
        </w:rPr>
        <w:t xml:space="preserve">                                                                                                                                                                                                                                                                                                                                                                                                                                                                                                                                                                                                                                                                                                                                                                                                                                                                                                                                                                                                                                                                                                                                                                                                                                                                                                                                                                                                                                                                                                                                                                                                                                                                                                                                                                                                                                                                                                                                                                                                                                                                                                                                                                                                                                                                                                                                                                                                                                                                                                                                                                                       </w:t>
      </w:r>
    </w:p>
    <w:p w14:paraId="51329FDF" w14:textId="77777777" w:rsidR="00D14C62" w:rsidRPr="00353F07" w:rsidRDefault="00794012" w:rsidP="00F45C5D">
      <w:pPr>
        <w:pStyle w:val="Continuarlista"/>
        <w:numPr>
          <w:ilvl w:val="1"/>
          <w:numId w:val="19"/>
        </w:numPr>
        <w:spacing w:after="0"/>
        <w:ind w:left="851" w:hanging="568"/>
        <w:rPr>
          <w:rFonts w:ascii="Tahoma" w:hAnsi="Tahoma" w:cs="Tahoma"/>
          <w:b/>
          <w:color w:val="1F497D" w:themeColor="text2"/>
          <w:sz w:val="22"/>
          <w:szCs w:val="22"/>
          <w:lang w:val="es-ES_tradnl" w:bidi="en-US"/>
        </w:rPr>
      </w:pPr>
      <w:r w:rsidRPr="00353F07">
        <w:rPr>
          <w:rFonts w:ascii="Tahoma" w:hAnsi="Tahoma" w:cs="Tahoma"/>
          <w:b/>
          <w:color w:val="1F497D" w:themeColor="text2"/>
          <w:sz w:val="22"/>
          <w:szCs w:val="22"/>
          <w:lang w:val="es-ES_tradnl" w:bidi="en-US"/>
        </w:rPr>
        <w:t xml:space="preserve">CRITERIOS MANDATORIOS. </w:t>
      </w:r>
    </w:p>
    <w:p w14:paraId="1E2C1A83" w14:textId="77777777" w:rsidR="00C56DA4" w:rsidRPr="002A5F8A" w:rsidRDefault="00C56DA4" w:rsidP="00C56DA4">
      <w:pPr>
        <w:pStyle w:val="Continuarlista"/>
        <w:spacing w:before="120" w:after="0"/>
        <w:ind w:left="709"/>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t>Los criterios MANDATORIOS serán evaluados bajo la modal</w:t>
      </w:r>
      <w:r>
        <w:rPr>
          <w:rFonts w:ascii="Tahoma" w:hAnsi="Tahoma" w:cs="Tahoma"/>
          <w:color w:val="004990"/>
          <w:sz w:val="22"/>
          <w:szCs w:val="22"/>
          <w:lang w:val="es-ES_tradnl" w:bidi="en-US"/>
        </w:rPr>
        <w:t>idad CUMPLE o NO CUMPLE, con</w:t>
      </w:r>
      <w:r w:rsidRPr="002A5F8A">
        <w:rPr>
          <w:rFonts w:ascii="Tahoma" w:hAnsi="Tahoma" w:cs="Tahoma"/>
          <w:color w:val="004990"/>
          <w:sz w:val="22"/>
          <w:szCs w:val="22"/>
          <w:lang w:val="es-ES_tradnl" w:bidi="en-US"/>
        </w:rPr>
        <w:t xml:space="preserve"> una ponderación de </w:t>
      </w:r>
      <w:r>
        <w:rPr>
          <w:rFonts w:ascii="Tahoma" w:hAnsi="Tahoma" w:cs="Tahoma"/>
          <w:color w:val="004990"/>
          <w:sz w:val="22"/>
          <w:szCs w:val="22"/>
          <w:lang w:val="es-ES_tradnl" w:bidi="en-US"/>
        </w:rPr>
        <w:t>100% (Cien</w:t>
      </w:r>
      <w:r w:rsidRPr="002A5F8A">
        <w:rPr>
          <w:rFonts w:ascii="Tahoma" w:hAnsi="Tahoma" w:cs="Tahoma"/>
          <w:color w:val="004990"/>
          <w:sz w:val="22"/>
          <w:szCs w:val="22"/>
          <w:lang w:val="es-ES_tradnl" w:bidi="en-US"/>
        </w:rPr>
        <w:t xml:space="preserve"> por ciento) de la calificación.</w:t>
      </w:r>
    </w:p>
    <w:p w14:paraId="1D01C7AB" w14:textId="77777777" w:rsidR="006C7F91" w:rsidRPr="00C56DA4" w:rsidRDefault="00D14C62" w:rsidP="00C56DA4">
      <w:pPr>
        <w:pStyle w:val="Continuarlista"/>
        <w:spacing w:before="120" w:after="0"/>
        <w:ind w:left="709"/>
        <w:rPr>
          <w:rFonts w:ascii="Tahoma" w:hAnsi="Tahoma" w:cs="Tahoma"/>
          <w:color w:val="1F497D" w:themeColor="text2"/>
          <w:sz w:val="22"/>
          <w:szCs w:val="22"/>
          <w:lang w:val="es-ES_tradnl" w:bidi="en-US"/>
        </w:rPr>
      </w:pPr>
      <w:r w:rsidRPr="00353F07">
        <w:rPr>
          <w:rFonts w:ascii="Tahoma" w:hAnsi="Tahoma" w:cs="Tahoma"/>
          <w:color w:val="1F497D" w:themeColor="text2"/>
          <w:sz w:val="22"/>
          <w:szCs w:val="22"/>
          <w:lang w:val="es-ES_tradnl" w:bidi="en-US"/>
        </w:rPr>
        <w:lastRenderedPageBreak/>
        <w:t>Los oferentes deberán cumplir con todos los criterios mandatorios, el incumplimiento de cualquier criterio mandatorio, descalificará al oferente para proseguir con el proceso.</w:t>
      </w:r>
    </w:p>
    <w:p w14:paraId="6855A7D0" w14:textId="77777777" w:rsidR="005F3839" w:rsidRPr="00353F07" w:rsidRDefault="005F3839" w:rsidP="005F3839">
      <w:pPr>
        <w:pStyle w:val="TITULOS"/>
        <w:spacing w:after="0"/>
        <w:ind w:left="142" w:firstLine="0"/>
        <w:rPr>
          <w:rFonts w:ascii="Tahoma" w:hAnsi="Tahoma" w:cs="Tahoma"/>
          <w:color w:val="1F497D" w:themeColor="text2"/>
          <w:sz w:val="22"/>
          <w:szCs w:val="22"/>
        </w:rPr>
      </w:pPr>
    </w:p>
    <w:p w14:paraId="3913B559" w14:textId="77777777" w:rsidR="00D653C2" w:rsidRDefault="00D653C2" w:rsidP="00F75074">
      <w:pPr>
        <w:pStyle w:val="TITULOS"/>
        <w:numPr>
          <w:ilvl w:val="1"/>
          <w:numId w:val="7"/>
        </w:numPr>
        <w:spacing w:after="0" w:line="240" w:lineRule="auto"/>
        <w:ind w:left="567" w:hanging="283"/>
        <w:rPr>
          <w:rFonts w:ascii="Tahoma" w:hAnsi="Tahoma" w:cs="Tahoma"/>
          <w:color w:val="1F497D" w:themeColor="text2"/>
          <w:sz w:val="22"/>
          <w:szCs w:val="22"/>
        </w:rPr>
      </w:pPr>
      <w:r w:rsidRPr="00353F07">
        <w:rPr>
          <w:rFonts w:ascii="Tahoma" w:hAnsi="Tahoma" w:cs="Tahoma"/>
          <w:color w:val="1F497D" w:themeColor="text2"/>
          <w:sz w:val="22"/>
          <w:szCs w:val="22"/>
        </w:rPr>
        <w:t xml:space="preserve">CARACTERÍSTICAS GENERALES Y ESPECÍFICAS </w:t>
      </w:r>
    </w:p>
    <w:p w14:paraId="4420E88E" w14:textId="77777777" w:rsidR="00F75074" w:rsidRDefault="00F75074" w:rsidP="00F75074">
      <w:pPr>
        <w:pStyle w:val="TITULOS"/>
        <w:spacing w:after="0" w:line="240" w:lineRule="auto"/>
        <w:ind w:left="567" w:firstLine="0"/>
        <w:rPr>
          <w:rFonts w:ascii="Tahoma" w:hAnsi="Tahoma" w:cs="Tahoma"/>
          <w:color w:val="1F497D" w:themeColor="text2"/>
          <w:sz w:val="22"/>
          <w:szCs w:val="22"/>
        </w:rPr>
      </w:pPr>
    </w:p>
    <w:p w14:paraId="3D866587" w14:textId="77777777" w:rsidR="00F75074" w:rsidRDefault="00F75074" w:rsidP="00F75074">
      <w:pPr>
        <w:pStyle w:val="TITULOS"/>
        <w:spacing w:after="0" w:line="240" w:lineRule="auto"/>
        <w:ind w:left="567" w:firstLine="0"/>
        <w:rPr>
          <w:rFonts w:ascii="Tahoma" w:hAnsi="Tahoma" w:cs="Tahoma"/>
          <w:color w:val="1F497D" w:themeColor="text2"/>
          <w:sz w:val="22"/>
          <w:szCs w:val="22"/>
        </w:rPr>
      </w:pPr>
      <w:r w:rsidRPr="00F75074">
        <w:rPr>
          <w:rFonts w:ascii="Tahoma" w:hAnsi="Tahoma" w:cs="Tahoma"/>
          <w:color w:val="1F497D" w:themeColor="text2"/>
          <w:sz w:val="22"/>
          <w:szCs w:val="22"/>
        </w:rPr>
        <w:t>3.1 ESPECIFICACIONES TÉCNICAS</w:t>
      </w:r>
    </w:p>
    <w:p w14:paraId="67F1D2FE" w14:textId="77777777" w:rsidR="00F75074" w:rsidRDefault="00F75074" w:rsidP="00F75074">
      <w:pPr>
        <w:ind w:firstLine="708"/>
        <w:rPr>
          <w:rFonts w:ascii="Tahoma" w:hAnsi="Tahoma" w:cs="Tahoma"/>
          <w:b/>
          <w:bCs/>
          <w:color w:val="1F497D" w:themeColor="text2"/>
          <w:sz w:val="22"/>
          <w:szCs w:val="22"/>
          <w:lang w:val="es-BO" w:eastAsia="en-US"/>
        </w:rPr>
      </w:pPr>
      <w:r>
        <w:rPr>
          <w:rFonts w:ascii="Tahoma" w:hAnsi="Tahoma" w:cs="Tahoma"/>
          <w:b/>
          <w:bCs/>
          <w:color w:val="1F497D" w:themeColor="text2"/>
          <w:sz w:val="22"/>
          <w:szCs w:val="22"/>
          <w:lang w:val="es-BO" w:eastAsia="en-US"/>
        </w:rPr>
        <w:t xml:space="preserve">    </w:t>
      </w:r>
    </w:p>
    <w:p w14:paraId="43384A24" w14:textId="77777777" w:rsidR="00F75074" w:rsidRPr="00F75074" w:rsidRDefault="00F75074" w:rsidP="00F75074">
      <w:pPr>
        <w:ind w:firstLine="708"/>
        <w:rPr>
          <w:rFonts w:ascii="Tahoma" w:hAnsi="Tahoma" w:cs="Tahoma"/>
          <w:b/>
          <w:bCs/>
          <w:color w:val="1F497D" w:themeColor="text2"/>
          <w:sz w:val="22"/>
          <w:szCs w:val="22"/>
          <w:lang w:val="es-BO" w:eastAsia="en-US"/>
        </w:rPr>
      </w:pPr>
      <w:r w:rsidRPr="00F75074">
        <w:rPr>
          <w:rFonts w:ascii="Tahoma" w:hAnsi="Tahoma" w:cs="Tahoma"/>
          <w:b/>
          <w:bCs/>
          <w:color w:val="1F497D" w:themeColor="text2"/>
          <w:sz w:val="22"/>
          <w:szCs w:val="22"/>
          <w:lang w:val="es-BO" w:eastAsia="en-US"/>
        </w:rPr>
        <w:t>3.1.1. Objetivo</w:t>
      </w:r>
    </w:p>
    <w:p w14:paraId="6181282F" w14:textId="77777777" w:rsidR="00F75074" w:rsidRPr="00F75074" w:rsidRDefault="00F75074" w:rsidP="00F75074">
      <w:pPr>
        <w:rPr>
          <w:rFonts w:ascii="Tahoma" w:hAnsi="Tahoma" w:cs="Tahoma"/>
          <w:b/>
          <w:bCs/>
          <w:color w:val="1F497D" w:themeColor="text2"/>
          <w:sz w:val="22"/>
          <w:szCs w:val="22"/>
          <w:lang w:val="es-BO" w:eastAsia="en-US"/>
        </w:rPr>
      </w:pPr>
    </w:p>
    <w:p w14:paraId="32EF7C80" w14:textId="77777777" w:rsidR="00F75074" w:rsidRPr="003A1588" w:rsidRDefault="00F75074" w:rsidP="00F75074">
      <w:pPr>
        <w:ind w:left="215"/>
        <w:jc w:val="both"/>
        <w:rPr>
          <w:rFonts w:ascii="Tahoma" w:hAnsi="Tahoma" w:cs="Tahoma"/>
          <w:color w:val="365F91" w:themeColor="accent1" w:themeShade="BF"/>
          <w:sz w:val="22"/>
          <w:szCs w:val="22"/>
          <w:lang w:val="es-ES_tradnl"/>
        </w:rPr>
      </w:pPr>
      <w:r w:rsidRPr="003A1588">
        <w:rPr>
          <w:rFonts w:ascii="Tahoma" w:hAnsi="Tahoma" w:cs="Tahoma"/>
          <w:color w:val="365F91" w:themeColor="accent1" w:themeShade="BF"/>
          <w:sz w:val="22"/>
          <w:szCs w:val="22"/>
          <w:lang w:val="es-ES_tradnl"/>
        </w:rPr>
        <w:t xml:space="preserve">El objetivo es definir los </w:t>
      </w:r>
      <w:r w:rsidRPr="009D31C1">
        <w:rPr>
          <w:rFonts w:ascii="Tahoma" w:hAnsi="Tahoma" w:cs="Tahoma"/>
          <w:color w:val="365F91" w:themeColor="accent1" w:themeShade="BF"/>
          <w:sz w:val="22"/>
          <w:szCs w:val="22"/>
          <w:lang w:val="es-ES_tradnl"/>
        </w:rPr>
        <w:t>requisitos técnicos</w:t>
      </w:r>
      <w:r w:rsidRPr="003A1588">
        <w:rPr>
          <w:rFonts w:ascii="Tahoma" w:hAnsi="Tahoma" w:cs="Tahoma"/>
          <w:color w:val="365F91" w:themeColor="accent1" w:themeShade="BF"/>
          <w:sz w:val="22"/>
          <w:szCs w:val="22"/>
          <w:lang w:val="es-ES_tradnl"/>
        </w:rPr>
        <w:t xml:space="preserve"> mínimos que la empresa </w:t>
      </w:r>
      <w:r>
        <w:rPr>
          <w:rFonts w:ascii="Tahoma" w:hAnsi="Tahoma" w:cs="Tahoma"/>
          <w:color w:val="365F91" w:themeColor="accent1" w:themeShade="BF"/>
          <w:sz w:val="22"/>
          <w:szCs w:val="22"/>
          <w:lang w:val="es-ES_tradnl"/>
        </w:rPr>
        <w:t>adjudicada</w:t>
      </w:r>
      <w:r w:rsidRPr="003A1588">
        <w:rPr>
          <w:rFonts w:ascii="Tahoma" w:hAnsi="Tahoma" w:cs="Tahoma"/>
          <w:color w:val="365F91" w:themeColor="accent1" w:themeShade="BF"/>
          <w:sz w:val="22"/>
          <w:szCs w:val="22"/>
          <w:lang w:val="es-ES_tradnl"/>
        </w:rPr>
        <w:t xml:space="preserve"> debe</w:t>
      </w:r>
      <w:r>
        <w:rPr>
          <w:rFonts w:ascii="Tahoma" w:hAnsi="Tahoma" w:cs="Tahoma"/>
          <w:color w:val="365F91" w:themeColor="accent1" w:themeShade="BF"/>
          <w:sz w:val="22"/>
          <w:szCs w:val="22"/>
          <w:lang w:val="es-ES_tradnl"/>
        </w:rPr>
        <w:t>rá</w:t>
      </w:r>
      <w:r w:rsidRPr="003A1588">
        <w:rPr>
          <w:rFonts w:ascii="Tahoma" w:hAnsi="Tahoma" w:cs="Tahoma"/>
          <w:color w:val="365F91" w:themeColor="accent1" w:themeShade="BF"/>
          <w:sz w:val="22"/>
          <w:szCs w:val="22"/>
          <w:lang w:val="es-ES_tradnl"/>
        </w:rPr>
        <w:t xml:space="preserve"> cumplir en las actividades de mantenimiento y operación de</w:t>
      </w:r>
      <w:r>
        <w:rPr>
          <w:rFonts w:ascii="Tahoma" w:hAnsi="Tahoma" w:cs="Tahoma"/>
          <w:color w:val="365F91" w:themeColor="accent1" w:themeShade="BF"/>
          <w:sz w:val="22"/>
          <w:szCs w:val="22"/>
          <w:lang w:val="es-ES_tradnl"/>
        </w:rPr>
        <w:t xml:space="preserve">l servicio de Television Satelital DTH </w:t>
      </w:r>
      <w:r w:rsidR="008E4C3C">
        <w:rPr>
          <w:rFonts w:ascii="Tahoma" w:hAnsi="Tahoma" w:cs="Tahoma"/>
          <w:color w:val="365F91" w:themeColor="accent1" w:themeShade="BF"/>
          <w:sz w:val="22"/>
          <w:szCs w:val="22"/>
          <w:lang w:val="es-ES_tradnl"/>
        </w:rPr>
        <w:t xml:space="preserve">y LTE Familia </w:t>
      </w:r>
      <w:r>
        <w:rPr>
          <w:rFonts w:ascii="Tahoma" w:hAnsi="Tahoma" w:cs="Tahoma"/>
          <w:color w:val="365F91" w:themeColor="accent1" w:themeShade="BF"/>
          <w:sz w:val="22"/>
          <w:szCs w:val="22"/>
          <w:lang w:val="es-ES_tradnl"/>
        </w:rPr>
        <w:t>de Entel</w:t>
      </w:r>
      <w:r w:rsidRPr="003A1588">
        <w:rPr>
          <w:rFonts w:ascii="Tahoma" w:hAnsi="Tahoma" w:cs="Tahoma"/>
          <w:color w:val="365F91" w:themeColor="accent1" w:themeShade="BF"/>
          <w:sz w:val="22"/>
          <w:szCs w:val="22"/>
          <w:lang w:val="es-ES_tradnl"/>
        </w:rPr>
        <w:t>.</w:t>
      </w:r>
    </w:p>
    <w:p w14:paraId="288803C8" w14:textId="77777777" w:rsidR="00F75074" w:rsidRDefault="00F75074" w:rsidP="00F75074">
      <w:pPr>
        <w:ind w:left="215"/>
        <w:jc w:val="both"/>
        <w:rPr>
          <w:rFonts w:ascii="Tahoma" w:hAnsi="Tahoma" w:cs="Tahoma"/>
          <w:color w:val="365F91" w:themeColor="accent1" w:themeShade="BF"/>
          <w:sz w:val="22"/>
          <w:szCs w:val="22"/>
          <w:lang w:val="es-ES_tradnl"/>
        </w:rPr>
      </w:pPr>
      <w:r w:rsidRPr="003A1588">
        <w:rPr>
          <w:rFonts w:ascii="Tahoma" w:hAnsi="Tahoma" w:cs="Tahoma"/>
          <w:color w:val="365F91" w:themeColor="accent1" w:themeShade="BF"/>
          <w:sz w:val="22"/>
          <w:szCs w:val="22"/>
          <w:lang w:val="es-ES_tradnl"/>
        </w:rPr>
        <w:t xml:space="preserve">Las condiciones generales mínimas de organización, recursos, seguros, medio ambiente, normas internas del cliente y seguridad industrial, están descritas en el presente </w:t>
      </w:r>
      <w:r>
        <w:rPr>
          <w:rFonts w:ascii="Tahoma" w:hAnsi="Tahoma" w:cs="Tahoma"/>
          <w:color w:val="365F91" w:themeColor="accent1" w:themeShade="BF"/>
          <w:sz w:val="22"/>
          <w:szCs w:val="22"/>
          <w:lang w:val="es-ES_tradnl"/>
        </w:rPr>
        <w:t>documento</w:t>
      </w:r>
      <w:r w:rsidRPr="003A1588">
        <w:rPr>
          <w:rFonts w:ascii="Tahoma" w:hAnsi="Tahoma" w:cs="Tahoma"/>
          <w:color w:val="365F91" w:themeColor="accent1" w:themeShade="BF"/>
          <w:sz w:val="22"/>
          <w:szCs w:val="22"/>
          <w:lang w:val="es-ES_tradnl"/>
        </w:rPr>
        <w:t>, las cuales deben ser respetadas completa</w:t>
      </w:r>
      <w:r>
        <w:rPr>
          <w:rFonts w:ascii="Tahoma" w:hAnsi="Tahoma" w:cs="Tahoma"/>
          <w:color w:val="365F91" w:themeColor="accent1" w:themeShade="BF"/>
          <w:sz w:val="22"/>
          <w:szCs w:val="22"/>
          <w:lang w:val="es-ES_tradnl"/>
        </w:rPr>
        <w:t>mente por la empresa proponente</w:t>
      </w:r>
      <w:r w:rsidRPr="003A1588">
        <w:rPr>
          <w:rFonts w:ascii="Tahoma" w:hAnsi="Tahoma" w:cs="Tahoma"/>
          <w:color w:val="365F91" w:themeColor="accent1" w:themeShade="BF"/>
          <w:sz w:val="22"/>
          <w:szCs w:val="22"/>
          <w:lang w:val="es-ES_tradnl"/>
        </w:rPr>
        <w:t xml:space="preserve">. </w:t>
      </w:r>
    </w:p>
    <w:p w14:paraId="0505DBDD" w14:textId="77777777" w:rsidR="00F75074" w:rsidRDefault="00F75074" w:rsidP="00F75074">
      <w:pPr>
        <w:ind w:left="426"/>
        <w:jc w:val="both"/>
        <w:rPr>
          <w:rFonts w:ascii="Tahoma" w:hAnsi="Tahoma" w:cs="Tahoma"/>
          <w:b/>
          <w:bCs/>
          <w:color w:val="004990"/>
          <w:sz w:val="22"/>
          <w:szCs w:val="22"/>
          <w:lang w:val="es-BO" w:eastAsia="en-US"/>
        </w:rPr>
      </w:pPr>
    </w:p>
    <w:p w14:paraId="4CD05658" w14:textId="77777777" w:rsidR="00F75074" w:rsidRPr="00F75074" w:rsidRDefault="00F75074" w:rsidP="00F75074">
      <w:pPr>
        <w:ind w:left="567"/>
        <w:jc w:val="both"/>
        <w:rPr>
          <w:rFonts w:ascii="Tahoma" w:hAnsi="Tahoma" w:cs="Tahoma"/>
          <w:b/>
          <w:bCs/>
          <w:color w:val="1F497D" w:themeColor="text2"/>
          <w:sz w:val="22"/>
          <w:szCs w:val="22"/>
          <w:lang w:val="es-BO" w:eastAsia="en-US"/>
        </w:rPr>
      </w:pPr>
      <w:r w:rsidRPr="00F75074">
        <w:rPr>
          <w:rFonts w:ascii="Tahoma" w:hAnsi="Tahoma" w:cs="Tahoma"/>
          <w:b/>
          <w:bCs/>
          <w:color w:val="1F497D" w:themeColor="text2"/>
          <w:sz w:val="22"/>
          <w:szCs w:val="22"/>
          <w:lang w:val="es-BO" w:eastAsia="en-US"/>
        </w:rPr>
        <w:t xml:space="preserve">3.2   </w:t>
      </w:r>
      <w:r w:rsidR="001C1CC5">
        <w:rPr>
          <w:rFonts w:ascii="Tahoma" w:hAnsi="Tahoma" w:cs="Tahoma"/>
          <w:b/>
          <w:bCs/>
          <w:color w:val="1F497D" w:themeColor="text2"/>
          <w:sz w:val="22"/>
          <w:szCs w:val="22"/>
          <w:lang w:val="es-BO" w:eastAsia="en-US"/>
        </w:rPr>
        <w:t>COBERTURA GEOGRAFICA</w:t>
      </w:r>
    </w:p>
    <w:p w14:paraId="6F8D5C7C" w14:textId="77777777" w:rsidR="005F3839" w:rsidRPr="00353F07" w:rsidRDefault="005F3839" w:rsidP="00F75074">
      <w:pPr>
        <w:pStyle w:val="Continuarlista"/>
        <w:spacing w:after="0"/>
        <w:ind w:left="0"/>
        <w:rPr>
          <w:rFonts w:ascii="Verdana" w:hAnsi="Verdana" w:cs="Times New Roman"/>
          <w:color w:val="1F497D" w:themeColor="text2"/>
          <w:sz w:val="16"/>
          <w:szCs w:val="16"/>
        </w:rPr>
      </w:pPr>
    </w:p>
    <w:p w14:paraId="1D21FE2E" w14:textId="77777777" w:rsidR="00F23189" w:rsidRPr="00353F07" w:rsidRDefault="005F3839" w:rsidP="00F75074">
      <w:pPr>
        <w:pStyle w:val="Continuarlista"/>
        <w:tabs>
          <w:tab w:val="left" w:pos="284"/>
        </w:tabs>
        <w:spacing w:after="0"/>
        <w:ind w:left="0"/>
        <w:rPr>
          <w:rFonts w:ascii="Tahoma" w:hAnsi="Tahoma" w:cs="Tahoma"/>
          <w:b/>
          <w:color w:val="1F497D" w:themeColor="text2"/>
          <w:sz w:val="22"/>
          <w:szCs w:val="22"/>
          <w:lang w:val="es-ES_tradnl" w:bidi="en-US"/>
        </w:rPr>
      </w:pPr>
      <w:r w:rsidRPr="00353F07">
        <w:rPr>
          <w:rFonts w:ascii="Tahoma" w:hAnsi="Tahoma" w:cs="Tahoma"/>
          <w:b/>
          <w:bCs/>
          <w:color w:val="1F497D" w:themeColor="text2"/>
          <w:sz w:val="22"/>
          <w:szCs w:val="22"/>
        </w:rPr>
        <w:tab/>
      </w:r>
      <w:r w:rsidRPr="00353F07">
        <w:rPr>
          <w:rFonts w:ascii="Tahoma" w:hAnsi="Tahoma" w:cs="Tahoma"/>
          <w:b/>
          <w:bCs/>
          <w:color w:val="1F497D" w:themeColor="text2"/>
          <w:sz w:val="22"/>
          <w:szCs w:val="22"/>
        </w:rPr>
        <w:tab/>
      </w:r>
      <w:r w:rsidRPr="00353F07">
        <w:rPr>
          <w:rFonts w:ascii="Tahoma" w:hAnsi="Tahoma" w:cs="Tahoma"/>
          <w:b/>
          <w:color w:val="1F497D" w:themeColor="text2"/>
          <w:sz w:val="22"/>
          <w:szCs w:val="22"/>
          <w:lang w:val="es-ES_tradnl" w:bidi="en-US"/>
        </w:rPr>
        <w:t>3.</w:t>
      </w:r>
      <w:r w:rsidR="001C1CC5">
        <w:rPr>
          <w:rFonts w:ascii="Tahoma" w:hAnsi="Tahoma" w:cs="Tahoma"/>
          <w:b/>
          <w:color w:val="1F497D" w:themeColor="text2"/>
          <w:sz w:val="22"/>
          <w:szCs w:val="22"/>
          <w:lang w:val="es-ES_tradnl" w:bidi="en-US"/>
        </w:rPr>
        <w:t>2.1</w:t>
      </w:r>
      <w:r w:rsidRPr="00353F07">
        <w:rPr>
          <w:rFonts w:ascii="Verdana" w:hAnsi="Verdana" w:cs="Times New Roman"/>
          <w:color w:val="1F497D" w:themeColor="text2"/>
          <w:sz w:val="16"/>
          <w:szCs w:val="16"/>
        </w:rPr>
        <w:t xml:space="preserve"> </w:t>
      </w:r>
      <w:r w:rsidR="00F23189" w:rsidRPr="00353F07">
        <w:rPr>
          <w:rFonts w:ascii="Tahoma" w:hAnsi="Tahoma" w:cs="Tahoma"/>
          <w:b/>
          <w:color w:val="1F497D" w:themeColor="text2"/>
          <w:sz w:val="22"/>
          <w:szCs w:val="22"/>
          <w:lang w:val="es-ES_tradnl" w:bidi="en-US"/>
        </w:rPr>
        <w:t>REQUERIMIENTOS GENERALES</w:t>
      </w:r>
    </w:p>
    <w:p w14:paraId="3C20EB60" w14:textId="77777777" w:rsidR="001C1CC5" w:rsidRDefault="001C1CC5" w:rsidP="001C1CC5">
      <w:pPr>
        <w:spacing w:line="276" w:lineRule="auto"/>
        <w:ind w:left="284"/>
        <w:jc w:val="both"/>
        <w:rPr>
          <w:rFonts w:ascii="Tahoma" w:eastAsiaTheme="minorHAnsi" w:hAnsi="Tahoma" w:cs="Tahoma"/>
          <w:color w:val="1F497D" w:themeColor="text2"/>
          <w:sz w:val="22"/>
          <w:szCs w:val="22"/>
          <w:lang w:val="es-ES_tradnl" w:eastAsia="en-US"/>
        </w:rPr>
      </w:pPr>
    </w:p>
    <w:p w14:paraId="55F29259" w14:textId="77777777" w:rsidR="001C1CC5" w:rsidRPr="00485204" w:rsidRDefault="001C1CC5" w:rsidP="001C1CC5">
      <w:pPr>
        <w:spacing w:line="276" w:lineRule="auto"/>
        <w:ind w:left="284"/>
        <w:jc w:val="both"/>
        <w:rPr>
          <w:rFonts w:ascii="Tahoma" w:eastAsiaTheme="minorHAnsi" w:hAnsi="Tahoma" w:cs="Tahoma"/>
          <w:color w:val="1F497D" w:themeColor="text2"/>
          <w:sz w:val="22"/>
          <w:szCs w:val="22"/>
          <w:lang w:val="es-BO" w:eastAsia="en-US"/>
        </w:rPr>
      </w:pPr>
      <w:r w:rsidRPr="00485204">
        <w:rPr>
          <w:rFonts w:ascii="Tahoma" w:eastAsiaTheme="minorHAnsi" w:hAnsi="Tahoma" w:cs="Tahoma"/>
          <w:color w:val="1F497D" w:themeColor="text2"/>
          <w:sz w:val="22"/>
          <w:szCs w:val="22"/>
          <w:lang w:val="es-BO" w:eastAsia="en-US"/>
        </w:rPr>
        <w:t>El servicio solicitado debe ser prestado a nivel nacional y por departamento tant</w:t>
      </w:r>
      <w:r w:rsidR="00100063">
        <w:rPr>
          <w:rFonts w:ascii="Tahoma" w:eastAsiaTheme="minorHAnsi" w:hAnsi="Tahoma" w:cs="Tahoma"/>
          <w:color w:val="1F497D" w:themeColor="text2"/>
          <w:sz w:val="22"/>
          <w:szCs w:val="22"/>
          <w:lang w:val="es-BO" w:eastAsia="en-US"/>
        </w:rPr>
        <w:t>o en zonas urbanas como rurales.</w:t>
      </w:r>
    </w:p>
    <w:p w14:paraId="55E53D51" w14:textId="77777777" w:rsidR="00F23189" w:rsidRPr="001C1CC5" w:rsidRDefault="00F23189" w:rsidP="00F23189">
      <w:pPr>
        <w:pStyle w:val="Continuarlista"/>
        <w:spacing w:after="0"/>
        <w:ind w:left="0"/>
        <w:rPr>
          <w:rFonts w:ascii="Tahoma" w:hAnsi="Tahoma" w:cs="Tahoma"/>
          <w:color w:val="1F497D" w:themeColor="text2"/>
          <w:sz w:val="22"/>
          <w:szCs w:val="22"/>
          <w:lang w:bidi="en-US"/>
        </w:rPr>
      </w:pPr>
    </w:p>
    <w:p w14:paraId="566E3639" w14:textId="77777777" w:rsidR="00F23189" w:rsidRPr="00353F07" w:rsidRDefault="00F23189" w:rsidP="005F3839">
      <w:pPr>
        <w:pStyle w:val="Continuarlista"/>
        <w:spacing w:after="0"/>
        <w:ind w:left="284"/>
        <w:rPr>
          <w:rFonts w:ascii="Tahoma" w:hAnsi="Tahoma" w:cs="Tahoma"/>
          <w:color w:val="1F497D" w:themeColor="text2"/>
          <w:sz w:val="22"/>
          <w:szCs w:val="22"/>
          <w:lang w:val="es-ES_tradnl" w:bidi="en-US"/>
        </w:rPr>
      </w:pPr>
      <w:r w:rsidRPr="00353F07">
        <w:rPr>
          <w:rFonts w:ascii="Tahoma" w:hAnsi="Tahoma" w:cs="Tahoma"/>
          <w:color w:val="1F497D" w:themeColor="text2"/>
          <w:sz w:val="22"/>
          <w:szCs w:val="22"/>
          <w:lang w:val="es-ES_tradnl" w:bidi="en-US"/>
        </w:rPr>
        <w:t>A continuación, se detalla el cuadro con los requerimientos específicos:</w:t>
      </w:r>
    </w:p>
    <w:p w14:paraId="5D2314D4" w14:textId="77777777" w:rsidR="00F23189" w:rsidRPr="00353F07" w:rsidRDefault="00F23189" w:rsidP="00F23189">
      <w:pPr>
        <w:pStyle w:val="Continuarlista"/>
        <w:spacing w:after="0"/>
        <w:ind w:left="984"/>
        <w:rPr>
          <w:rFonts w:ascii="Tahoma" w:hAnsi="Tahoma" w:cs="Tahoma"/>
          <w:color w:val="1F497D" w:themeColor="text2"/>
          <w:sz w:val="22"/>
          <w:szCs w:val="22"/>
          <w:lang w:val="es-ES_tradnl"/>
        </w:rPr>
      </w:pPr>
    </w:p>
    <w:tbl>
      <w:tblPr>
        <w:tblW w:w="7088"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261"/>
        <w:gridCol w:w="3260"/>
      </w:tblGrid>
      <w:tr w:rsidR="00F23189" w:rsidRPr="00353F07" w14:paraId="48BCFD08" w14:textId="77777777" w:rsidTr="007C5B0E">
        <w:trPr>
          <w:trHeight w:val="326"/>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5E2E6FA" w14:textId="77777777" w:rsidR="00F23189" w:rsidRPr="00722258" w:rsidRDefault="00F23189" w:rsidP="007C5B0E">
            <w:pPr>
              <w:jc w:val="center"/>
              <w:rPr>
                <w:rFonts w:ascii="Tahoma" w:hAnsi="Tahoma" w:cs="Tahoma"/>
                <w:b/>
                <w:color w:val="FFFFFF" w:themeColor="background1"/>
                <w:lang w:val="es-ES_tradnl"/>
              </w:rPr>
            </w:pPr>
            <w:r w:rsidRPr="00722258">
              <w:rPr>
                <w:rFonts w:ascii="Tahoma" w:hAnsi="Tahoma" w:cs="Tahoma"/>
                <w:b/>
                <w:color w:val="FFFFFF" w:themeColor="background1"/>
                <w:lang w:val="es-ES_tradnl"/>
              </w:rPr>
              <w:t>No.</w:t>
            </w:r>
          </w:p>
        </w:tc>
        <w:tc>
          <w:tcPr>
            <w:tcW w:w="3261"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CC3D61F" w14:textId="77777777" w:rsidR="00F23189" w:rsidRPr="00722258" w:rsidRDefault="00F23189" w:rsidP="007C5B0E">
            <w:pPr>
              <w:jc w:val="center"/>
              <w:rPr>
                <w:rFonts w:ascii="Tahoma" w:hAnsi="Tahoma" w:cs="Tahoma"/>
                <w:b/>
                <w:color w:val="FFFFFF" w:themeColor="background1"/>
                <w:lang w:val="es-ES_tradnl"/>
              </w:rPr>
            </w:pPr>
            <w:r w:rsidRPr="00722258">
              <w:rPr>
                <w:rFonts w:ascii="Tahoma" w:hAnsi="Tahoma" w:cs="Tahoma"/>
                <w:b/>
                <w:color w:val="FFFFFF" w:themeColor="background1"/>
                <w:lang w:val="es-ES_tradnl"/>
              </w:rPr>
              <w:t>Descripción</w:t>
            </w:r>
          </w:p>
        </w:tc>
        <w:tc>
          <w:tcPr>
            <w:tcW w:w="3260"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FFA19CF" w14:textId="77777777" w:rsidR="00F23189" w:rsidRPr="00722258" w:rsidRDefault="00F23189" w:rsidP="007C5B0E">
            <w:pPr>
              <w:jc w:val="center"/>
              <w:rPr>
                <w:rFonts w:ascii="Tahoma" w:hAnsi="Tahoma" w:cs="Tahoma"/>
                <w:b/>
                <w:color w:val="FFFFFF" w:themeColor="background1"/>
                <w:lang w:val="es-ES_tradnl"/>
              </w:rPr>
            </w:pPr>
            <w:r w:rsidRPr="00722258">
              <w:rPr>
                <w:rFonts w:ascii="Tahoma" w:hAnsi="Tahoma" w:cs="Tahoma"/>
                <w:b/>
                <w:color w:val="FFFFFF" w:themeColor="background1"/>
                <w:lang w:val="es-ES_tradnl"/>
              </w:rPr>
              <w:t>Departamentos</w:t>
            </w:r>
          </w:p>
        </w:tc>
      </w:tr>
      <w:tr w:rsidR="00F23189" w:rsidRPr="00353F07" w14:paraId="1A6C8525" w14:textId="77777777" w:rsidTr="007C5B0E">
        <w:trPr>
          <w:trHeight w:val="40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1543E5CA" w14:textId="77777777" w:rsidR="00F23189" w:rsidRPr="00353F07" w:rsidRDefault="00F23189" w:rsidP="007C5B0E">
            <w:pPr>
              <w:jc w:val="center"/>
              <w:rPr>
                <w:rFonts w:ascii="Tahoma" w:hAnsi="Tahoma" w:cs="Tahoma"/>
                <w:color w:val="1F497D" w:themeColor="text2"/>
                <w:lang w:val="es-ES_tradnl"/>
              </w:rPr>
            </w:pPr>
            <w:r w:rsidRPr="00353F07">
              <w:rPr>
                <w:rFonts w:ascii="Tahoma" w:hAnsi="Tahoma" w:cs="Tahoma"/>
                <w:color w:val="1F497D" w:themeColor="text2"/>
                <w:lang w:val="es-ES_tradnl"/>
              </w:rPr>
              <w:t>1</w:t>
            </w:r>
          </w:p>
        </w:tc>
        <w:tc>
          <w:tcPr>
            <w:tcW w:w="3261" w:type="dxa"/>
            <w:tcBorders>
              <w:top w:val="single" w:sz="4" w:space="0" w:color="004990"/>
              <w:left w:val="single" w:sz="4" w:space="0" w:color="004990"/>
              <w:bottom w:val="single" w:sz="4" w:space="0" w:color="004990"/>
              <w:right w:val="single" w:sz="4" w:space="0" w:color="004990"/>
            </w:tcBorders>
            <w:vAlign w:val="center"/>
            <w:hideMark/>
          </w:tcPr>
          <w:p w14:paraId="68D32D9A" w14:textId="77777777" w:rsidR="00F23189" w:rsidRPr="00353F07" w:rsidRDefault="00F23189" w:rsidP="008E4C3C">
            <w:pPr>
              <w:jc w:val="both"/>
              <w:rPr>
                <w:rFonts w:ascii="Tahoma" w:hAnsi="Tahoma" w:cs="Tahoma"/>
                <w:b/>
                <w:color w:val="1F497D" w:themeColor="text2"/>
                <w:sz w:val="18"/>
                <w:szCs w:val="18"/>
                <w:lang w:val="es-ES_tradnl"/>
              </w:rPr>
            </w:pPr>
            <w:r w:rsidRPr="00353F07">
              <w:rPr>
                <w:rFonts w:ascii="Tahoma" w:hAnsi="Tahoma" w:cs="Tahoma"/>
                <w:color w:val="1F497D" w:themeColor="text2"/>
                <w:sz w:val="18"/>
                <w:szCs w:val="18"/>
              </w:rPr>
              <w:t>Servicios de Mantenimiento Correctivo</w:t>
            </w:r>
            <w:r w:rsidR="00E173FF" w:rsidRPr="00353F07">
              <w:rPr>
                <w:rFonts w:ascii="Tahoma" w:hAnsi="Tahoma" w:cs="Tahoma"/>
                <w:color w:val="1F497D" w:themeColor="text2"/>
                <w:sz w:val="18"/>
                <w:szCs w:val="18"/>
              </w:rPr>
              <w:t xml:space="preserve"> </w:t>
            </w:r>
            <w:r w:rsidR="008E4C3C">
              <w:rPr>
                <w:rFonts w:ascii="Tahoma" w:hAnsi="Tahoma" w:cs="Tahoma"/>
                <w:color w:val="1F497D" w:themeColor="text2"/>
                <w:sz w:val="18"/>
                <w:szCs w:val="18"/>
              </w:rPr>
              <w:t>Televisón Satelital (DTH) y LTE Familia</w:t>
            </w:r>
          </w:p>
        </w:tc>
        <w:tc>
          <w:tcPr>
            <w:tcW w:w="3260" w:type="dxa"/>
            <w:tcBorders>
              <w:top w:val="single" w:sz="4" w:space="0" w:color="004990"/>
              <w:left w:val="single" w:sz="4" w:space="0" w:color="004990"/>
              <w:bottom w:val="single" w:sz="4" w:space="0" w:color="004990"/>
              <w:right w:val="single" w:sz="4" w:space="0" w:color="004990"/>
            </w:tcBorders>
            <w:vAlign w:val="center"/>
            <w:hideMark/>
          </w:tcPr>
          <w:p w14:paraId="08896822" w14:textId="77777777" w:rsidR="00F23189" w:rsidRPr="00353F07" w:rsidRDefault="00F23189" w:rsidP="00777651">
            <w:pPr>
              <w:pStyle w:val="WW-Textoindependiente20"/>
              <w:suppressAutoHyphens w:val="0"/>
              <w:spacing w:line="240" w:lineRule="auto"/>
              <w:jc w:val="center"/>
              <w:outlineLvl w:val="2"/>
              <w:rPr>
                <w:rFonts w:ascii="Tahoma" w:hAnsi="Tahoma" w:cs="Tahoma"/>
                <w:color w:val="1F497D" w:themeColor="text2"/>
                <w:sz w:val="18"/>
                <w:szCs w:val="18"/>
                <w:lang w:val="es-ES"/>
              </w:rPr>
            </w:pPr>
            <w:r w:rsidRPr="00353F07">
              <w:rPr>
                <w:rFonts w:ascii="Tahoma" w:hAnsi="Tahoma" w:cs="Tahoma"/>
                <w:color w:val="1F497D" w:themeColor="text2"/>
                <w:sz w:val="18"/>
                <w:szCs w:val="18"/>
                <w:lang w:val="es-ES"/>
              </w:rPr>
              <w:t>La Paz, Oruro</w:t>
            </w:r>
            <w:r w:rsidR="00777651" w:rsidRPr="00353F07">
              <w:rPr>
                <w:rFonts w:ascii="Tahoma" w:hAnsi="Tahoma" w:cs="Tahoma"/>
                <w:color w:val="1F497D" w:themeColor="text2"/>
                <w:sz w:val="18"/>
                <w:szCs w:val="18"/>
                <w:lang w:val="es-ES"/>
              </w:rPr>
              <w:t>,</w:t>
            </w:r>
            <w:r w:rsidRPr="00353F07">
              <w:rPr>
                <w:rFonts w:ascii="Tahoma" w:hAnsi="Tahoma" w:cs="Tahoma"/>
                <w:color w:val="1F497D" w:themeColor="text2"/>
                <w:sz w:val="18"/>
                <w:szCs w:val="18"/>
                <w:lang w:val="es-ES"/>
              </w:rPr>
              <w:t xml:space="preserve"> Cochabamba, Potosí, Sucre, Santa Cruz, Trinidad, Pando y Tarija</w:t>
            </w:r>
          </w:p>
        </w:tc>
      </w:tr>
      <w:tr w:rsidR="00777651" w:rsidRPr="00353F07" w14:paraId="13CE6675" w14:textId="77777777" w:rsidTr="007C5B0E">
        <w:trPr>
          <w:trHeight w:val="400"/>
        </w:trPr>
        <w:tc>
          <w:tcPr>
            <w:tcW w:w="567" w:type="dxa"/>
            <w:tcBorders>
              <w:top w:val="single" w:sz="4" w:space="0" w:color="004990"/>
              <w:left w:val="single" w:sz="4" w:space="0" w:color="004990"/>
              <w:bottom w:val="single" w:sz="4" w:space="0" w:color="004990"/>
              <w:right w:val="single" w:sz="4" w:space="0" w:color="004990"/>
            </w:tcBorders>
            <w:vAlign w:val="center"/>
          </w:tcPr>
          <w:p w14:paraId="503C9709" w14:textId="77777777" w:rsidR="00777651" w:rsidRPr="00353F07" w:rsidRDefault="00777651" w:rsidP="007C5B0E">
            <w:pPr>
              <w:jc w:val="center"/>
              <w:rPr>
                <w:rFonts w:ascii="Tahoma" w:hAnsi="Tahoma" w:cs="Tahoma"/>
                <w:color w:val="1F497D" w:themeColor="text2"/>
                <w:lang w:val="es-ES_tradnl"/>
              </w:rPr>
            </w:pPr>
            <w:r w:rsidRPr="00353F07">
              <w:rPr>
                <w:rFonts w:ascii="Tahoma" w:hAnsi="Tahoma" w:cs="Tahoma"/>
                <w:color w:val="1F497D" w:themeColor="text2"/>
                <w:lang w:val="es-ES_tradnl"/>
              </w:rPr>
              <w:t>2</w:t>
            </w:r>
          </w:p>
        </w:tc>
        <w:tc>
          <w:tcPr>
            <w:tcW w:w="3261" w:type="dxa"/>
            <w:tcBorders>
              <w:top w:val="single" w:sz="4" w:space="0" w:color="004990"/>
              <w:left w:val="single" w:sz="4" w:space="0" w:color="004990"/>
              <w:bottom w:val="single" w:sz="4" w:space="0" w:color="004990"/>
              <w:right w:val="single" w:sz="4" w:space="0" w:color="004990"/>
            </w:tcBorders>
            <w:vAlign w:val="center"/>
          </w:tcPr>
          <w:p w14:paraId="3F7B0FC2" w14:textId="77777777" w:rsidR="00777651" w:rsidRPr="00353F07" w:rsidRDefault="002A4DF0" w:rsidP="002A4DF0">
            <w:pPr>
              <w:jc w:val="both"/>
              <w:rPr>
                <w:rFonts w:ascii="Tahoma" w:hAnsi="Tahoma" w:cs="Tahoma"/>
                <w:color w:val="1F497D" w:themeColor="text2"/>
                <w:sz w:val="18"/>
                <w:szCs w:val="18"/>
              </w:rPr>
            </w:pPr>
            <w:r>
              <w:rPr>
                <w:rFonts w:ascii="Tahoma" w:hAnsi="Tahoma" w:cs="Tahoma"/>
                <w:color w:val="1F497D" w:themeColor="text2"/>
                <w:sz w:val="18"/>
                <w:szCs w:val="18"/>
              </w:rPr>
              <w:t xml:space="preserve">Servicio de Provisiones para </w:t>
            </w:r>
            <w:r w:rsidR="008E4C3C">
              <w:rPr>
                <w:rFonts w:ascii="Tahoma" w:hAnsi="Tahoma" w:cs="Tahoma"/>
                <w:color w:val="1F497D" w:themeColor="text2"/>
                <w:sz w:val="18"/>
                <w:szCs w:val="18"/>
              </w:rPr>
              <w:t>Televisón Satelital (DTH) y LTE Familia</w:t>
            </w:r>
          </w:p>
        </w:tc>
        <w:tc>
          <w:tcPr>
            <w:tcW w:w="3260" w:type="dxa"/>
            <w:tcBorders>
              <w:top w:val="single" w:sz="4" w:space="0" w:color="004990"/>
              <w:left w:val="single" w:sz="4" w:space="0" w:color="004990"/>
              <w:bottom w:val="single" w:sz="4" w:space="0" w:color="004990"/>
              <w:right w:val="single" w:sz="4" w:space="0" w:color="004990"/>
            </w:tcBorders>
            <w:vAlign w:val="center"/>
          </w:tcPr>
          <w:p w14:paraId="6F1856FF" w14:textId="77777777" w:rsidR="00777651" w:rsidRPr="00353F07" w:rsidRDefault="00777651" w:rsidP="00777651">
            <w:pPr>
              <w:pStyle w:val="WW-Textoindependiente20"/>
              <w:suppressAutoHyphens w:val="0"/>
              <w:spacing w:line="240" w:lineRule="auto"/>
              <w:jc w:val="center"/>
              <w:outlineLvl w:val="2"/>
              <w:rPr>
                <w:rFonts w:ascii="Tahoma" w:hAnsi="Tahoma" w:cs="Tahoma"/>
                <w:color w:val="1F497D" w:themeColor="text2"/>
                <w:sz w:val="18"/>
                <w:szCs w:val="18"/>
                <w:lang w:val="es-ES"/>
              </w:rPr>
            </w:pPr>
            <w:r w:rsidRPr="00353F07">
              <w:rPr>
                <w:rFonts w:ascii="Tahoma" w:hAnsi="Tahoma" w:cs="Tahoma"/>
                <w:color w:val="1F497D" w:themeColor="text2"/>
                <w:sz w:val="18"/>
                <w:szCs w:val="18"/>
                <w:lang w:val="es-ES"/>
              </w:rPr>
              <w:t>La Paz, Oruro, Cochabamba, Potosí, Sucre, Santa Cruz, Trinidad, Pando y Tarija</w:t>
            </w:r>
          </w:p>
        </w:tc>
      </w:tr>
    </w:tbl>
    <w:p w14:paraId="703D46AE" w14:textId="77777777" w:rsidR="00100063" w:rsidRDefault="00100063" w:rsidP="00F23189">
      <w:pPr>
        <w:pStyle w:val="Continuarlista"/>
        <w:spacing w:after="0"/>
        <w:ind w:left="0"/>
        <w:rPr>
          <w:rFonts w:ascii="Tahoma" w:hAnsi="Tahoma" w:cs="Tahoma"/>
          <w:b/>
          <w:color w:val="1F497D" w:themeColor="text2"/>
          <w:sz w:val="22"/>
          <w:szCs w:val="22"/>
          <w:lang w:val="es-ES" w:bidi="en-US"/>
        </w:rPr>
      </w:pPr>
    </w:p>
    <w:p w14:paraId="79CD798B" w14:textId="77777777" w:rsidR="00F23189" w:rsidRPr="00100063" w:rsidRDefault="00100063" w:rsidP="00100063">
      <w:pPr>
        <w:pStyle w:val="Continuarlista"/>
        <w:spacing w:after="0"/>
        <w:ind w:left="284"/>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E</w:t>
      </w:r>
      <w:r w:rsidRPr="00100063">
        <w:rPr>
          <w:rFonts w:ascii="Tahoma" w:hAnsi="Tahoma" w:cs="Tahoma"/>
          <w:color w:val="1F497D" w:themeColor="text2"/>
          <w:sz w:val="22"/>
          <w:szCs w:val="22"/>
          <w:lang w:val="es-ES_tradnl" w:bidi="en-US"/>
        </w:rPr>
        <w:t>l servicio LTE Familia, es únicamente urbano.</w:t>
      </w:r>
    </w:p>
    <w:p w14:paraId="5ABCBEE8" w14:textId="77777777" w:rsidR="00100063" w:rsidRDefault="00100063" w:rsidP="00D53E08">
      <w:pPr>
        <w:pStyle w:val="Continuarlista"/>
        <w:spacing w:after="0"/>
        <w:ind w:left="284"/>
        <w:rPr>
          <w:rFonts w:ascii="Tahoma" w:hAnsi="Tahoma" w:cs="Tahoma"/>
          <w:color w:val="1F497D" w:themeColor="text2"/>
          <w:sz w:val="22"/>
          <w:szCs w:val="22"/>
          <w:lang w:val="es-ES_tradnl" w:bidi="en-US"/>
        </w:rPr>
      </w:pPr>
    </w:p>
    <w:p w14:paraId="15F4BC66" w14:textId="77777777" w:rsidR="00FE66C7" w:rsidRPr="00D53E08" w:rsidRDefault="00D53E08" w:rsidP="00D53E08">
      <w:pPr>
        <w:pStyle w:val="Continuarlista"/>
        <w:spacing w:after="0"/>
        <w:ind w:left="284"/>
        <w:rPr>
          <w:rFonts w:ascii="Tahoma" w:hAnsi="Tahoma" w:cs="Tahoma"/>
          <w:color w:val="1F497D" w:themeColor="text2"/>
          <w:sz w:val="22"/>
          <w:szCs w:val="22"/>
          <w:lang w:val="es-ES_tradnl" w:bidi="en-US"/>
        </w:rPr>
      </w:pPr>
      <w:r w:rsidRPr="00D53E08">
        <w:rPr>
          <w:rFonts w:ascii="Tahoma" w:hAnsi="Tahoma" w:cs="Tahoma"/>
          <w:color w:val="1F497D" w:themeColor="text2"/>
          <w:sz w:val="22"/>
          <w:szCs w:val="22"/>
          <w:lang w:val="es-ES_tradnl" w:bidi="en-US"/>
        </w:rPr>
        <w:t>Ver detalle en acápite 6 punto 2.</w:t>
      </w:r>
    </w:p>
    <w:p w14:paraId="68EC6108" w14:textId="77777777" w:rsidR="00FE66C7" w:rsidRPr="00353F07" w:rsidRDefault="00FE66C7" w:rsidP="00F23189">
      <w:pPr>
        <w:pStyle w:val="Continuarlista"/>
        <w:spacing w:after="0"/>
        <w:ind w:left="0"/>
        <w:rPr>
          <w:rFonts w:ascii="Tahoma" w:hAnsi="Tahoma" w:cs="Tahoma"/>
          <w:b/>
          <w:color w:val="1F497D" w:themeColor="text2"/>
          <w:sz w:val="22"/>
          <w:szCs w:val="22"/>
          <w:lang w:val="es-ES" w:bidi="en-US"/>
        </w:rPr>
      </w:pPr>
    </w:p>
    <w:p w14:paraId="4F5350CA" w14:textId="77777777" w:rsidR="001C1CC5" w:rsidRDefault="001C1CC5" w:rsidP="001C1CC5">
      <w:pPr>
        <w:ind w:left="567" w:firstLine="284"/>
        <w:rPr>
          <w:rFonts w:ascii="Tahoma" w:hAnsi="Tahoma" w:cs="Tahoma"/>
          <w:b/>
          <w:color w:val="365F91" w:themeColor="accent1" w:themeShade="BF"/>
          <w:sz w:val="22"/>
          <w:szCs w:val="22"/>
          <w:lang w:val="es-ES_tradnl"/>
        </w:rPr>
      </w:pPr>
      <w:r w:rsidRPr="00FF2EB3">
        <w:rPr>
          <w:rFonts w:ascii="Tahoma" w:hAnsi="Tahoma" w:cs="Tahoma"/>
          <w:b/>
          <w:color w:val="365F91" w:themeColor="accent1" w:themeShade="BF"/>
          <w:sz w:val="22"/>
          <w:szCs w:val="22"/>
          <w:lang w:val="es-ES_tradnl"/>
        </w:rPr>
        <w:t>3.2.2  SERVICIO</w:t>
      </w:r>
    </w:p>
    <w:p w14:paraId="4A4F29E7" w14:textId="77777777" w:rsidR="0040707E" w:rsidRDefault="001C1CC5" w:rsidP="00E74B5B">
      <w:pPr>
        <w:ind w:left="499"/>
        <w:jc w:val="both"/>
        <w:rPr>
          <w:rFonts w:ascii="Tahoma" w:eastAsiaTheme="minorHAnsi" w:hAnsi="Tahoma" w:cs="Tahoma"/>
          <w:color w:val="1F497D" w:themeColor="text2"/>
          <w:sz w:val="22"/>
          <w:szCs w:val="22"/>
          <w:lang w:val="es-BO" w:eastAsia="en-US"/>
        </w:rPr>
      </w:pPr>
      <w:r w:rsidRPr="003A1588">
        <w:rPr>
          <w:rFonts w:ascii="Tahoma" w:hAnsi="Tahoma" w:cs="Tahoma"/>
          <w:bCs/>
          <w:color w:val="365F91"/>
          <w:sz w:val="22"/>
          <w:szCs w:val="22"/>
          <w:lang w:val="es-MX"/>
        </w:rPr>
        <w:br/>
      </w:r>
      <w:r w:rsidRPr="00485204">
        <w:rPr>
          <w:rFonts w:ascii="Tahoma" w:eastAsiaTheme="minorHAnsi" w:hAnsi="Tahoma" w:cs="Tahoma"/>
          <w:color w:val="1F497D" w:themeColor="text2"/>
          <w:sz w:val="22"/>
          <w:szCs w:val="22"/>
          <w:lang w:val="es-BO" w:eastAsia="en-US"/>
        </w:rPr>
        <w:t xml:space="preserve">El servicio de televisión </w:t>
      </w:r>
      <w:r>
        <w:rPr>
          <w:rFonts w:ascii="Tahoma" w:eastAsiaTheme="minorHAnsi" w:hAnsi="Tahoma" w:cs="Tahoma"/>
          <w:color w:val="1F497D" w:themeColor="text2"/>
          <w:sz w:val="22"/>
          <w:szCs w:val="22"/>
          <w:lang w:val="es-BO" w:eastAsia="en-US"/>
        </w:rPr>
        <w:t xml:space="preserve">satelital </w:t>
      </w:r>
      <w:r w:rsidRPr="00485204">
        <w:rPr>
          <w:rFonts w:ascii="Tahoma" w:eastAsiaTheme="minorHAnsi" w:hAnsi="Tahoma" w:cs="Tahoma"/>
          <w:color w:val="1F497D" w:themeColor="text2"/>
          <w:sz w:val="22"/>
          <w:szCs w:val="22"/>
          <w:lang w:val="es-BO" w:eastAsia="en-US"/>
        </w:rPr>
        <w:t xml:space="preserve">digital de Entel consiste en la recepción de señal en las instalaciones del domicilio  del cliente proveniente de la cabecera digital ubicada en La Paz </w:t>
      </w:r>
      <w:r>
        <w:rPr>
          <w:rFonts w:ascii="Tahoma" w:eastAsiaTheme="minorHAnsi" w:hAnsi="Tahoma" w:cs="Tahoma"/>
          <w:color w:val="1F497D" w:themeColor="text2"/>
          <w:sz w:val="22"/>
          <w:szCs w:val="22"/>
          <w:lang w:val="es-BO" w:eastAsia="en-US"/>
        </w:rPr>
        <w:t>–</w:t>
      </w:r>
      <w:r w:rsidRPr="00485204">
        <w:rPr>
          <w:rFonts w:ascii="Tahoma" w:eastAsiaTheme="minorHAnsi" w:hAnsi="Tahoma" w:cs="Tahoma"/>
          <w:color w:val="1F497D" w:themeColor="text2"/>
          <w:sz w:val="22"/>
          <w:szCs w:val="22"/>
          <w:lang w:val="es-BO" w:eastAsia="en-US"/>
        </w:rPr>
        <w:t xml:space="preserve"> Bolivia</w:t>
      </w:r>
      <w:r>
        <w:rPr>
          <w:rFonts w:ascii="Tahoma" w:eastAsiaTheme="minorHAnsi" w:hAnsi="Tahoma" w:cs="Tahoma"/>
          <w:color w:val="1F497D" w:themeColor="text2"/>
          <w:sz w:val="22"/>
          <w:szCs w:val="22"/>
          <w:lang w:val="es-BO" w:eastAsia="en-US"/>
        </w:rPr>
        <w:t xml:space="preserve">, mediante el satélite </w:t>
      </w:r>
      <w:r w:rsidRPr="00485204">
        <w:rPr>
          <w:rFonts w:ascii="Tahoma" w:eastAsiaTheme="minorHAnsi" w:hAnsi="Tahoma" w:cs="Tahoma"/>
          <w:color w:val="1F497D" w:themeColor="text2"/>
          <w:sz w:val="22"/>
          <w:szCs w:val="22"/>
          <w:lang w:val="es-BO" w:eastAsia="en-US"/>
        </w:rPr>
        <w:t>Túpac Katari Tksat-1, con posición orbital de 87.2° Oeste</w:t>
      </w:r>
      <w:r>
        <w:rPr>
          <w:rFonts w:ascii="Tahoma" w:eastAsiaTheme="minorHAnsi" w:hAnsi="Tahoma" w:cs="Tahoma"/>
          <w:color w:val="1F497D" w:themeColor="text2"/>
          <w:sz w:val="22"/>
          <w:szCs w:val="22"/>
          <w:lang w:val="es-BO" w:eastAsia="en-US"/>
        </w:rPr>
        <w:t>.</w:t>
      </w:r>
    </w:p>
    <w:p w14:paraId="5A07588F" w14:textId="77777777" w:rsidR="009738EB" w:rsidRDefault="009738EB" w:rsidP="009738EB">
      <w:pPr>
        <w:ind w:left="499"/>
        <w:jc w:val="both"/>
        <w:rPr>
          <w:rFonts w:ascii="Tahoma" w:eastAsiaTheme="minorHAnsi" w:hAnsi="Tahoma" w:cs="Tahoma"/>
          <w:color w:val="1F497D" w:themeColor="text2"/>
          <w:sz w:val="22"/>
          <w:szCs w:val="22"/>
          <w:lang w:val="es-BO" w:eastAsia="en-US"/>
        </w:rPr>
      </w:pPr>
    </w:p>
    <w:p w14:paraId="66DD5763" w14:textId="77777777" w:rsidR="009738EB" w:rsidRPr="009738EB" w:rsidRDefault="009738EB" w:rsidP="009738EB">
      <w:pPr>
        <w:ind w:left="499"/>
        <w:jc w:val="both"/>
        <w:rPr>
          <w:rFonts w:ascii="Tahoma" w:eastAsiaTheme="minorHAnsi" w:hAnsi="Tahoma" w:cs="Tahoma"/>
          <w:color w:val="1F497D" w:themeColor="text2"/>
          <w:sz w:val="22"/>
          <w:szCs w:val="22"/>
          <w:lang w:val="es-BO" w:eastAsia="en-US"/>
        </w:rPr>
      </w:pPr>
      <w:r w:rsidRPr="009738EB">
        <w:rPr>
          <w:rFonts w:ascii="Tahoma" w:eastAsiaTheme="minorHAnsi" w:hAnsi="Tahoma" w:cs="Tahoma"/>
          <w:color w:val="1F497D" w:themeColor="text2"/>
          <w:sz w:val="22"/>
          <w:szCs w:val="22"/>
          <w:lang w:val="es-BO" w:eastAsia="en-US"/>
        </w:rPr>
        <w:t>LTE (Long Term Evolution): Es un nuevo estándar de la norma 3GPP, definida como una evolución de la norma 3GPP UMTS (3G) y para otros como un nuevo concepto de arquitectura evolutiva (4G). LTE es considerado el elemento clave del despliegue de Internet Móvil y convergencia IP.</w:t>
      </w:r>
    </w:p>
    <w:p w14:paraId="546E7151" w14:textId="77777777" w:rsidR="009738EB" w:rsidRPr="009738EB" w:rsidRDefault="009738EB" w:rsidP="009738EB">
      <w:pPr>
        <w:ind w:left="499"/>
        <w:jc w:val="both"/>
        <w:rPr>
          <w:rFonts w:ascii="Tahoma" w:eastAsiaTheme="minorHAnsi" w:hAnsi="Tahoma" w:cs="Tahoma"/>
          <w:color w:val="1F497D" w:themeColor="text2"/>
          <w:sz w:val="22"/>
          <w:szCs w:val="22"/>
          <w:lang w:val="es-BO" w:eastAsia="en-US"/>
        </w:rPr>
      </w:pPr>
    </w:p>
    <w:p w14:paraId="2BFE1009" w14:textId="77777777" w:rsidR="009738EB" w:rsidRPr="009738EB" w:rsidRDefault="009738EB" w:rsidP="009738EB">
      <w:pPr>
        <w:ind w:left="499"/>
        <w:jc w:val="both"/>
        <w:rPr>
          <w:rFonts w:ascii="Tahoma" w:eastAsiaTheme="minorHAnsi" w:hAnsi="Tahoma" w:cs="Tahoma"/>
          <w:color w:val="1F497D" w:themeColor="text2"/>
          <w:sz w:val="22"/>
          <w:szCs w:val="22"/>
          <w:lang w:val="es-BO" w:eastAsia="en-US"/>
        </w:rPr>
      </w:pPr>
      <w:r w:rsidRPr="009738EB">
        <w:rPr>
          <w:rFonts w:ascii="Tahoma" w:eastAsiaTheme="minorHAnsi" w:hAnsi="Tahoma" w:cs="Tahoma"/>
          <w:color w:val="1F497D" w:themeColor="text2"/>
          <w:sz w:val="22"/>
          <w:szCs w:val="22"/>
          <w:lang w:val="es-BO" w:eastAsia="en-US"/>
        </w:rPr>
        <w:t>Las actividades de operación y mantenimiento, deberán ser ejecutadas en toda la extensión del circuito de conexión hacia el cliente, vale decir desde el equipo terminal de telecomunicación (router), cableado interno hasta el equipo PC de propiedad cliente.</w:t>
      </w:r>
    </w:p>
    <w:p w14:paraId="4CB9FA6B" w14:textId="77777777" w:rsidR="009738EB" w:rsidRPr="009738EB" w:rsidRDefault="009738EB" w:rsidP="009738EB">
      <w:pPr>
        <w:ind w:left="499"/>
        <w:jc w:val="both"/>
        <w:rPr>
          <w:rFonts w:ascii="Tahoma" w:eastAsiaTheme="minorHAnsi" w:hAnsi="Tahoma" w:cs="Tahoma"/>
          <w:color w:val="1F497D" w:themeColor="text2"/>
          <w:sz w:val="22"/>
          <w:szCs w:val="22"/>
          <w:lang w:val="es-BO" w:eastAsia="en-US"/>
        </w:rPr>
      </w:pPr>
    </w:p>
    <w:p w14:paraId="15C8A9D9" w14:textId="77777777" w:rsidR="009738EB" w:rsidRDefault="009738EB" w:rsidP="009738EB">
      <w:pPr>
        <w:ind w:left="499"/>
        <w:jc w:val="both"/>
        <w:rPr>
          <w:rFonts w:ascii="Tahoma" w:eastAsiaTheme="minorHAnsi" w:hAnsi="Tahoma" w:cs="Tahoma"/>
          <w:color w:val="1F497D" w:themeColor="text2"/>
          <w:sz w:val="22"/>
          <w:szCs w:val="22"/>
          <w:lang w:val="es-BO" w:eastAsia="en-US"/>
        </w:rPr>
      </w:pPr>
      <w:r w:rsidRPr="009738EB">
        <w:rPr>
          <w:rFonts w:ascii="Tahoma" w:eastAsiaTheme="minorHAnsi" w:hAnsi="Tahoma" w:cs="Tahoma"/>
          <w:color w:val="1F497D" w:themeColor="text2"/>
          <w:sz w:val="22"/>
          <w:szCs w:val="22"/>
          <w:lang w:val="es-BO" w:eastAsia="en-US"/>
        </w:rPr>
        <w:t>Se incluyen equipos (Router en calidad de venta o compra directa) de propiedad del cliente, para la verificación, limpieza y/o reemplazo del equipo terminal de telecomunicaciones (Router)</w:t>
      </w:r>
      <w:r>
        <w:rPr>
          <w:rFonts w:ascii="Tahoma" w:eastAsiaTheme="minorHAnsi" w:hAnsi="Tahoma" w:cs="Tahoma"/>
          <w:color w:val="1F497D" w:themeColor="text2"/>
          <w:sz w:val="22"/>
          <w:szCs w:val="22"/>
          <w:lang w:val="es-BO" w:eastAsia="en-US"/>
        </w:rPr>
        <w:t>.</w:t>
      </w:r>
    </w:p>
    <w:p w14:paraId="4E28AE8A" w14:textId="77777777" w:rsidR="001C1CC5" w:rsidRDefault="001C1CC5" w:rsidP="001C1CC5">
      <w:pPr>
        <w:tabs>
          <w:tab w:val="left" w:pos="851"/>
        </w:tabs>
        <w:autoSpaceDE w:val="0"/>
        <w:autoSpaceDN w:val="0"/>
        <w:adjustRightInd w:val="0"/>
        <w:spacing w:line="276" w:lineRule="auto"/>
        <w:ind w:left="851"/>
        <w:contextualSpacing/>
        <w:rPr>
          <w:rFonts w:ascii="Tahoma" w:eastAsiaTheme="minorHAnsi" w:hAnsi="Tahoma" w:cs="Tahoma"/>
          <w:color w:val="1F497D" w:themeColor="text2"/>
          <w:sz w:val="22"/>
          <w:szCs w:val="22"/>
          <w:lang w:val="es-BO" w:eastAsia="en-US"/>
        </w:rPr>
      </w:pPr>
    </w:p>
    <w:p w14:paraId="09BCD3A1" w14:textId="77777777" w:rsidR="001C1CC5" w:rsidRDefault="001C1CC5" w:rsidP="001C1CC5">
      <w:pPr>
        <w:tabs>
          <w:tab w:val="left" w:pos="851"/>
        </w:tabs>
        <w:autoSpaceDE w:val="0"/>
        <w:autoSpaceDN w:val="0"/>
        <w:adjustRightInd w:val="0"/>
        <w:spacing w:line="276" w:lineRule="auto"/>
        <w:ind w:left="851"/>
        <w:contextualSpacing/>
        <w:rPr>
          <w:rFonts w:ascii="Tahoma" w:eastAsiaTheme="minorHAnsi" w:hAnsi="Tahoma" w:cs="Tahoma"/>
          <w:b/>
          <w:bCs/>
          <w:color w:val="1F497D" w:themeColor="text2"/>
          <w:sz w:val="22"/>
          <w:szCs w:val="22"/>
          <w:lang w:val="es-BO"/>
        </w:rPr>
      </w:pPr>
      <w:r w:rsidRPr="001C1CC5">
        <w:rPr>
          <w:rFonts w:ascii="Tahoma" w:eastAsiaTheme="minorHAnsi" w:hAnsi="Tahoma" w:cs="Tahoma"/>
          <w:b/>
          <w:bCs/>
          <w:color w:val="1F497D" w:themeColor="text2"/>
          <w:sz w:val="22"/>
          <w:szCs w:val="22"/>
          <w:lang w:val="es-BO"/>
        </w:rPr>
        <w:t>3.2.3</w:t>
      </w:r>
      <w:r>
        <w:rPr>
          <w:rFonts w:ascii="Tahoma" w:eastAsiaTheme="minorHAnsi" w:hAnsi="Tahoma" w:cs="Tahoma"/>
          <w:bCs/>
          <w:color w:val="1F497D" w:themeColor="text2"/>
          <w:sz w:val="22"/>
          <w:szCs w:val="22"/>
          <w:lang w:val="es-BO"/>
        </w:rPr>
        <w:t xml:space="preserve"> </w:t>
      </w:r>
      <w:r w:rsidRPr="001C1CC5">
        <w:rPr>
          <w:rFonts w:ascii="Tahoma" w:eastAsiaTheme="minorHAnsi" w:hAnsi="Tahoma" w:cs="Tahoma"/>
          <w:b/>
          <w:bCs/>
          <w:color w:val="1F497D" w:themeColor="text2"/>
          <w:sz w:val="22"/>
          <w:szCs w:val="22"/>
          <w:lang w:val="es-BO"/>
        </w:rPr>
        <w:t xml:space="preserve">CLIENTES </w:t>
      </w:r>
    </w:p>
    <w:p w14:paraId="2C0F85C1" w14:textId="77777777" w:rsidR="001C1CC5" w:rsidRPr="001C1CC5" w:rsidRDefault="001C1CC5" w:rsidP="001C1CC5">
      <w:pPr>
        <w:tabs>
          <w:tab w:val="left" w:pos="851"/>
        </w:tabs>
        <w:autoSpaceDE w:val="0"/>
        <w:autoSpaceDN w:val="0"/>
        <w:adjustRightInd w:val="0"/>
        <w:ind w:left="851"/>
        <w:contextualSpacing/>
        <w:rPr>
          <w:rFonts w:ascii="Tahoma" w:eastAsiaTheme="minorHAnsi" w:hAnsi="Tahoma" w:cs="Tahoma"/>
          <w:b/>
          <w:bCs/>
          <w:color w:val="1F497D" w:themeColor="text2"/>
          <w:sz w:val="22"/>
          <w:szCs w:val="22"/>
          <w:lang w:val="es-BO"/>
        </w:rPr>
      </w:pPr>
    </w:p>
    <w:p w14:paraId="6A8B14C7" w14:textId="77777777" w:rsidR="001C1CC5" w:rsidRPr="00485204" w:rsidRDefault="00EF3D46" w:rsidP="001C1CC5">
      <w:pPr>
        <w:autoSpaceDE w:val="0"/>
        <w:autoSpaceDN w:val="0"/>
        <w:adjustRightInd w:val="0"/>
        <w:rPr>
          <w:rFonts w:ascii="Tahoma" w:eastAsiaTheme="minorHAnsi" w:hAnsi="Tahoma" w:cs="Tahoma"/>
          <w:color w:val="1F497D" w:themeColor="text2"/>
          <w:sz w:val="22"/>
          <w:szCs w:val="22"/>
          <w:lang w:val="es-BO" w:eastAsia="en-US"/>
        </w:rPr>
      </w:pPr>
      <w:r>
        <w:rPr>
          <w:rFonts w:ascii="Tahoma" w:eastAsiaTheme="minorHAnsi" w:hAnsi="Tahoma" w:cs="Tahoma"/>
          <w:color w:val="1F497D" w:themeColor="text2"/>
          <w:sz w:val="22"/>
          <w:szCs w:val="22"/>
          <w:lang w:val="es-BO" w:eastAsia="en-US"/>
        </w:rPr>
        <w:t xml:space="preserve">      </w:t>
      </w:r>
      <w:r w:rsidR="009738EB">
        <w:rPr>
          <w:rFonts w:ascii="Tahoma" w:eastAsiaTheme="minorHAnsi" w:hAnsi="Tahoma" w:cs="Tahoma"/>
          <w:color w:val="1F497D" w:themeColor="text2"/>
          <w:sz w:val="22"/>
          <w:szCs w:val="22"/>
          <w:lang w:val="es-BO" w:eastAsia="en-US"/>
        </w:rPr>
        <w:t>Televisión satelital (DTH) tiene dos</w:t>
      </w:r>
      <w:r w:rsidR="001C1CC5" w:rsidRPr="00485204">
        <w:rPr>
          <w:rFonts w:ascii="Tahoma" w:eastAsiaTheme="minorHAnsi" w:hAnsi="Tahoma" w:cs="Tahoma"/>
          <w:color w:val="1F497D" w:themeColor="text2"/>
          <w:sz w:val="22"/>
          <w:szCs w:val="22"/>
          <w:lang w:val="es-BO" w:eastAsia="en-US"/>
        </w:rPr>
        <w:t xml:space="preserve"> segmentos de clientes: </w:t>
      </w:r>
    </w:p>
    <w:p w14:paraId="74A9040F" w14:textId="77777777" w:rsidR="001C1CC5" w:rsidRPr="00485204" w:rsidRDefault="001C1CC5" w:rsidP="001C1CC5">
      <w:pPr>
        <w:autoSpaceDE w:val="0"/>
        <w:autoSpaceDN w:val="0"/>
        <w:adjustRightInd w:val="0"/>
        <w:rPr>
          <w:rFonts w:ascii="Tahoma" w:eastAsiaTheme="minorHAnsi" w:hAnsi="Tahoma" w:cs="Tahoma"/>
          <w:color w:val="1F497D" w:themeColor="text2"/>
          <w:sz w:val="22"/>
          <w:szCs w:val="22"/>
          <w:lang w:val="es-BO" w:eastAsia="en-US"/>
        </w:rPr>
      </w:pPr>
    </w:p>
    <w:p w14:paraId="130DB7A0" w14:textId="77777777" w:rsidR="001C1CC5" w:rsidRPr="00485204" w:rsidRDefault="001C1CC5" w:rsidP="00F45C5D">
      <w:pPr>
        <w:pStyle w:val="Prrafodelista"/>
        <w:numPr>
          <w:ilvl w:val="0"/>
          <w:numId w:val="42"/>
        </w:numPr>
        <w:tabs>
          <w:tab w:val="left" w:pos="851"/>
        </w:tabs>
        <w:autoSpaceDE w:val="0"/>
        <w:autoSpaceDN w:val="0"/>
        <w:adjustRightInd w:val="0"/>
        <w:spacing w:after="30" w:line="276" w:lineRule="auto"/>
        <w:contextualSpacing/>
        <w:rPr>
          <w:rFonts w:ascii="Tahoma" w:eastAsiaTheme="minorHAnsi" w:hAnsi="Tahoma" w:cs="Tahoma"/>
          <w:color w:val="1F497D" w:themeColor="text2"/>
          <w:sz w:val="22"/>
          <w:szCs w:val="22"/>
          <w:lang w:val="es-BO"/>
        </w:rPr>
      </w:pPr>
      <w:r w:rsidRPr="00485204">
        <w:rPr>
          <w:rFonts w:ascii="Tahoma" w:eastAsiaTheme="minorHAnsi" w:hAnsi="Tahoma" w:cs="Tahoma"/>
          <w:color w:val="1F497D" w:themeColor="text2"/>
          <w:sz w:val="22"/>
          <w:szCs w:val="22"/>
          <w:lang w:val="es-BO"/>
        </w:rPr>
        <w:t>Masivos</w:t>
      </w:r>
    </w:p>
    <w:p w14:paraId="104A387D" w14:textId="77777777" w:rsidR="001C1CC5" w:rsidRDefault="001C1CC5" w:rsidP="00F45C5D">
      <w:pPr>
        <w:pStyle w:val="Prrafodelista"/>
        <w:numPr>
          <w:ilvl w:val="0"/>
          <w:numId w:val="42"/>
        </w:numPr>
        <w:autoSpaceDE w:val="0"/>
        <w:autoSpaceDN w:val="0"/>
        <w:adjustRightInd w:val="0"/>
        <w:spacing w:line="276" w:lineRule="auto"/>
        <w:contextualSpacing/>
        <w:jc w:val="both"/>
        <w:rPr>
          <w:rFonts w:ascii="Tahoma" w:eastAsiaTheme="minorHAnsi" w:hAnsi="Tahoma" w:cs="Tahoma"/>
          <w:color w:val="1F497D" w:themeColor="text2"/>
          <w:sz w:val="22"/>
          <w:szCs w:val="22"/>
          <w:lang w:val="es-BO"/>
        </w:rPr>
      </w:pPr>
      <w:r w:rsidRPr="00485204">
        <w:rPr>
          <w:rFonts w:ascii="Tahoma" w:eastAsiaTheme="minorHAnsi" w:hAnsi="Tahoma" w:cs="Tahoma"/>
          <w:color w:val="1F497D" w:themeColor="text2"/>
          <w:sz w:val="22"/>
          <w:szCs w:val="22"/>
          <w:lang w:val="es-BO"/>
        </w:rPr>
        <w:lastRenderedPageBreak/>
        <w:t xml:space="preserve">Corporativos (Gubernamentales, Petroleras, etc.). La contratista deberá contar con la logística y requerimientos necesarios para el acceso de su personal técnico a los campos </w:t>
      </w:r>
      <w:r w:rsidRPr="009524C5">
        <w:rPr>
          <w:rFonts w:ascii="Tahoma" w:eastAsiaTheme="minorHAnsi" w:hAnsi="Tahoma" w:cs="Tahoma"/>
          <w:color w:val="1F497D" w:themeColor="text2"/>
          <w:sz w:val="22"/>
          <w:szCs w:val="22"/>
          <w:lang w:val="es-BO"/>
        </w:rPr>
        <w:t>petroleros.</w:t>
      </w:r>
    </w:p>
    <w:p w14:paraId="0A65D234" w14:textId="77777777" w:rsidR="009738EB" w:rsidRDefault="009738EB" w:rsidP="009738EB">
      <w:pPr>
        <w:autoSpaceDE w:val="0"/>
        <w:autoSpaceDN w:val="0"/>
        <w:adjustRightInd w:val="0"/>
        <w:spacing w:line="276" w:lineRule="auto"/>
        <w:ind w:left="360"/>
        <w:contextualSpacing/>
        <w:jc w:val="both"/>
        <w:rPr>
          <w:rFonts w:ascii="Tahoma" w:eastAsiaTheme="minorHAnsi" w:hAnsi="Tahoma" w:cs="Tahoma"/>
          <w:color w:val="1F497D" w:themeColor="text2"/>
          <w:sz w:val="22"/>
          <w:szCs w:val="22"/>
          <w:lang w:val="es-BO"/>
        </w:rPr>
      </w:pPr>
    </w:p>
    <w:p w14:paraId="7F3DD09B" w14:textId="77777777" w:rsidR="009738EB" w:rsidRPr="009738EB" w:rsidRDefault="009738EB" w:rsidP="009738EB">
      <w:pPr>
        <w:autoSpaceDE w:val="0"/>
        <w:autoSpaceDN w:val="0"/>
        <w:adjustRightInd w:val="0"/>
        <w:spacing w:line="276" w:lineRule="auto"/>
        <w:ind w:left="360"/>
        <w:contextualSpacing/>
        <w:jc w:val="both"/>
        <w:rPr>
          <w:rFonts w:ascii="Tahoma" w:eastAsiaTheme="minorHAnsi" w:hAnsi="Tahoma" w:cs="Tahoma"/>
          <w:color w:val="1F497D" w:themeColor="text2"/>
          <w:sz w:val="22"/>
          <w:szCs w:val="22"/>
          <w:lang w:val="es-BO"/>
        </w:rPr>
      </w:pPr>
      <w:r>
        <w:rPr>
          <w:rFonts w:ascii="Tahoma" w:eastAsiaTheme="minorHAnsi" w:hAnsi="Tahoma" w:cs="Tahoma"/>
          <w:color w:val="1F497D" w:themeColor="text2"/>
          <w:sz w:val="22"/>
          <w:szCs w:val="22"/>
          <w:lang w:val="es-BO"/>
        </w:rPr>
        <w:t xml:space="preserve">LTE Familia, tiene </w:t>
      </w:r>
      <w:r w:rsidRPr="009738EB">
        <w:rPr>
          <w:rFonts w:ascii="Tahoma" w:eastAsiaTheme="minorHAnsi" w:hAnsi="Tahoma" w:cs="Tahoma"/>
          <w:color w:val="1F497D" w:themeColor="text2"/>
          <w:sz w:val="22"/>
          <w:szCs w:val="22"/>
          <w:lang w:val="es-BO"/>
        </w:rPr>
        <w:t>tres segmentos de clientes:</w:t>
      </w:r>
    </w:p>
    <w:p w14:paraId="0178C199" w14:textId="77777777" w:rsidR="009738EB" w:rsidRPr="009738EB" w:rsidRDefault="009738EB" w:rsidP="009738EB">
      <w:pPr>
        <w:autoSpaceDE w:val="0"/>
        <w:autoSpaceDN w:val="0"/>
        <w:adjustRightInd w:val="0"/>
        <w:spacing w:line="276" w:lineRule="auto"/>
        <w:ind w:left="360"/>
        <w:contextualSpacing/>
        <w:jc w:val="both"/>
        <w:rPr>
          <w:rFonts w:ascii="Tahoma" w:eastAsiaTheme="minorHAnsi" w:hAnsi="Tahoma" w:cs="Tahoma"/>
          <w:color w:val="1F497D" w:themeColor="text2"/>
          <w:sz w:val="22"/>
          <w:szCs w:val="22"/>
          <w:lang w:val="es-BO"/>
        </w:rPr>
      </w:pPr>
    </w:p>
    <w:p w14:paraId="10A7C4A8" w14:textId="77777777" w:rsidR="009738EB" w:rsidRPr="009738EB" w:rsidRDefault="009738EB" w:rsidP="009738EB">
      <w:pPr>
        <w:autoSpaceDE w:val="0"/>
        <w:autoSpaceDN w:val="0"/>
        <w:adjustRightInd w:val="0"/>
        <w:spacing w:line="276" w:lineRule="auto"/>
        <w:ind w:left="360"/>
        <w:contextualSpacing/>
        <w:jc w:val="both"/>
        <w:rPr>
          <w:rFonts w:ascii="Tahoma" w:eastAsiaTheme="minorHAnsi" w:hAnsi="Tahoma" w:cs="Tahoma"/>
          <w:color w:val="1F497D" w:themeColor="text2"/>
          <w:sz w:val="22"/>
          <w:szCs w:val="22"/>
          <w:lang w:val="es-BO"/>
        </w:rPr>
      </w:pPr>
      <w:r w:rsidRPr="009738EB">
        <w:rPr>
          <w:rFonts w:ascii="Tahoma" w:eastAsiaTheme="minorHAnsi" w:hAnsi="Tahoma" w:cs="Tahoma"/>
          <w:color w:val="1F497D" w:themeColor="text2"/>
          <w:sz w:val="22"/>
          <w:szCs w:val="22"/>
          <w:lang w:val="es-BO"/>
        </w:rPr>
        <w:t>•</w:t>
      </w:r>
      <w:r w:rsidRPr="009738EB">
        <w:rPr>
          <w:rFonts w:ascii="Tahoma" w:eastAsiaTheme="minorHAnsi" w:hAnsi="Tahoma" w:cs="Tahoma"/>
          <w:color w:val="1F497D" w:themeColor="text2"/>
          <w:sz w:val="22"/>
          <w:szCs w:val="22"/>
          <w:lang w:val="es-BO"/>
        </w:rPr>
        <w:tab/>
        <w:t>Masivos (4G LTE Familia)</w:t>
      </w:r>
    </w:p>
    <w:p w14:paraId="0F300BBF" w14:textId="77777777" w:rsidR="009738EB" w:rsidRPr="009738EB" w:rsidRDefault="009738EB" w:rsidP="009738EB">
      <w:pPr>
        <w:autoSpaceDE w:val="0"/>
        <w:autoSpaceDN w:val="0"/>
        <w:adjustRightInd w:val="0"/>
        <w:spacing w:line="276" w:lineRule="auto"/>
        <w:ind w:left="360"/>
        <w:contextualSpacing/>
        <w:jc w:val="both"/>
        <w:rPr>
          <w:rFonts w:ascii="Tahoma" w:eastAsiaTheme="minorHAnsi" w:hAnsi="Tahoma" w:cs="Tahoma"/>
          <w:color w:val="1F497D" w:themeColor="text2"/>
          <w:sz w:val="22"/>
          <w:szCs w:val="22"/>
          <w:lang w:val="es-BO"/>
        </w:rPr>
      </w:pPr>
      <w:r w:rsidRPr="009738EB">
        <w:rPr>
          <w:rFonts w:ascii="Tahoma" w:eastAsiaTheme="minorHAnsi" w:hAnsi="Tahoma" w:cs="Tahoma"/>
          <w:color w:val="1F497D" w:themeColor="text2"/>
          <w:sz w:val="22"/>
          <w:szCs w:val="22"/>
          <w:lang w:val="es-BO"/>
        </w:rPr>
        <w:t>•</w:t>
      </w:r>
      <w:r w:rsidRPr="009738EB">
        <w:rPr>
          <w:rFonts w:ascii="Tahoma" w:eastAsiaTheme="minorHAnsi" w:hAnsi="Tahoma" w:cs="Tahoma"/>
          <w:color w:val="1F497D" w:themeColor="text2"/>
          <w:sz w:val="22"/>
          <w:szCs w:val="22"/>
          <w:lang w:val="es-BO"/>
        </w:rPr>
        <w:tab/>
      </w:r>
      <w:r w:rsidR="00503140">
        <w:rPr>
          <w:rFonts w:ascii="Tahoma" w:eastAsiaTheme="minorHAnsi" w:hAnsi="Tahoma" w:cs="Tahoma"/>
          <w:color w:val="1F497D" w:themeColor="text2"/>
          <w:sz w:val="22"/>
          <w:szCs w:val="22"/>
          <w:lang w:val="es-BO"/>
        </w:rPr>
        <w:t xml:space="preserve">Corporativos y </w:t>
      </w:r>
      <w:r w:rsidRPr="009738EB">
        <w:rPr>
          <w:rFonts w:ascii="Tahoma" w:eastAsiaTheme="minorHAnsi" w:hAnsi="Tahoma" w:cs="Tahoma"/>
          <w:color w:val="1F497D" w:themeColor="text2"/>
          <w:sz w:val="22"/>
          <w:szCs w:val="22"/>
          <w:lang w:val="es-BO"/>
        </w:rPr>
        <w:t>Pymes (4G LTE Familia)</w:t>
      </w:r>
    </w:p>
    <w:p w14:paraId="413F4B88" w14:textId="77777777" w:rsidR="003B7301" w:rsidRPr="00E74B5B" w:rsidRDefault="003B7301" w:rsidP="003B7301">
      <w:pPr>
        <w:pStyle w:val="Continuarlista"/>
        <w:spacing w:after="0"/>
        <w:ind w:left="1092"/>
        <w:rPr>
          <w:rFonts w:ascii="Tahoma" w:hAnsi="Tahoma" w:cs="Tahoma"/>
          <w:color w:val="1F497D" w:themeColor="text2"/>
          <w:sz w:val="22"/>
          <w:szCs w:val="22"/>
          <w:lang w:bidi="en-US"/>
        </w:rPr>
      </w:pPr>
    </w:p>
    <w:p w14:paraId="4EA10898" w14:textId="77777777" w:rsidR="00E74B5B" w:rsidRDefault="00E74B5B" w:rsidP="00E74B5B">
      <w:pPr>
        <w:pStyle w:val="TITULOS"/>
        <w:spacing w:after="0" w:line="240" w:lineRule="auto"/>
        <w:ind w:left="0" w:firstLine="0"/>
        <w:rPr>
          <w:rFonts w:ascii="Tahoma" w:hAnsi="Tahoma" w:cs="Tahoma"/>
          <w:color w:val="004990"/>
          <w:sz w:val="22"/>
          <w:szCs w:val="22"/>
        </w:rPr>
      </w:pPr>
      <w:r w:rsidRPr="00FE66C7">
        <w:rPr>
          <w:rFonts w:ascii="Tahoma" w:hAnsi="Tahoma" w:cs="Tahoma"/>
          <w:color w:val="004990"/>
          <w:sz w:val="22"/>
          <w:szCs w:val="22"/>
        </w:rPr>
        <w:t>ACÁPITE 4: ESPECIFICACIONES TECNICAS</w:t>
      </w:r>
    </w:p>
    <w:p w14:paraId="12D393DA" w14:textId="77777777" w:rsidR="000521A8" w:rsidRDefault="000521A8" w:rsidP="00E74B5B">
      <w:pPr>
        <w:pStyle w:val="Continuarlista"/>
        <w:spacing w:after="0"/>
        <w:ind w:left="0"/>
        <w:rPr>
          <w:rFonts w:ascii="Tahoma" w:hAnsi="Tahoma" w:cs="Tahoma"/>
          <w:color w:val="1F497D" w:themeColor="text2"/>
          <w:sz w:val="22"/>
          <w:szCs w:val="22"/>
          <w:lang w:val="es-ES_tradnl" w:bidi="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74B5B" w:rsidRPr="009C2DE5" w14:paraId="7DACBE17" w14:textId="77777777" w:rsidTr="00E74B5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9DBC37F"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EE7CCE8"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74B5B" w:rsidRPr="009C2DE5" w14:paraId="422DBB74" w14:textId="77777777" w:rsidTr="00E74B5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7056214" w14:textId="77777777" w:rsidR="00E74B5B" w:rsidRPr="00363D85" w:rsidRDefault="00E74B5B" w:rsidP="00E74B5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ACÁPITE 4:  ESPECIFICACIONES TECNICAS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4907E7E"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65190D3"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74B5B" w:rsidRPr="009C2DE5" w14:paraId="41D9B1E1" w14:textId="77777777" w:rsidTr="00E74B5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F7D31F2" w14:textId="77777777" w:rsidR="00E74B5B" w:rsidRPr="00363D85" w:rsidRDefault="00E74B5B" w:rsidP="00E74B5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0F204D4" w14:textId="77777777" w:rsidR="00E74B5B" w:rsidRPr="00363D85" w:rsidRDefault="00E74B5B" w:rsidP="00E74B5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FB012DB"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0D02D3B" w14:textId="77777777" w:rsidR="00E74B5B" w:rsidRPr="00363D85" w:rsidRDefault="00E74B5B" w:rsidP="00E74B5B">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D6409D3"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74B5B" w:rsidRPr="009C2DE5" w14:paraId="58F2919C"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9D07D" w14:textId="77777777" w:rsidR="00E74B5B" w:rsidRPr="008663C2" w:rsidRDefault="00CB0DCD" w:rsidP="00E74B5B">
            <w:pPr>
              <w:ind w:left="499" w:hanging="284"/>
              <w:jc w:val="center"/>
              <w:rPr>
                <w:rFonts w:ascii="Tahoma" w:hAnsi="Tahoma" w:cs="Tahoma"/>
                <w:bCs/>
                <w:lang w:val="es-MX"/>
              </w:rPr>
            </w:pPr>
            <w:r>
              <w:rPr>
                <w:rFonts w:ascii="Tahoma" w:hAnsi="Tahoma" w:cs="Tahoma"/>
                <w:bCs/>
                <w:lang w:val="es-MX"/>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103DC0" w14:textId="77777777" w:rsidR="00E74B5B" w:rsidRPr="008663C2" w:rsidRDefault="00E74B5B" w:rsidP="00E74B5B">
            <w:pPr>
              <w:ind w:hanging="3"/>
              <w:jc w:val="both"/>
              <w:rPr>
                <w:rFonts w:ascii="Tahoma" w:hAnsi="Tahoma" w:cs="Tahoma"/>
                <w:bCs/>
                <w:color w:val="365F91"/>
                <w:lang w:val="es-BO"/>
              </w:rPr>
            </w:pPr>
            <w:r>
              <w:rPr>
                <w:rFonts w:ascii="Tahoma" w:eastAsiaTheme="minorHAnsi" w:hAnsi="Tahoma" w:cs="Tahoma"/>
                <w:bCs/>
                <w:color w:val="1F497D" w:themeColor="text2"/>
                <w:lang w:val="es-BO" w:eastAsia="en-US"/>
              </w:rPr>
              <w:t xml:space="preserve">4.1 </w:t>
            </w:r>
            <w:r w:rsidRPr="00C01AC4">
              <w:rPr>
                <w:rFonts w:ascii="Tahoma" w:eastAsiaTheme="minorHAnsi" w:hAnsi="Tahoma" w:cs="Tahoma"/>
                <w:bCs/>
                <w:color w:val="1F497D" w:themeColor="text2"/>
                <w:lang w:val="es-BO" w:eastAsia="en-US"/>
              </w:rPr>
              <w:t>INSTALACION, INSTALACION DE EQUIPO ADICIONAL, TRASLADOS</w:t>
            </w:r>
            <w:r w:rsidR="004D51A6">
              <w:rPr>
                <w:rFonts w:ascii="Tahoma" w:eastAsiaTheme="minorHAnsi" w:hAnsi="Tahoma" w:cs="Tahoma"/>
                <w:bCs/>
                <w:color w:val="1F497D" w:themeColor="text2"/>
                <w:lang w:val="es-BO" w:eastAsia="en-US"/>
              </w:rPr>
              <w:t>, RETIROS (PROVISIONES)</w:t>
            </w:r>
            <w:r w:rsidRPr="00BC29EA">
              <w:rPr>
                <w:rFonts w:ascii="Tahoma" w:hAnsi="Tahoma" w:cs="Tahoma"/>
                <w:bCs/>
                <w:color w:val="365F91"/>
                <w:lang w:val="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1DCFA2" w14:textId="77777777" w:rsidR="00E74B5B" w:rsidRDefault="00E74B5B" w:rsidP="00E74B5B">
            <w:pPr>
              <w:jc w:val="center"/>
              <w:rPr>
                <w:b/>
                <w:color w:val="004990"/>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34E5F"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D26828"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64B832E3"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C8E7A9" w14:textId="77777777" w:rsidR="00E74B5B" w:rsidRPr="00BC29EA" w:rsidDel="0088505A" w:rsidRDefault="00CB0DCD" w:rsidP="00E74B5B">
            <w:pPr>
              <w:ind w:left="499" w:hanging="284"/>
              <w:jc w:val="center"/>
              <w:rPr>
                <w:rFonts w:ascii="Tahoma" w:hAnsi="Tahoma" w:cs="Tahoma"/>
                <w:bCs/>
                <w:color w:val="365F91"/>
                <w:lang w:val="es-MX"/>
              </w:rPr>
            </w:pPr>
            <w:r>
              <w:rPr>
                <w:rFonts w:ascii="Tahoma" w:hAnsi="Tahoma" w:cs="Tahoma"/>
                <w:bCs/>
                <w:color w:val="365F91"/>
                <w:lang w:val="es-MX"/>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6C1E00" w14:textId="77777777" w:rsidR="00E74B5B" w:rsidRPr="00C01AC4" w:rsidRDefault="00E74B5B" w:rsidP="00E74B5B">
            <w:pPr>
              <w:autoSpaceDE w:val="0"/>
              <w:autoSpaceDN w:val="0"/>
              <w:adjustRightInd w:val="0"/>
              <w:jc w:val="both"/>
              <w:rPr>
                <w:rFonts w:ascii="Tahoma" w:eastAsiaTheme="minorHAnsi" w:hAnsi="Tahoma" w:cs="Tahoma"/>
                <w:color w:val="1F497D" w:themeColor="text2"/>
                <w:lang w:val="es-BO" w:eastAsia="en-US"/>
              </w:rPr>
            </w:pPr>
            <w:r w:rsidRPr="00C01AC4">
              <w:rPr>
                <w:rFonts w:ascii="Tahoma" w:eastAsiaTheme="minorHAnsi" w:hAnsi="Tahoma" w:cs="Tahoma"/>
                <w:color w:val="1F497D" w:themeColor="text2"/>
                <w:lang w:val="es-BO" w:eastAsia="en-US"/>
              </w:rPr>
              <w:t>En el presente apartado se utilizará las siguientes definiciones:</w:t>
            </w:r>
          </w:p>
          <w:p w14:paraId="38C7DD83" w14:textId="77777777" w:rsidR="00276AB0" w:rsidRDefault="00276AB0" w:rsidP="00E74B5B">
            <w:pPr>
              <w:autoSpaceDE w:val="0"/>
              <w:autoSpaceDN w:val="0"/>
              <w:adjustRightInd w:val="0"/>
              <w:jc w:val="both"/>
              <w:rPr>
                <w:rFonts w:ascii="Tahoma" w:eastAsiaTheme="minorHAnsi" w:hAnsi="Tahoma" w:cs="Tahoma"/>
                <w:b/>
                <w:bCs/>
                <w:color w:val="1F497D" w:themeColor="text2"/>
                <w:lang w:val="es-BO" w:eastAsia="en-US"/>
              </w:rPr>
            </w:pPr>
          </w:p>
          <w:p w14:paraId="6689B9A3"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C01AC4">
              <w:rPr>
                <w:rFonts w:ascii="Tahoma" w:eastAsiaTheme="minorHAnsi" w:hAnsi="Tahoma" w:cs="Tahoma"/>
                <w:b/>
                <w:bCs/>
                <w:color w:val="1F497D" w:themeColor="text2"/>
                <w:lang w:val="es-BO" w:eastAsia="en-US"/>
              </w:rPr>
              <w:t xml:space="preserve">Instalación: </w:t>
            </w:r>
            <w:r w:rsidRPr="00C01AC4">
              <w:rPr>
                <w:rFonts w:ascii="Tahoma" w:eastAsiaTheme="minorHAnsi" w:hAnsi="Tahoma" w:cs="Tahoma"/>
                <w:color w:val="1F497D" w:themeColor="text2"/>
                <w:lang w:val="es-BO" w:eastAsia="en-US"/>
              </w:rPr>
              <w:t xml:space="preserve">Son solicitudes nuevas de instalación del servicio de televisión satelital - DTH de Entel. </w:t>
            </w:r>
          </w:p>
          <w:p w14:paraId="4CA39441" w14:textId="77777777" w:rsidR="00276AB0" w:rsidRPr="00C01AC4" w:rsidRDefault="00276AB0" w:rsidP="00E74B5B">
            <w:pPr>
              <w:autoSpaceDE w:val="0"/>
              <w:autoSpaceDN w:val="0"/>
              <w:adjustRightInd w:val="0"/>
              <w:jc w:val="both"/>
              <w:rPr>
                <w:rFonts w:ascii="Tahoma" w:eastAsiaTheme="minorHAnsi" w:hAnsi="Tahoma" w:cs="Tahoma"/>
                <w:color w:val="1F497D" w:themeColor="text2"/>
                <w:lang w:val="es-BO" w:eastAsia="en-US"/>
              </w:rPr>
            </w:pPr>
          </w:p>
          <w:p w14:paraId="3A7B6CFC"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C01AC4">
              <w:rPr>
                <w:rFonts w:ascii="Tahoma" w:eastAsiaTheme="minorHAnsi" w:hAnsi="Tahoma" w:cs="Tahoma"/>
                <w:b/>
                <w:color w:val="1F497D" w:themeColor="text2"/>
                <w:lang w:val="es-BO" w:eastAsia="en-US"/>
              </w:rPr>
              <w:t xml:space="preserve">Instalación de equipo adicional: </w:t>
            </w:r>
            <w:r w:rsidRPr="00C01AC4">
              <w:rPr>
                <w:rFonts w:ascii="Tahoma" w:eastAsiaTheme="minorHAnsi" w:hAnsi="Tahoma" w:cs="Tahoma"/>
                <w:color w:val="1F497D" w:themeColor="text2"/>
                <w:lang w:val="es-BO" w:eastAsia="en-US"/>
              </w:rPr>
              <w:t>Son solicitudes posteriores a la instalación del equipo principal, donde el cliente puede solicitar la adición de más decodificadores. Entel TV ofrece la instalación de un equipo principal y hasta 3 adicionales alimentados con una sola antena.</w:t>
            </w:r>
          </w:p>
          <w:p w14:paraId="2C10E48D" w14:textId="77777777" w:rsidR="00276AB0" w:rsidRPr="00C01AC4" w:rsidRDefault="00276AB0" w:rsidP="00E74B5B">
            <w:pPr>
              <w:autoSpaceDE w:val="0"/>
              <w:autoSpaceDN w:val="0"/>
              <w:adjustRightInd w:val="0"/>
              <w:jc w:val="both"/>
              <w:rPr>
                <w:rFonts w:ascii="Tahoma" w:eastAsiaTheme="minorHAnsi" w:hAnsi="Tahoma" w:cs="Tahoma"/>
                <w:color w:val="1F497D" w:themeColor="text2"/>
                <w:lang w:val="es-BO" w:eastAsia="en-US"/>
              </w:rPr>
            </w:pPr>
          </w:p>
          <w:p w14:paraId="1F1CC95F"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C01AC4">
              <w:rPr>
                <w:rFonts w:ascii="Tahoma" w:eastAsiaTheme="minorHAnsi" w:hAnsi="Tahoma" w:cs="Tahoma"/>
                <w:b/>
                <w:bCs/>
                <w:color w:val="1F497D" w:themeColor="text2"/>
                <w:lang w:val="es-BO" w:eastAsia="en-US"/>
              </w:rPr>
              <w:t xml:space="preserve">Traslado: </w:t>
            </w:r>
            <w:r w:rsidRPr="00C01AC4">
              <w:rPr>
                <w:rFonts w:ascii="Tahoma" w:eastAsiaTheme="minorHAnsi" w:hAnsi="Tahoma" w:cs="Tahoma"/>
                <w:color w:val="1F497D" w:themeColor="text2"/>
                <w:lang w:val="es-BO" w:eastAsia="en-US"/>
              </w:rPr>
              <w:t xml:space="preserve">Es el cambio de ubicación del servicio de televisión que comprende el retiro de la terminal remota de su localización original (punto origen) y la instalación en su nueva ubicación (punto destino). Presentándose los siguientes casos: </w:t>
            </w:r>
          </w:p>
          <w:p w14:paraId="2E65F451" w14:textId="77777777" w:rsidR="00276AB0" w:rsidRPr="00C01AC4" w:rsidRDefault="00276AB0" w:rsidP="00E74B5B">
            <w:pPr>
              <w:autoSpaceDE w:val="0"/>
              <w:autoSpaceDN w:val="0"/>
              <w:adjustRightInd w:val="0"/>
              <w:jc w:val="both"/>
              <w:rPr>
                <w:rFonts w:ascii="Tahoma" w:eastAsiaTheme="minorHAnsi" w:hAnsi="Tahoma" w:cs="Tahoma"/>
                <w:color w:val="1F497D" w:themeColor="text2"/>
                <w:lang w:val="es-BO" w:eastAsia="en-US"/>
              </w:rPr>
            </w:pPr>
          </w:p>
          <w:p w14:paraId="185A80C0" w14:textId="77777777" w:rsidR="00E74B5B" w:rsidRPr="00C01AC4" w:rsidRDefault="00E74B5B" w:rsidP="00E74B5B">
            <w:pPr>
              <w:autoSpaceDE w:val="0"/>
              <w:autoSpaceDN w:val="0"/>
              <w:adjustRightInd w:val="0"/>
              <w:ind w:left="214"/>
              <w:jc w:val="both"/>
              <w:rPr>
                <w:rFonts w:ascii="Tahoma" w:eastAsiaTheme="minorHAnsi" w:hAnsi="Tahoma" w:cs="Tahoma"/>
                <w:color w:val="1F497D" w:themeColor="text2"/>
                <w:lang w:val="es-BO" w:eastAsia="en-US"/>
              </w:rPr>
            </w:pPr>
            <w:r w:rsidRPr="00C01AC4">
              <w:rPr>
                <w:rFonts w:ascii="Tahoma" w:eastAsiaTheme="minorHAnsi" w:hAnsi="Tahoma" w:cs="Tahoma"/>
                <w:b/>
                <w:bCs/>
                <w:color w:val="1F497D" w:themeColor="text2"/>
                <w:lang w:val="es-BO" w:eastAsia="en-US"/>
              </w:rPr>
              <w:t>Traslado Interno</w:t>
            </w:r>
            <w:r w:rsidRPr="00C01AC4">
              <w:rPr>
                <w:rFonts w:ascii="Tahoma" w:eastAsiaTheme="minorHAnsi" w:hAnsi="Tahoma" w:cs="Tahoma"/>
                <w:color w:val="1F497D" w:themeColor="text2"/>
                <w:lang w:val="es-BO" w:eastAsia="en-US"/>
              </w:rPr>
              <w:t xml:space="preserve">, es donde solamente sea necesaria la reubicación de los equipos al interno del mismo domicilio del suscriptor. </w:t>
            </w:r>
          </w:p>
          <w:p w14:paraId="6309F780" w14:textId="77777777" w:rsidR="00E74B5B" w:rsidRPr="00C01AC4" w:rsidRDefault="00E74B5B" w:rsidP="00E74B5B">
            <w:pPr>
              <w:autoSpaceDE w:val="0"/>
              <w:autoSpaceDN w:val="0"/>
              <w:adjustRightInd w:val="0"/>
              <w:ind w:left="214"/>
              <w:jc w:val="both"/>
              <w:rPr>
                <w:rFonts w:ascii="Tahoma" w:eastAsiaTheme="minorHAnsi" w:hAnsi="Tahoma" w:cs="Tahoma"/>
                <w:color w:val="1F497D" w:themeColor="text2"/>
                <w:lang w:val="es-BO" w:eastAsia="en-US"/>
              </w:rPr>
            </w:pPr>
            <w:r w:rsidRPr="00C01AC4">
              <w:rPr>
                <w:rFonts w:ascii="Tahoma" w:eastAsiaTheme="minorHAnsi" w:hAnsi="Tahoma" w:cs="Tahoma"/>
                <w:b/>
                <w:bCs/>
                <w:color w:val="1F497D" w:themeColor="text2"/>
                <w:lang w:val="es-BO" w:eastAsia="en-US"/>
              </w:rPr>
              <w:t>Traslado Externo Local</w:t>
            </w:r>
            <w:r w:rsidRPr="00C01AC4">
              <w:rPr>
                <w:rFonts w:ascii="Tahoma" w:eastAsiaTheme="minorHAnsi" w:hAnsi="Tahoma" w:cs="Tahoma"/>
                <w:color w:val="1F497D" w:themeColor="text2"/>
                <w:lang w:val="es-BO" w:eastAsia="en-US"/>
              </w:rPr>
              <w:t xml:space="preserve">, es donde el suscriptor solita el traslado de toda su terminal remota a una nueva ubicación con cambio de domicilio dentro de la misma localidad o área urbana. </w:t>
            </w:r>
          </w:p>
          <w:p w14:paraId="1068DAB8" w14:textId="77777777" w:rsidR="00276AB0" w:rsidRDefault="00E74B5B" w:rsidP="00E74B5B">
            <w:pPr>
              <w:ind w:left="214" w:firstLine="1"/>
              <w:jc w:val="both"/>
              <w:rPr>
                <w:rFonts w:ascii="Tahoma" w:eastAsiaTheme="minorHAnsi" w:hAnsi="Tahoma" w:cs="Tahoma"/>
                <w:color w:val="1F497D" w:themeColor="text2"/>
                <w:lang w:val="es-BO" w:eastAsia="en-US"/>
              </w:rPr>
            </w:pPr>
            <w:r w:rsidRPr="00C01AC4">
              <w:rPr>
                <w:rFonts w:ascii="Tahoma" w:eastAsiaTheme="minorHAnsi" w:hAnsi="Tahoma" w:cs="Tahoma"/>
                <w:b/>
                <w:bCs/>
                <w:color w:val="1F497D" w:themeColor="text2"/>
                <w:lang w:val="es-BO" w:eastAsia="en-US"/>
              </w:rPr>
              <w:t xml:space="preserve">Traslado Externo No local, </w:t>
            </w:r>
            <w:r w:rsidRPr="00C01AC4">
              <w:rPr>
                <w:rFonts w:ascii="Tahoma" w:eastAsiaTheme="minorHAnsi" w:hAnsi="Tahoma" w:cs="Tahoma"/>
                <w:color w:val="1F497D" w:themeColor="text2"/>
                <w:lang w:val="es-BO" w:eastAsia="en-US"/>
              </w:rPr>
              <w:t xml:space="preserve">es donde el suscriptor solicita un cambio de domicilio de su servicio a una nueva localidad que podrá estar dentro o fuera del departamento. Este tipo de solicitud deberá ser tratado como baja, </w:t>
            </w:r>
            <w:r w:rsidRPr="00C01AC4">
              <w:rPr>
                <w:rFonts w:ascii="Tahoma" w:eastAsiaTheme="minorHAnsi" w:hAnsi="Tahoma" w:cs="Tahoma"/>
                <w:b/>
                <w:color w:val="1F497D" w:themeColor="text2"/>
                <w:u w:val="single"/>
                <w:lang w:val="es-BO" w:eastAsia="en-US"/>
              </w:rPr>
              <w:t>retiro</w:t>
            </w:r>
            <w:r w:rsidRPr="00C01AC4">
              <w:rPr>
                <w:rFonts w:ascii="Tahoma" w:eastAsiaTheme="minorHAnsi" w:hAnsi="Tahoma" w:cs="Tahoma"/>
                <w:color w:val="1F497D" w:themeColor="text2"/>
                <w:lang w:val="es-BO" w:eastAsia="en-US"/>
              </w:rPr>
              <w:t xml:space="preserve"> (Dirección Origen) y alta nueva, </w:t>
            </w:r>
            <w:r w:rsidRPr="00C01AC4">
              <w:rPr>
                <w:rFonts w:ascii="Tahoma" w:eastAsiaTheme="minorHAnsi" w:hAnsi="Tahoma" w:cs="Tahoma"/>
                <w:b/>
                <w:color w:val="1F497D" w:themeColor="text2"/>
                <w:u w:val="single"/>
                <w:lang w:val="es-BO" w:eastAsia="en-US"/>
              </w:rPr>
              <w:t>instalación</w:t>
            </w:r>
            <w:r w:rsidRPr="00C01AC4">
              <w:rPr>
                <w:rFonts w:ascii="Tahoma" w:eastAsiaTheme="minorHAnsi" w:hAnsi="Tahoma" w:cs="Tahoma"/>
                <w:b/>
                <w:color w:val="1F497D" w:themeColor="text2"/>
                <w:lang w:val="es-BO" w:eastAsia="en-US"/>
              </w:rPr>
              <w:t xml:space="preserve"> </w:t>
            </w:r>
            <w:r w:rsidRPr="00C01AC4">
              <w:rPr>
                <w:rFonts w:ascii="Tahoma" w:eastAsiaTheme="minorHAnsi" w:hAnsi="Tahoma" w:cs="Tahoma"/>
                <w:color w:val="1F497D" w:themeColor="text2"/>
                <w:lang w:val="es-BO" w:eastAsia="en-US"/>
              </w:rPr>
              <w:t>(Dirección destino).</w:t>
            </w:r>
          </w:p>
          <w:p w14:paraId="219B89EE" w14:textId="77777777" w:rsidR="00276AB0" w:rsidRDefault="00276AB0" w:rsidP="00E74B5B">
            <w:pPr>
              <w:ind w:left="214" w:firstLine="1"/>
              <w:jc w:val="both"/>
              <w:rPr>
                <w:rFonts w:ascii="Tahoma" w:eastAsiaTheme="minorHAnsi" w:hAnsi="Tahoma" w:cs="Tahoma"/>
                <w:color w:val="1F497D" w:themeColor="text2"/>
                <w:lang w:val="es-BO" w:eastAsia="en-US"/>
              </w:rPr>
            </w:pPr>
          </w:p>
          <w:p w14:paraId="67073511" w14:textId="77777777" w:rsidR="00276AB0" w:rsidRPr="00DD75DB" w:rsidRDefault="00276AB0" w:rsidP="00276AB0">
            <w:pPr>
              <w:autoSpaceDE w:val="0"/>
              <w:autoSpaceDN w:val="0"/>
              <w:adjustRightInd w:val="0"/>
              <w:jc w:val="both"/>
              <w:rPr>
                <w:rFonts w:ascii="Tahoma" w:eastAsiaTheme="minorHAnsi" w:hAnsi="Tahoma" w:cs="Tahoma"/>
                <w:color w:val="1F497D" w:themeColor="text2"/>
                <w:lang w:val="es-BO" w:eastAsia="en-US"/>
              </w:rPr>
            </w:pPr>
            <w:r w:rsidRPr="00276AB0">
              <w:rPr>
                <w:rFonts w:ascii="Tahoma" w:eastAsiaTheme="minorHAnsi" w:hAnsi="Tahoma" w:cs="Tahoma"/>
                <w:b/>
                <w:bCs/>
                <w:color w:val="1F497D" w:themeColor="text2"/>
                <w:lang w:val="es-BO" w:eastAsia="en-US"/>
              </w:rPr>
              <w:t>Retiro:</w:t>
            </w:r>
            <w:r w:rsidRPr="00DD75DB">
              <w:rPr>
                <w:rFonts w:ascii="Tahoma" w:eastAsiaTheme="minorHAnsi" w:hAnsi="Tahoma" w:cs="Tahoma"/>
                <w:bCs/>
                <w:color w:val="1F497D" w:themeColor="text2"/>
                <w:lang w:val="es-BO" w:eastAsia="en-US"/>
              </w:rPr>
              <w:t xml:space="preserve"> </w:t>
            </w:r>
            <w:r w:rsidRPr="00DD75DB">
              <w:rPr>
                <w:rFonts w:ascii="Tahoma" w:eastAsiaTheme="minorHAnsi" w:hAnsi="Tahoma" w:cs="Tahoma"/>
                <w:color w:val="1F497D" w:themeColor="text2"/>
                <w:lang w:val="es-BO" w:eastAsia="en-US"/>
              </w:rPr>
              <w:t xml:space="preserve">Es la suspensión del servicio de televisión mediante el retiro de conexiones en la estación receptora (Antena, LNB, Set Top Box, Multiswitch, Smartcard, etc.), a esta actividad se denominara </w:t>
            </w:r>
            <w:r w:rsidRPr="00DD75DB">
              <w:rPr>
                <w:rFonts w:ascii="Tahoma" w:eastAsiaTheme="minorHAnsi" w:hAnsi="Tahoma" w:cs="Tahoma"/>
                <w:bCs/>
                <w:color w:val="1F497D" w:themeColor="text2"/>
                <w:lang w:val="es-BO" w:eastAsia="en-US"/>
              </w:rPr>
              <w:t xml:space="preserve">retiro. </w:t>
            </w:r>
          </w:p>
          <w:p w14:paraId="1A8BC391" w14:textId="77777777" w:rsidR="00276AB0" w:rsidRDefault="00276AB0" w:rsidP="00276AB0">
            <w:pPr>
              <w:autoSpaceDE w:val="0"/>
              <w:autoSpaceDN w:val="0"/>
              <w:adjustRightInd w:val="0"/>
              <w:jc w:val="both"/>
              <w:rPr>
                <w:rFonts w:ascii="Tahoma" w:eastAsiaTheme="minorHAnsi" w:hAnsi="Tahoma" w:cs="Tahoma"/>
                <w:bCs/>
                <w:color w:val="1F497D" w:themeColor="text2"/>
                <w:lang w:val="es-BO" w:eastAsia="en-US"/>
              </w:rPr>
            </w:pPr>
          </w:p>
          <w:p w14:paraId="7EDA44D9" w14:textId="77777777" w:rsidR="00276AB0" w:rsidRPr="00DD75DB" w:rsidRDefault="00276AB0" w:rsidP="00276AB0">
            <w:pPr>
              <w:autoSpaceDE w:val="0"/>
              <w:autoSpaceDN w:val="0"/>
              <w:adjustRightInd w:val="0"/>
              <w:jc w:val="both"/>
              <w:rPr>
                <w:rFonts w:ascii="Tahoma" w:eastAsiaTheme="minorHAnsi" w:hAnsi="Tahoma" w:cs="Tahoma"/>
                <w:bCs/>
                <w:color w:val="1F497D" w:themeColor="text2"/>
                <w:lang w:val="es-BO" w:eastAsia="en-US"/>
              </w:rPr>
            </w:pPr>
            <w:r w:rsidRPr="00DD75DB">
              <w:rPr>
                <w:rFonts w:ascii="Tahoma" w:eastAsiaTheme="minorHAnsi" w:hAnsi="Tahoma" w:cs="Tahoma"/>
                <w:bCs/>
                <w:color w:val="1F497D" w:themeColor="text2"/>
                <w:lang w:val="es-BO" w:eastAsia="en-US"/>
              </w:rPr>
              <w:t xml:space="preserve">Nota.- En el servicio de Entel TV no está contemplado las solicitudes de retiro físico de los equipos ya que los mismos se vuelven de propiedad del cliente una vez que este se suscribe al servicio y estos son instalados, sin embargo si se pueden generar este tipo de solicitudes que serán notificadas según corresponda.   </w:t>
            </w:r>
          </w:p>
          <w:p w14:paraId="16903B5C" w14:textId="77777777" w:rsidR="00276AB0" w:rsidRPr="00276AB0" w:rsidRDefault="00276AB0" w:rsidP="00E74B5B">
            <w:pPr>
              <w:ind w:left="214" w:firstLine="1"/>
              <w:jc w:val="both"/>
              <w:rPr>
                <w:rFonts w:ascii="Tahoma" w:eastAsiaTheme="minorHAnsi" w:hAnsi="Tahoma" w:cs="Tahoma"/>
                <w:color w:val="1F497D" w:themeColor="text2"/>
                <w:lang w:val="es-BO" w:eastAsia="en-U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1FC15" w14:textId="77777777" w:rsidR="00E74B5B" w:rsidRPr="009C2DE5" w:rsidRDefault="00097FFC"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08C4B"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C2EAD8"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071562A3"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5272E" w14:textId="77777777" w:rsidR="00E74B5B" w:rsidRPr="00A40F94" w:rsidRDefault="00CB0DCD" w:rsidP="00E74B5B">
            <w:pPr>
              <w:jc w:val="center"/>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3CB4BA" w14:textId="77777777" w:rsidR="00E74B5B" w:rsidRDefault="00E74B5B" w:rsidP="00E74B5B">
            <w:pPr>
              <w:tabs>
                <w:tab w:val="left" w:pos="567"/>
                <w:tab w:val="left" w:pos="851"/>
              </w:tabs>
              <w:jc w:val="both"/>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w:t>
            </w:r>
            <w:r w:rsidRPr="009F79A1">
              <w:rPr>
                <w:rFonts w:ascii="Tahoma" w:eastAsiaTheme="minorHAnsi" w:hAnsi="Tahoma" w:cs="Tahoma"/>
                <w:bCs/>
                <w:color w:val="1F497D" w:themeColor="text2"/>
                <w:lang w:val="es-BO" w:eastAsia="en-US"/>
              </w:rPr>
              <w:t>.1</w:t>
            </w:r>
            <w:r>
              <w:rPr>
                <w:rFonts w:ascii="Tahoma" w:eastAsiaTheme="minorHAnsi" w:hAnsi="Tahoma" w:cs="Tahoma"/>
                <w:bCs/>
                <w:color w:val="1F497D" w:themeColor="text2"/>
                <w:lang w:val="es-BO" w:eastAsia="en-US"/>
              </w:rPr>
              <w:t>.1</w:t>
            </w:r>
            <w:r w:rsidRPr="009F79A1">
              <w:rPr>
                <w:rFonts w:ascii="Tahoma" w:eastAsiaTheme="minorHAnsi" w:hAnsi="Tahoma" w:cs="Tahoma"/>
                <w:bCs/>
                <w:color w:val="1F497D" w:themeColor="text2"/>
                <w:lang w:val="es-BO" w:eastAsia="en-US"/>
              </w:rPr>
              <w:t xml:space="preserve"> ACTIVIDADES</w:t>
            </w:r>
          </w:p>
          <w:p w14:paraId="37EE1312" w14:textId="77777777" w:rsidR="00E74B5B" w:rsidRPr="009F79A1" w:rsidRDefault="00E74B5B" w:rsidP="00E74B5B">
            <w:pPr>
              <w:tabs>
                <w:tab w:val="left" w:pos="567"/>
                <w:tab w:val="left" w:pos="851"/>
              </w:tabs>
              <w:jc w:val="both"/>
              <w:rPr>
                <w:rFonts w:ascii="Tahoma" w:eastAsiaTheme="minorHAnsi" w:hAnsi="Tahoma" w:cs="Tahoma"/>
                <w:bCs/>
                <w:color w:val="1F497D" w:themeColor="text2"/>
                <w:lang w:val="es-BO" w:eastAsia="en-US"/>
              </w:rPr>
            </w:pPr>
          </w:p>
          <w:p w14:paraId="435E68AA" w14:textId="77777777" w:rsidR="00E74B5B" w:rsidRPr="009F79A1" w:rsidRDefault="00E74B5B" w:rsidP="00E74B5B">
            <w:pPr>
              <w:jc w:val="both"/>
              <w:rPr>
                <w:rFonts w:ascii="Tahoma" w:hAnsi="Tahoma" w:cs="Tahoma"/>
                <w:color w:val="1F497D" w:themeColor="text2"/>
              </w:rPr>
            </w:pPr>
            <w:r w:rsidRPr="009F79A1">
              <w:rPr>
                <w:rFonts w:ascii="Tahoma" w:hAnsi="Tahoma" w:cs="Tahoma"/>
                <w:color w:val="1F497D" w:themeColor="text2"/>
              </w:rPr>
              <w:lastRenderedPageBreak/>
              <w:t>Todas las actividades de Instalación, Traslados deben ser ejecutados siguiendo las prácticas profesionales más apropiadas, en tiempos óptimos, con calidad técnica y estética, en toda su integridad (planta interna y externa) a fin de asegurar un excelente servicio y la satisfacción del cliente en todo momento.</w:t>
            </w:r>
          </w:p>
          <w:p w14:paraId="17E21468" w14:textId="77777777" w:rsidR="00E74B5B" w:rsidRPr="009F79A1" w:rsidRDefault="00E74B5B" w:rsidP="00E74B5B">
            <w:pPr>
              <w:ind w:left="499"/>
              <w:jc w:val="both"/>
              <w:rPr>
                <w:rFonts w:ascii="Tahoma" w:hAnsi="Tahoma" w:cs="Tahoma"/>
                <w:color w:val="1F497D" w:themeColor="text2"/>
              </w:rPr>
            </w:pPr>
          </w:p>
          <w:p w14:paraId="57359AAB" w14:textId="77777777" w:rsidR="00E74B5B" w:rsidRPr="009F79A1" w:rsidRDefault="00E74B5B" w:rsidP="00E74B5B">
            <w:pPr>
              <w:ind w:left="-3" w:firstLine="3"/>
              <w:jc w:val="both"/>
              <w:rPr>
                <w:rFonts w:ascii="Tahoma" w:hAnsi="Tahoma" w:cs="Tahoma"/>
                <w:color w:val="1F497D" w:themeColor="text2"/>
              </w:rPr>
            </w:pPr>
            <w:r w:rsidRPr="009F79A1">
              <w:rPr>
                <w:rFonts w:ascii="Tahoma" w:hAnsi="Tahoma" w:cs="Tahoma"/>
                <w:color w:val="1F497D" w:themeColor="text2"/>
              </w:rPr>
              <w:t>Todos los trabajos deben ser ejecutados empleando las herramientas adecuadas y específicas para cada caso (Ej.: alicate crimping, pelador de cable,.. etc.).</w:t>
            </w:r>
          </w:p>
          <w:p w14:paraId="3E7B7780" w14:textId="77777777" w:rsidR="00E74B5B" w:rsidRPr="009F79A1" w:rsidRDefault="00E74B5B" w:rsidP="00E74B5B">
            <w:pPr>
              <w:ind w:left="-3" w:firstLine="3"/>
              <w:jc w:val="both"/>
              <w:rPr>
                <w:rFonts w:ascii="Tahoma" w:hAnsi="Tahoma" w:cs="Tahoma"/>
                <w:color w:val="1F497D" w:themeColor="text2"/>
              </w:rPr>
            </w:pPr>
            <w:r w:rsidRPr="009F79A1">
              <w:rPr>
                <w:rFonts w:ascii="Tahoma" w:hAnsi="Tahoma" w:cs="Tahoma"/>
                <w:color w:val="1F497D" w:themeColor="text2"/>
              </w:rPr>
              <w:t>La empresa contratista deberá tener en cuenta, aspectos relacionados con la seguridad de las instalaciones y tomar las acciones necesarias que precautelen los mismos (estética,  daños a los equipos de ENTEL S.A.) de posibles fallas derivadas por un mala instalación.</w:t>
            </w:r>
          </w:p>
          <w:p w14:paraId="21A43A20" w14:textId="77777777" w:rsidR="00E74B5B" w:rsidRPr="009F79A1" w:rsidRDefault="00E74B5B" w:rsidP="00E74B5B">
            <w:pPr>
              <w:ind w:left="-3" w:firstLine="3"/>
              <w:jc w:val="both"/>
              <w:rPr>
                <w:rFonts w:ascii="Tahoma" w:hAnsi="Tahoma" w:cs="Tahoma"/>
                <w:color w:val="1F497D" w:themeColor="text2"/>
              </w:rPr>
            </w:pPr>
          </w:p>
          <w:p w14:paraId="3456A22F" w14:textId="77777777" w:rsidR="00E74B5B" w:rsidRPr="009F79A1" w:rsidRDefault="00E74B5B" w:rsidP="00E74B5B">
            <w:pPr>
              <w:ind w:left="-3" w:firstLine="3"/>
              <w:jc w:val="both"/>
              <w:rPr>
                <w:rFonts w:ascii="Tahoma" w:hAnsi="Tahoma" w:cs="Tahoma"/>
                <w:color w:val="1F497D" w:themeColor="text2"/>
              </w:rPr>
            </w:pPr>
            <w:r w:rsidRPr="009F79A1">
              <w:rPr>
                <w:rFonts w:ascii="Tahoma" w:hAnsi="Tahoma" w:cs="Tahoma"/>
                <w:color w:val="1F497D" w:themeColor="text2"/>
              </w:rPr>
              <w:t>Asimismo, el personal de la empresa contratista debe alertar a ENTEL S.A. de instalaciones que parezcan sospechosas para que se realicen las investigaciones necesarias.</w:t>
            </w:r>
          </w:p>
          <w:p w14:paraId="7A98C6A1" w14:textId="77777777" w:rsidR="00E74B5B" w:rsidRPr="009F79A1" w:rsidRDefault="00E74B5B" w:rsidP="00C841E9">
            <w:pPr>
              <w:autoSpaceDE w:val="0"/>
              <w:autoSpaceDN w:val="0"/>
              <w:adjustRightInd w:val="0"/>
              <w:jc w:val="both"/>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08FB5C"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FCF6A"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E4EAED"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034ABA3C"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5C734" w14:textId="77777777" w:rsidR="00E74B5B" w:rsidRPr="00A40F94" w:rsidRDefault="00CB0DCD" w:rsidP="00E74B5B">
            <w:pPr>
              <w:jc w:val="center"/>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67F45F" w14:textId="77777777" w:rsidR="00E74B5B" w:rsidRDefault="00E74B5B" w:rsidP="00E74B5B">
            <w:pPr>
              <w:tabs>
                <w:tab w:val="left" w:pos="426"/>
                <w:tab w:val="left" w:pos="709"/>
              </w:tabs>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4</w:t>
            </w:r>
            <w:r w:rsidRPr="009F79A1">
              <w:rPr>
                <w:rFonts w:ascii="Tahoma" w:eastAsiaTheme="minorHAnsi" w:hAnsi="Tahoma" w:cs="Tahoma"/>
                <w:bCs/>
                <w:color w:val="1F497D" w:themeColor="text2"/>
                <w:lang w:val="es-BO" w:eastAsia="en-US"/>
              </w:rPr>
              <w:t>.</w:t>
            </w:r>
            <w:r>
              <w:rPr>
                <w:rFonts w:ascii="Tahoma" w:eastAsiaTheme="minorHAnsi" w:hAnsi="Tahoma" w:cs="Tahoma"/>
                <w:bCs/>
                <w:color w:val="1F497D" w:themeColor="text2"/>
                <w:lang w:val="es-BO" w:eastAsia="en-US"/>
              </w:rPr>
              <w:t>1.</w:t>
            </w:r>
            <w:r w:rsidRPr="009F79A1">
              <w:rPr>
                <w:rFonts w:ascii="Tahoma" w:eastAsiaTheme="minorHAnsi" w:hAnsi="Tahoma" w:cs="Tahoma"/>
                <w:bCs/>
                <w:color w:val="1F497D" w:themeColor="text2"/>
                <w:lang w:val="es-BO" w:eastAsia="en-US"/>
              </w:rPr>
              <w:t xml:space="preserve">2 PROCEDIMIENTOS </w:t>
            </w:r>
          </w:p>
          <w:p w14:paraId="7616E296" w14:textId="77777777" w:rsidR="00E74B5B" w:rsidRPr="009F79A1" w:rsidRDefault="00E74B5B" w:rsidP="00E74B5B">
            <w:pPr>
              <w:tabs>
                <w:tab w:val="left" w:pos="426"/>
                <w:tab w:val="left" w:pos="709"/>
              </w:tabs>
              <w:autoSpaceDE w:val="0"/>
              <w:autoSpaceDN w:val="0"/>
              <w:adjustRightInd w:val="0"/>
              <w:rPr>
                <w:rFonts w:ascii="Tahoma" w:eastAsiaTheme="minorHAnsi" w:hAnsi="Tahoma" w:cs="Tahoma"/>
                <w:color w:val="1F497D" w:themeColor="text2"/>
                <w:lang w:val="es-BO" w:eastAsia="en-US"/>
              </w:rPr>
            </w:pPr>
          </w:p>
          <w:p w14:paraId="66FF7AEB" w14:textId="77777777" w:rsidR="00E74B5B" w:rsidRPr="009F79A1" w:rsidRDefault="00E74B5B" w:rsidP="00E74B5B">
            <w:pPr>
              <w:autoSpaceDE w:val="0"/>
              <w:autoSpaceDN w:val="0"/>
              <w:adjustRightInd w:val="0"/>
              <w:ind w:firstLine="214"/>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w:t>
            </w:r>
            <w:r w:rsidRPr="009F79A1">
              <w:rPr>
                <w:rFonts w:ascii="Tahoma" w:eastAsiaTheme="minorHAnsi" w:hAnsi="Tahoma" w:cs="Tahoma"/>
                <w:bCs/>
                <w:color w:val="1F497D" w:themeColor="text2"/>
                <w:lang w:val="es-BO" w:eastAsia="en-US"/>
              </w:rPr>
              <w:t>.</w:t>
            </w:r>
            <w:r>
              <w:rPr>
                <w:rFonts w:ascii="Tahoma" w:eastAsiaTheme="minorHAnsi" w:hAnsi="Tahoma" w:cs="Tahoma"/>
                <w:bCs/>
                <w:color w:val="1F497D" w:themeColor="text2"/>
                <w:lang w:val="es-BO" w:eastAsia="en-US"/>
              </w:rPr>
              <w:t>1.</w:t>
            </w:r>
            <w:r w:rsidRPr="009F79A1">
              <w:rPr>
                <w:rFonts w:ascii="Tahoma" w:eastAsiaTheme="minorHAnsi" w:hAnsi="Tahoma" w:cs="Tahoma"/>
                <w:bCs/>
                <w:color w:val="1F497D" w:themeColor="text2"/>
                <w:lang w:val="es-BO" w:eastAsia="en-US"/>
              </w:rPr>
              <w:t xml:space="preserve">2.1 GENERACION DE LA ORDEN DE TRABAJO </w:t>
            </w:r>
            <w:r w:rsidR="003B79E4">
              <w:rPr>
                <w:rFonts w:ascii="Tahoma" w:eastAsiaTheme="minorHAnsi" w:hAnsi="Tahoma" w:cs="Tahoma"/>
                <w:bCs/>
                <w:color w:val="1F497D" w:themeColor="text2"/>
                <w:lang w:val="es-BO" w:eastAsia="en-US"/>
              </w:rPr>
              <w:t>DTH</w:t>
            </w:r>
          </w:p>
          <w:p w14:paraId="721B6EE5" w14:textId="77777777" w:rsidR="00E74B5B" w:rsidRPr="009F79A1" w:rsidRDefault="00E74B5B" w:rsidP="00E74B5B">
            <w:pPr>
              <w:autoSpaceDE w:val="0"/>
              <w:autoSpaceDN w:val="0"/>
              <w:adjustRightInd w:val="0"/>
              <w:ind w:firstLine="708"/>
              <w:rPr>
                <w:rFonts w:ascii="Tahoma" w:eastAsiaTheme="minorHAnsi" w:hAnsi="Tahoma" w:cs="Tahoma"/>
                <w:color w:val="1F497D" w:themeColor="text2"/>
                <w:lang w:val="es-BO" w:eastAsia="en-US"/>
              </w:rPr>
            </w:pPr>
          </w:p>
          <w:p w14:paraId="217A4C1E" w14:textId="77777777" w:rsidR="00E74B5B" w:rsidRPr="009F79A1" w:rsidRDefault="00E74B5B" w:rsidP="00E74B5B">
            <w:pPr>
              <w:jc w:val="both"/>
              <w:rPr>
                <w:rFonts w:ascii="Tahoma" w:hAnsi="Tahoma" w:cs="Tahoma"/>
                <w:color w:val="1F497D" w:themeColor="text2"/>
              </w:rPr>
            </w:pPr>
            <w:r w:rsidRPr="009F79A1">
              <w:rPr>
                <w:rFonts w:ascii="Tahoma" w:hAnsi="Tahoma" w:cs="Tahoma"/>
                <w:color w:val="1F497D" w:themeColor="text2"/>
              </w:rPr>
              <w:t>La Orden de Trabajo es generada por el área comercial de ENTEL S.A. y llega a través de los sistemas de gestión de trámites al Gestor de provisiones de la regional correspondiente (Contratista).</w:t>
            </w:r>
          </w:p>
          <w:p w14:paraId="6BC6D75D" w14:textId="77777777" w:rsidR="00E74B5B" w:rsidRPr="009F79A1" w:rsidRDefault="00E74B5B" w:rsidP="00E74B5B">
            <w:pPr>
              <w:autoSpaceDE w:val="0"/>
              <w:autoSpaceDN w:val="0"/>
              <w:adjustRightInd w:val="0"/>
              <w:rPr>
                <w:rFonts w:ascii="Tahoma" w:eastAsiaTheme="minorHAnsi" w:hAnsi="Tahoma" w:cs="Tahoma"/>
                <w:color w:val="1F497D" w:themeColor="text2"/>
                <w:lang w:val="es-BO" w:eastAsia="en-US"/>
              </w:rPr>
            </w:pPr>
          </w:p>
          <w:p w14:paraId="4640FB07" w14:textId="77777777" w:rsidR="00E74B5B"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La actividad se inicia con la entrega de una orden de trabajo por parte de ENTEL S.A., a través de los sistemas automáticos de provisión de solicitudes </w:t>
            </w:r>
            <w:r w:rsidR="00D5206F">
              <w:rPr>
                <w:rFonts w:ascii="Tahoma" w:eastAsiaTheme="minorHAnsi" w:hAnsi="Tahoma" w:cs="Tahoma"/>
                <w:color w:val="1F497D" w:themeColor="text2"/>
                <w:sz w:val="16"/>
                <w:szCs w:val="16"/>
                <w:lang w:val="es-BO"/>
              </w:rPr>
              <w:t>(</w:t>
            </w:r>
            <w:r w:rsidRPr="009F79A1">
              <w:rPr>
                <w:rFonts w:ascii="Tahoma" w:eastAsiaTheme="minorHAnsi" w:hAnsi="Tahoma" w:cs="Tahoma"/>
                <w:color w:val="1F497D" w:themeColor="text2"/>
                <w:sz w:val="16"/>
                <w:szCs w:val="16"/>
                <w:lang w:val="es-BO"/>
              </w:rPr>
              <w:t>generación de órdenes de trabajo</w:t>
            </w:r>
            <w:r w:rsidR="00D5206F">
              <w:rPr>
                <w:rFonts w:ascii="Tahoma" w:eastAsiaTheme="minorHAnsi" w:hAnsi="Tahoma" w:cs="Tahoma"/>
                <w:color w:val="1F497D" w:themeColor="text2"/>
                <w:sz w:val="16"/>
                <w:szCs w:val="16"/>
                <w:lang w:val="es-BO"/>
              </w:rPr>
              <w:t>)</w:t>
            </w:r>
            <w:r w:rsidRPr="009F79A1">
              <w:rPr>
                <w:rFonts w:ascii="Tahoma" w:eastAsiaTheme="minorHAnsi" w:hAnsi="Tahoma" w:cs="Tahoma"/>
                <w:color w:val="1F497D" w:themeColor="text2"/>
                <w:sz w:val="16"/>
                <w:szCs w:val="16"/>
                <w:lang w:val="es-BO"/>
              </w:rPr>
              <w:t xml:space="preserve">  o de manera manual (</w:t>
            </w:r>
            <w:r w:rsidR="00D5206F">
              <w:rPr>
                <w:rFonts w:ascii="Tahoma" w:eastAsiaTheme="minorHAnsi" w:hAnsi="Tahoma" w:cs="Tahoma"/>
                <w:color w:val="1F497D" w:themeColor="text2"/>
                <w:sz w:val="16"/>
                <w:szCs w:val="16"/>
                <w:lang w:val="es-BO"/>
              </w:rPr>
              <w:t>via correo electronico</w:t>
            </w:r>
            <w:r w:rsidRPr="009F79A1">
              <w:rPr>
                <w:rFonts w:ascii="Tahoma" w:eastAsiaTheme="minorHAnsi" w:hAnsi="Tahoma" w:cs="Tahoma"/>
                <w:color w:val="1F497D" w:themeColor="text2"/>
                <w:sz w:val="16"/>
                <w:szCs w:val="16"/>
                <w:lang w:val="es-BO"/>
              </w:rPr>
              <w:t xml:space="preserve">). La orden contará con los datos del cliente (departamento, localidad, nombre del cliente, dirección, teléfono de contacto, etc.) y los datos técnicos necesarios. </w:t>
            </w:r>
          </w:p>
          <w:p w14:paraId="45EB1947" w14:textId="77777777" w:rsidR="00E62365" w:rsidRPr="009F79A1" w:rsidRDefault="00E62365" w:rsidP="00E62365">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 xml:space="preserve">En caso de horarios críticos donde no exista personal de ENTEL S.A. para la generación de la Orden de Trabajo y si la </w:t>
            </w:r>
            <w:r w:rsidR="002B2DE4" w:rsidRPr="00E62365">
              <w:rPr>
                <w:rFonts w:ascii="Tahoma" w:eastAsiaTheme="minorHAnsi" w:hAnsi="Tahoma" w:cs="Tahoma"/>
                <w:color w:val="1F497D" w:themeColor="text2"/>
                <w:sz w:val="16"/>
                <w:szCs w:val="16"/>
                <w:lang w:val="es-BO"/>
              </w:rPr>
              <w:t>sol</w:t>
            </w:r>
            <w:r w:rsidR="002B2DE4">
              <w:rPr>
                <w:rFonts w:ascii="Tahoma" w:eastAsiaTheme="minorHAnsi" w:hAnsi="Tahoma" w:cs="Tahoma"/>
                <w:color w:val="1F497D" w:themeColor="text2"/>
                <w:sz w:val="16"/>
                <w:szCs w:val="16"/>
                <w:lang w:val="es-BO"/>
              </w:rPr>
              <w:t>icitud</w:t>
            </w:r>
            <w:del w:id="15" w:author="Gustavo Caceres Vasquez" w:date="2018-03-23T09:58:00Z">
              <w:r w:rsidR="002B2DE4" w:rsidRPr="00E62365" w:rsidDel="002B2DE4">
                <w:rPr>
                  <w:rFonts w:ascii="Tahoma" w:eastAsiaTheme="minorHAnsi" w:hAnsi="Tahoma" w:cs="Tahoma"/>
                  <w:color w:val="1F497D" w:themeColor="text2"/>
                  <w:sz w:val="16"/>
                  <w:szCs w:val="16"/>
                  <w:lang w:val="es-BO"/>
                </w:rPr>
                <w:delText xml:space="preserve"> </w:delText>
              </w:r>
            </w:del>
            <w:r w:rsidRPr="00E62365">
              <w:rPr>
                <w:rFonts w:ascii="Tahoma" w:eastAsiaTheme="minorHAnsi" w:hAnsi="Tahoma" w:cs="Tahoma"/>
                <w:color w:val="1F497D" w:themeColor="text2"/>
                <w:sz w:val="16"/>
                <w:szCs w:val="16"/>
                <w:lang w:val="es-BO"/>
              </w:rPr>
              <w:t>fuese de mucha importancia, se comunicará a la CONTRATISTA la necesidad del soporte técnico y se comunicará los datos respectivos para la intervención, no obstante se deberá regularizar la misma mediante la generación de una orden de trabajo a través de</w:t>
            </w:r>
            <w:r w:rsidR="00B41D6A">
              <w:rPr>
                <w:rFonts w:ascii="Tahoma" w:eastAsiaTheme="minorHAnsi" w:hAnsi="Tahoma" w:cs="Tahoma"/>
                <w:color w:val="1F497D" w:themeColor="text2"/>
                <w:sz w:val="16"/>
                <w:szCs w:val="16"/>
                <w:lang w:val="es-BO"/>
              </w:rPr>
              <w:t xml:space="preserve"> </w:t>
            </w:r>
            <w:r w:rsidR="002B2DE4">
              <w:rPr>
                <w:rFonts w:ascii="Tahoma" w:eastAsiaTheme="minorHAnsi" w:hAnsi="Tahoma" w:cs="Tahoma"/>
                <w:color w:val="1F497D" w:themeColor="text2"/>
                <w:sz w:val="16"/>
                <w:szCs w:val="16"/>
                <w:lang w:val="es-BO"/>
              </w:rPr>
              <w:t>l</w:t>
            </w:r>
            <w:r w:rsidR="00B41D6A">
              <w:rPr>
                <w:rFonts w:ascii="Tahoma" w:eastAsiaTheme="minorHAnsi" w:hAnsi="Tahoma" w:cs="Tahoma"/>
                <w:color w:val="1F497D" w:themeColor="text2"/>
                <w:sz w:val="16"/>
                <w:szCs w:val="16"/>
                <w:lang w:val="es-BO"/>
              </w:rPr>
              <w:t>os</w:t>
            </w:r>
            <w:r w:rsidRPr="00E62365">
              <w:rPr>
                <w:rFonts w:ascii="Tahoma" w:eastAsiaTheme="minorHAnsi" w:hAnsi="Tahoma" w:cs="Tahoma"/>
                <w:color w:val="1F497D" w:themeColor="text2"/>
                <w:sz w:val="16"/>
                <w:szCs w:val="16"/>
                <w:lang w:val="es-BO"/>
              </w:rPr>
              <w:t xml:space="preserve"> </w:t>
            </w:r>
            <w:r w:rsidR="002B2DE4" w:rsidRPr="009F79A1">
              <w:rPr>
                <w:rFonts w:ascii="Tahoma" w:eastAsiaTheme="minorHAnsi" w:hAnsi="Tahoma" w:cs="Tahoma"/>
                <w:color w:val="1F497D" w:themeColor="text2"/>
                <w:sz w:val="16"/>
                <w:szCs w:val="16"/>
                <w:lang w:val="es-BO"/>
              </w:rPr>
              <w:t>sistemas automáticos de provisión de solicitudes</w:t>
            </w:r>
            <w:r w:rsidR="00B41D6A">
              <w:rPr>
                <w:rFonts w:ascii="Tahoma" w:eastAsiaTheme="minorHAnsi" w:hAnsi="Tahoma" w:cs="Tahoma"/>
                <w:color w:val="1F497D" w:themeColor="text2"/>
                <w:sz w:val="16"/>
                <w:szCs w:val="16"/>
                <w:lang w:val="es-BO"/>
              </w:rPr>
              <w:t xml:space="preserve"> según corresponda.</w:t>
            </w:r>
          </w:p>
          <w:p w14:paraId="67359B8C"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La empresa contratista coordinará</w:t>
            </w:r>
            <w:r w:rsidRPr="00485204">
              <w:rPr>
                <w:rFonts w:ascii="Tahoma" w:eastAsiaTheme="minorHAnsi" w:hAnsi="Tahoma" w:cs="Tahoma"/>
                <w:color w:val="1F497D" w:themeColor="text2"/>
                <w:sz w:val="22"/>
                <w:szCs w:val="22"/>
                <w:lang w:val="es-BO"/>
              </w:rPr>
              <w:t xml:space="preserve"> </w:t>
            </w:r>
            <w:r w:rsidRPr="009F79A1">
              <w:rPr>
                <w:rFonts w:ascii="Tahoma" w:eastAsiaTheme="minorHAnsi" w:hAnsi="Tahoma" w:cs="Tahoma"/>
                <w:color w:val="1F497D" w:themeColor="text2"/>
                <w:sz w:val="16"/>
                <w:szCs w:val="16"/>
                <w:lang w:val="es-BO"/>
              </w:rPr>
              <w:t>telefónicamente según tipo de solicitud, la agendará antes de que el técnico (autorizado) se presente en el domicilio del cliente, indicando el día y un bloque horario. T</w:t>
            </w:r>
            <w:r w:rsidRPr="009F79A1">
              <w:rPr>
                <w:rFonts w:ascii="Tahoma" w:hAnsi="Tahoma" w:cs="Tahoma"/>
                <w:color w:val="1F497D" w:themeColor="text2"/>
                <w:sz w:val="16"/>
                <w:szCs w:val="16"/>
                <w:lang w:val="es-BO"/>
              </w:rPr>
              <w:t>odo</w:t>
            </w:r>
            <w:r w:rsidRPr="009F79A1">
              <w:rPr>
                <w:rFonts w:ascii="Tahoma" w:hAnsi="Tahoma" w:cs="Tahoma"/>
                <w:color w:val="1F497D" w:themeColor="text2"/>
                <w:sz w:val="16"/>
                <w:szCs w:val="16"/>
              </w:rPr>
              <w:t xml:space="preserve"> trabajo debe ser previamente coordinado con el cliente para evitar la existencia de visitas perdidas, no contempladas en este servicio y si existiera posibles cambios en lo solicitado por el cliente, se deberá informar al centro de gestión comercial, para la anulación y generación de una orden de trabajo correcta.</w:t>
            </w:r>
          </w:p>
          <w:p w14:paraId="0E9D3323"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El técnico instalador llegará al domicilio del</w:t>
            </w:r>
            <w:r w:rsidRPr="00485204">
              <w:rPr>
                <w:rFonts w:ascii="Tahoma" w:eastAsiaTheme="minorHAnsi" w:hAnsi="Tahoma" w:cs="Tahoma"/>
                <w:color w:val="1F497D" w:themeColor="text2"/>
                <w:sz w:val="22"/>
                <w:szCs w:val="22"/>
                <w:lang w:val="es-BO"/>
              </w:rPr>
              <w:t xml:space="preserve"> </w:t>
            </w:r>
            <w:r w:rsidRPr="009F79A1">
              <w:rPr>
                <w:rFonts w:ascii="Tahoma" w:eastAsiaTheme="minorHAnsi" w:hAnsi="Tahoma" w:cs="Tahoma"/>
                <w:color w:val="1F497D" w:themeColor="text2"/>
                <w:sz w:val="16"/>
                <w:szCs w:val="16"/>
                <w:lang w:val="es-BO"/>
              </w:rPr>
              <w:t xml:space="preserve">cliente el día y hora que se acordó y se identificará como “instalador autorizado por ENTEL S.A.” presentando su credencial. </w:t>
            </w:r>
          </w:p>
          <w:p w14:paraId="3FBF810F"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El Instalador verificará la ubicación de los televisores del suscriptor en el domicilio a los</w:t>
            </w:r>
            <w:r w:rsidRPr="00485204">
              <w:rPr>
                <w:rFonts w:ascii="Tahoma" w:eastAsiaTheme="minorHAnsi" w:hAnsi="Tahoma" w:cs="Tahoma"/>
                <w:color w:val="1F497D" w:themeColor="text2"/>
                <w:sz w:val="22"/>
                <w:szCs w:val="22"/>
                <w:lang w:val="es-BO"/>
              </w:rPr>
              <w:t xml:space="preserve"> </w:t>
            </w:r>
            <w:r w:rsidRPr="009F79A1">
              <w:rPr>
                <w:rFonts w:ascii="Tahoma" w:eastAsiaTheme="minorHAnsi" w:hAnsi="Tahoma" w:cs="Tahoma"/>
                <w:color w:val="1F497D" w:themeColor="text2"/>
                <w:sz w:val="16"/>
                <w:szCs w:val="16"/>
                <w:lang w:val="es-BO"/>
              </w:rPr>
              <w:t>cuales se conectará los Set top box.</w:t>
            </w:r>
          </w:p>
          <w:p w14:paraId="30C6F0E5"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El instalador determinara el lugar de instalación de la antena con la autorización y conformidad del cliente, el cual deberá ser un lugar estable que permita tener línea de vista directa (libre de obstáculos) con el satélite Túpac Katari (Tksat-1)</w:t>
            </w:r>
          </w:p>
          <w:p w14:paraId="5B144FDD"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Efectuados los anteriores pasos, el instalador procederá a ejecutar la instalación de la Estación Receptora: Antena, LNB, Set Top Box, Smartcard, etc. (ver Anexo 3 “Guía de Instalación”) y/o los equipos adicionales de acuerdo a lo especificado en la orden de trabajo. </w:t>
            </w:r>
          </w:p>
          <w:p w14:paraId="3548C6D9"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El instalador anotara en la orden de trabajo los números de serie de los equipos instalados, como también toda la información solicitada en la orden de trabajo. </w:t>
            </w:r>
          </w:p>
          <w:p w14:paraId="44014C72" w14:textId="77777777" w:rsidR="00E74B5B" w:rsidRPr="009F79A1" w:rsidRDefault="00E74B5B" w:rsidP="00F45C5D">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El instalador, vía telefónica a través de una llamada al Toll Free </w:t>
            </w:r>
            <w:r w:rsidRPr="009F79A1">
              <w:rPr>
                <w:rFonts w:ascii="Tahoma" w:eastAsiaTheme="minorHAnsi" w:hAnsi="Tahoma" w:cs="Tahoma"/>
                <w:b/>
                <w:bCs/>
                <w:color w:val="1F497D" w:themeColor="text2"/>
                <w:sz w:val="16"/>
                <w:szCs w:val="16"/>
                <w:lang w:val="es-BO"/>
              </w:rPr>
              <w:t xml:space="preserve">800-10-4499, </w:t>
            </w:r>
            <w:r w:rsidRPr="009F79A1">
              <w:rPr>
                <w:rFonts w:ascii="Tahoma" w:eastAsiaTheme="minorHAnsi" w:hAnsi="Tahoma" w:cs="Tahoma"/>
                <w:color w:val="1F497D" w:themeColor="text2"/>
                <w:sz w:val="16"/>
                <w:szCs w:val="16"/>
                <w:lang w:val="es-BO"/>
              </w:rPr>
              <w:t>solicitará al Call Center el pareo de los equipos y la activación del servicio, el técnico deberá proporcionar los parámetros de señal (Intensidad %, Calidad dB). El agente del Call Center confirmara en envió de señal con el instalador y la conformidad de la instalación con el cliente.</w:t>
            </w:r>
          </w:p>
          <w:p w14:paraId="00DE948C"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Una vez realizado el pareo de Set top box con la Smart Card, el técnico verificará que estén todos los canales que corresponden a la grilla o plan contratado por el cliente observando los parámetros de señal (intensidad y calidad). </w:t>
            </w:r>
          </w:p>
          <w:p w14:paraId="75F57E3F"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lastRenderedPageBreak/>
              <w:t xml:space="preserve">Una vez que el técnico revisó los canales, hace partícipe al cliente y muestra la programación, indicándole las cualidades, ventajas y atributos del producto. </w:t>
            </w:r>
          </w:p>
          <w:p w14:paraId="65F92A5A"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Luego el instalador explicará el funcionamiento del control remoto, además de responder cualquier consulta que el cliente desee hacer sobre el servicio. </w:t>
            </w:r>
          </w:p>
          <w:p w14:paraId="22DAA0A1"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El instalador solicitará al cliente (Titular o cualquier persona mayor de edad que recepcióno el trabajo) registrar en la orden de trabajo, su nombre completo, firma de conformidad, fecha/hora de recepción, debiendo dejar una copia de la OT al cliente. </w:t>
            </w:r>
          </w:p>
          <w:p w14:paraId="3851037A"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El instalador solicitará y adjuntara al reporte información actualizada de referencias del cliente, teléfonos de contacto, ubicación de ser necesario. </w:t>
            </w:r>
          </w:p>
          <w:p w14:paraId="16FF21A2"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Finalmente el instalador verificará que todo quede limpio en el domicilio o lugar de instalación del usuario. </w:t>
            </w:r>
          </w:p>
          <w:p w14:paraId="54BA142C"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Confirmada la conclusión efectiva, la empresa contratista procederá a cerrar la orden de trabajo a través del sistema de gestión de aprovisionamiento, registrando todos los datos que sean requeridos para su cierre (Informe de instalación, material utilizado, nombre del técnico instalador, fecha de ejecución y observaciones, actualización de datos del cliente, etc.)</w:t>
            </w:r>
          </w:p>
          <w:p w14:paraId="01A4D167" w14:textId="77777777" w:rsidR="00E74B5B" w:rsidRPr="009F79A1" w:rsidRDefault="00E74B5B" w:rsidP="00F45C5D">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Se aplica la misma metodología para las solicitudes de Instalación de Equipos adicionales, OT de INSTALACION DECOS.</w:t>
            </w:r>
          </w:p>
          <w:p w14:paraId="2B0201BC" w14:textId="77777777" w:rsidR="00E74B5B" w:rsidRPr="009F79A1" w:rsidRDefault="00E74B5B" w:rsidP="00F45C5D">
            <w:pPr>
              <w:pStyle w:val="Prrafodelista"/>
              <w:numPr>
                <w:ilvl w:val="0"/>
                <w:numId w:val="43"/>
              </w:numPr>
              <w:autoSpaceDE w:val="0"/>
              <w:autoSpaceDN w:val="0"/>
              <w:adjustRightInd w:val="0"/>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Para las solicitudes de </w:t>
            </w:r>
            <w:r w:rsidRPr="009F79A1">
              <w:rPr>
                <w:rFonts w:ascii="Tahoma" w:eastAsiaTheme="minorHAnsi" w:hAnsi="Tahoma" w:cs="Tahoma"/>
                <w:b/>
                <w:color w:val="1F497D" w:themeColor="text2"/>
                <w:sz w:val="16"/>
                <w:szCs w:val="16"/>
                <w:lang w:val="es-BO"/>
              </w:rPr>
              <w:t>Traslado Interno</w:t>
            </w:r>
            <w:r w:rsidRPr="009F79A1">
              <w:rPr>
                <w:rFonts w:ascii="Tahoma" w:eastAsiaTheme="minorHAnsi" w:hAnsi="Tahoma" w:cs="Tahoma"/>
                <w:color w:val="1F497D" w:themeColor="text2"/>
                <w:sz w:val="16"/>
                <w:szCs w:val="16"/>
                <w:lang w:val="es-BO"/>
              </w:rPr>
              <w:t xml:space="preserve"> el Instalador evaluará el lugar donde el cliente desee trasladar o reubicar sus equipos (Antena y/o STBs), verificando la factibilidad técnica y según se determine, se procederá de común acuerdo con el cliente. </w:t>
            </w:r>
          </w:p>
          <w:p w14:paraId="07094E50" w14:textId="77777777" w:rsidR="00E74B5B" w:rsidRDefault="00E74B5B" w:rsidP="00F45C5D">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9F79A1">
              <w:rPr>
                <w:rFonts w:ascii="Tahoma" w:eastAsiaTheme="minorHAnsi" w:hAnsi="Tahoma" w:cs="Tahoma"/>
                <w:color w:val="1F497D" w:themeColor="text2"/>
                <w:sz w:val="16"/>
                <w:szCs w:val="16"/>
                <w:lang w:val="es-BO"/>
              </w:rPr>
              <w:t xml:space="preserve">Para las solicitudes de </w:t>
            </w:r>
            <w:r w:rsidRPr="009F79A1">
              <w:rPr>
                <w:rFonts w:ascii="Tahoma" w:eastAsiaTheme="minorHAnsi" w:hAnsi="Tahoma" w:cs="Tahoma"/>
                <w:b/>
                <w:color w:val="1F497D" w:themeColor="text2"/>
                <w:sz w:val="16"/>
                <w:szCs w:val="16"/>
                <w:lang w:val="es-BO"/>
              </w:rPr>
              <w:t>Traslado Externo Local</w:t>
            </w:r>
            <w:r w:rsidRPr="009F79A1">
              <w:rPr>
                <w:rFonts w:ascii="Tahoma" w:eastAsiaTheme="minorHAnsi" w:hAnsi="Tahoma" w:cs="Tahoma"/>
                <w:color w:val="1F497D" w:themeColor="text2"/>
                <w:sz w:val="16"/>
                <w:szCs w:val="16"/>
                <w:lang w:val="es-BO"/>
              </w:rPr>
              <w:t xml:space="preserve"> el técnico deberá evaluar primeramente la factibilidad técnica en la dirección destino, posteriormente  la contratista deberá coordinar con el cliente para el retiro de los equipos de la dirección origen y posterior instalación de los mismos en la dirección destino.</w:t>
            </w:r>
            <w:r>
              <w:rPr>
                <w:rFonts w:ascii="Tahoma" w:eastAsiaTheme="minorHAnsi" w:hAnsi="Tahoma" w:cs="Tahoma"/>
                <w:color w:val="1F497D" w:themeColor="text2"/>
                <w:sz w:val="16"/>
                <w:szCs w:val="16"/>
                <w:lang w:val="es-BO"/>
              </w:rPr>
              <w:t xml:space="preserve"> </w:t>
            </w:r>
            <w:r w:rsidRPr="00EA2BDD">
              <w:rPr>
                <w:rFonts w:ascii="Tahoma" w:eastAsiaTheme="minorHAnsi" w:hAnsi="Tahoma" w:cs="Tahoma"/>
                <w:bCs/>
                <w:color w:val="1F497D" w:themeColor="text2"/>
                <w:sz w:val="16"/>
                <w:szCs w:val="16"/>
                <w:lang w:val="es-BO"/>
              </w:rPr>
              <w:t>Para las solicitudes</w:t>
            </w:r>
            <w:r w:rsidRPr="00EA2BDD">
              <w:rPr>
                <w:rFonts w:ascii="Tahoma" w:eastAsiaTheme="minorHAnsi" w:hAnsi="Tahoma" w:cs="Tahoma"/>
                <w:b/>
                <w:bCs/>
                <w:color w:val="1F497D" w:themeColor="text2"/>
                <w:sz w:val="16"/>
                <w:szCs w:val="16"/>
                <w:lang w:val="es-BO"/>
              </w:rPr>
              <w:t xml:space="preserve"> </w:t>
            </w:r>
            <w:r w:rsidRPr="00EA2BDD">
              <w:rPr>
                <w:rFonts w:ascii="Tahoma" w:eastAsiaTheme="minorHAnsi" w:hAnsi="Tahoma" w:cs="Tahoma"/>
                <w:bCs/>
                <w:color w:val="1F497D" w:themeColor="text2"/>
                <w:sz w:val="16"/>
                <w:szCs w:val="16"/>
                <w:lang w:val="es-BO"/>
              </w:rPr>
              <w:t>de</w:t>
            </w:r>
            <w:r w:rsidRPr="00EA2BDD">
              <w:rPr>
                <w:rFonts w:ascii="Tahoma" w:eastAsiaTheme="minorHAnsi" w:hAnsi="Tahoma" w:cs="Tahoma"/>
                <w:b/>
                <w:bCs/>
                <w:color w:val="1F497D" w:themeColor="text2"/>
                <w:sz w:val="16"/>
                <w:szCs w:val="16"/>
                <w:lang w:val="es-BO"/>
              </w:rPr>
              <w:t xml:space="preserve"> Traslado Externo No local, </w:t>
            </w:r>
            <w:r w:rsidRPr="00EA2BDD">
              <w:rPr>
                <w:rFonts w:ascii="Tahoma" w:eastAsiaTheme="minorHAnsi" w:hAnsi="Tahoma" w:cs="Tahoma"/>
                <w:color w:val="1F497D" w:themeColor="text2"/>
                <w:sz w:val="16"/>
                <w:szCs w:val="16"/>
                <w:lang w:val="es-BO"/>
              </w:rPr>
              <w:t xml:space="preserve">deberá ser tratado como baja, </w:t>
            </w:r>
            <w:r w:rsidRPr="00EA2BDD">
              <w:rPr>
                <w:rFonts w:ascii="Tahoma" w:eastAsiaTheme="minorHAnsi" w:hAnsi="Tahoma" w:cs="Tahoma"/>
                <w:color w:val="1F497D" w:themeColor="text2"/>
                <w:sz w:val="16"/>
                <w:szCs w:val="16"/>
                <w:u w:val="single"/>
                <w:lang w:val="es-BO"/>
              </w:rPr>
              <w:t>retiro</w:t>
            </w:r>
            <w:r w:rsidRPr="00EA2BDD">
              <w:rPr>
                <w:rFonts w:ascii="Tahoma" w:eastAsiaTheme="minorHAnsi" w:hAnsi="Tahoma" w:cs="Tahoma"/>
                <w:color w:val="1F497D" w:themeColor="text2"/>
                <w:sz w:val="16"/>
                <w:szCs w:val="16"/>
                <w:lang w:val="es-BO"/>
              </w:rPr>
              <w:t xml:space="preserve"> (Dirección Origen) y alta nueva, </w:t>
            </w:r>
            <w:r w:rsidRPr="00EA2BDD">
              <w:rPr>
                <w:rFonts w:ascii="Tahoma" w:eastAsiaTheme="minorHAnsi" w:hAnsi="Tahoma" w:cs="Tahoma"/>
                <w:color w:val="1F497D" w:themeColor="text2"/>
                <w:sz w:val="16"/>
                <w:szCs w:val="16"/>
                <w:u w:val="single"/>
                <w:lang w:val="es-BO"/>
              </w:rPr>
              <w:t>Instalación</w:t>
            </w:r>
            <w:r w:rsidRPr="00EA2BDD">
              <w:rPr>
                <w:rFonts w:ascii="Tahoma" w:eastAsiaTheme="minorHAnsi" w:hAnsi="Tahoma" w:cs="Tahoma"/>
                <w:b/>
                <w:color w:val="1F497D" w:themeColor="text2"/>
                <w:sz w:val="16"/>
                <w:szCs w:val="16"/>
                <w:lang w:val="es-BO"/>
              </w:rPr>
              <w:t xml:space="preserve"> </w:t>
            </w:r>
            <w:r w:rsidRPr="00EA2BDD">
              <w:rPr>
                <w:rFonts w:ascii="Tahoma" w:eastAsiaTheme="minorHAnsi" w:hAnsi="Tahoma" w:cs="Tahoma"/>
                <w:color w:val="1F497D" w:themeColor="text2"/>
                <w:sz w:val="16"/>
                <w:szCs w:val="16"/>
                <w:lang w:val="es-BO"/>
              </w:rPr>
              <w:t>(Dirección destino).</w:t>
            </w:r>
          </w:p>
          <w:p w14:paraId="0B0DF6D8" w14:textId="77777777" w:rsidR="003B79E4" w:rsidRDefault="003B79E4" w:rsidP="003B79E4">
            <w:pPr>
              <w:ind w:left="142"/>
              <w:contextualSpacing/>
              <w:jc w:val="both"/>
              <w:rPr>
                <w:rFonts w:ascii="Tahoma" w:eastAsiaTheme="minorHAnsi" w:hAnsi="Tahoma" w:cs="Tahoma"/>
                <w:color w:val="1F497D" w:themeColor="text2"/>
                <w:lang w:val="es-BO"/>
              </w:rPr>
            </w:pPr>
          </w:p>
          <w:p w14:paraId="31C378E6" w14:textId="77777777" w:rsidR="003B79E4" w:rsidRDefault="003B79E4" w:rsidP="003B79E4">
            <w:pPr>
              <w:contextualSpacing/>
              <w:jc w:val="both"/>
              <w:rPr>
                <w:rFonts w:ascii="Tahoma" w:eastAsiaTheme="minorHAnsi" w:hAnsi="Tahoma" w:cs="Tahoma"/>
                <w:color w:val="1F497D" w:themeColor="text2"/>
                <w:lang w:val="es-BO"/>
              </w:rPr>
            </w:pPr>
            <w:r w:rsidRPr="00E62365">
              <w:rPr>
                <w:rFonts w:ascii="Tahoma" w:eastAsiaTheme="minorHAnsi" w:hAnsi="Tahoma" w:cs="Tahoma"/>
                <w:color w:val="244061" w:themeColor="accent1" w:themeShade="80"/>
                <w:lang w:val="es-BO"/>
              </w:rPr>
              <w:t xml:space="preserve">4.1.2.2 </w:t>
            </w:r>
            <w:r w:rsidR="003E74CC" w:rsidRPr="00BD7246">
              <w:rPr>
                <w:rFonts w:ascii="Tahoma" w:eastAsiaTheme="minorHAnsi" w:hAnsi="Tahoma" w:cs="Tahoma"/>
                <w:color w:val="1F497D" w:themeColor="text2"/>
                <w:lang w:val="es-BO"/>
              </w:rPr>
              <w:t xml:space="preserve">PROVISIONES Y MANTENIMIENTO CORRECTIVO </w:t>
            </w:r>
            <w:r w:rsidRPr="00BD7246">
              <w:rPr>
                <w:rFonts w:ascii="Tahoma" w:eastAsiaTheme="minorHAnsi" w:hAnsi="Tahoma" w:cs="Tahoma"/>
                <w:color w:val="1F497D" w:themeColor="text2"/>
                <w:lang w:val="es-BO"/>
              </w:rPr>
              <w:t>PARA EL SERVICIO LTE FAMILIA</w:t>
            </w:r>
          </w:p>
          <w:p w14:paraId="3301E922" w14:textId="77777777" w:rsidR="00BD7246" w:rsidRPr="00E62365" w:rsidRDefault="00BD7246" w:rsidP="003B79E4">
            <w:pPr>
              <w:contextualSpacing/>
              <w:jc w:val="both"/>
              <w:rPr>
                <w:rFonts w:ascii="Tahoma" w:eastAsiaTheme="minorHAnsi" w:hAnsi="Tahoma" w:cs="Tahoma"/>
                <w:color w:val="244061" w:themeColor="accent1" w:themeShade="80"/>
                <w:lang w:val="es-BO"/>
              </w:rPr>
            </w:pPr>
          </w:p>
          <w:p w14:paraId="6B5989D0" w14:textId="77777777" w:rsidR="003E74CC" w:rsidRPr="003E74CC" w:rsidRDefault="003E74CC" w:rsidP="003E74CC">
            <w:pPr>
              <w:contextualSpacing/>
              <w:jc w:val="both"/>
              <w:rPr>
                <w:rFonts w:ascii="Tahoma" w:eastAsiaTheme="minorHAnsi" w:hAnsi="Tahoma" w:cs="Tahoma"/>
                <w:color w:val="1F497D" w:themeColor="text2"/>
                <w:lang w:val="es-BO"/>
              </w:rPr>
            </w:pPr>
            <w:r w:rsidRPr="003E74CC">
              <w:rPr>
                <w:rFonts w:ascii="Tahoma" w:eastAsiaTheme="minorHAnsi" w:hAnsi="Tahoma" w:cs="Tahoma"/>
                <w:b/>
                <w:color w:val="1F497D" w:themeColor="text2"/>
                <w:lang w:val="es-BO"/>
              </w:rPr>
              <w:t>Instalación</w:t>
            </w:r>
            <w:r w:rsidRPr="003E74CC">
              <w:rPr>
                <w:rFonts w:ascii="Tahoma" w:eastAsiaTheme="minorHAnsi" w:hAnsi="Tahoma" w:cs="Tahoma"/>
                <w:color w:val="1F497D" w:themeColor="text2"/>
                <w:lang w:val="es-BO"/>
              </w:rPr>
              <w:t xml:space="preserve">: Es la habilitación de un servicio de telecomunicaciones mediante el alta del cliente a través de Facturador (Datos personales, dirección y forma de adquisición de la terminal), automáticamente el Facturador generará la Orden de Trabajo de instalación del servicio por medio del sistema de generación de OTs para la instalación del equipo terminal (router) en el lugar solicitado por el cliente, pruebas de funcionamiento, entrega del servicio y aprobación del mismo por el cliente. </w:t>
            </w:r>
          </w:p>
          <w:p w14:paraId="6508EB8E"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Una instalación consta de la ejecución de los siguientes trabajos:</w:t>
            </w:r>
          </w:p>
          <w:p w14:paraId="224199E7" w14:textId="77777777" w:rsidR="003E74CC" w:rsidRPr="003E74CC" w:rsidRDefault="003E74CC" w:rsidP="003E74CC">
            <w:pPr>
              <w:ind w:left="356"/>
              <w:contextualSpacing/>
              <w:jc w:val="both"/>
              <w:rPr>
                <w:rFonts w:ascii="Tahoma" w:eastAsiaTheme="minorHAnsi" w:hAnsi="Tahoma" w:cs="Tahoma"/>
                <w:color w:val="1F497D" w:themeColor="text2"/>
                <w:lang w:val="es-BO"/>
              </w:rPr>
            </w:pPr>
          </w:p>
          <w:p w14:paraId="49B9FB4C"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Instalación del equipo terminal (Router): Instalación del terminal de telecomunicaciones en el domicilio del cliente.</w:t>
            </w:r>
          </w:p>
          <w:p w14:paraId="7EEA7E47"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 xml:space="preserve">Instalación Interna: Consiste en la instalación del cable UTP desde el equipo terminal de telecomunicaciones hasta la PC del cliente, incluyendo cable ducto conector RJ45, capuchones, etc. </w:t>
            </w:r>
          </w:p>
          <w:p w14:paraId="04FB6AAC"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Instalación y configuración del equipo Router.</w:t>
            </w:r>
          </w:p>
          <w:p w14:paraId="3C380C25"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Habilitación y configuración de la PC del cliente.</w:t>
            </w:r>
          </w:p>
          <w:p w14:paraId="4D36C21B"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Provisión del servicio.</w:t>
            </w:r>
          </w:p>
          <w:p w14:paraId="48C15768"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Certificación del servicio a través del sistema de gestión de OTs.</w:t>
            </w:r>
          </w:p>
          <w:p w14:paraId="3C430334"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Registro de los datos técnicos en el sistema de gestión de OTs</w:t>
            </w:r>
          </w:p>
          <w:p w14:paraId="71DEB43C" w14:textId="77777777" w:rsid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Pruebas de funcionamiento: Consiste en verificar y valorar los parámetros de radio y las velocidades de Downgrade y Upgrade, con los cuales opera el circuito para su correcto funcionamiento (Throughput).</w:t>
            </w:r>
          </w:p>
          <w:p w14:paraId="07B5538B" w14:textId="77777777" w:rsidR="00BD7246" w:rsidRDefault="00BD7246" w:rsidP="00BD7246">
            <w:pPr>
              <w:contextualSpacing/>
              <w:jc w:val="both"/>
              <w:rPr>
                <w:rFonts w:ascii="Tahoma" w:eastAsiaTheme="minorHAnsi" w:hAnsi="Tahoma" w:cs="Tahoma"/>
                <w:color w:val="1F497D" w:themeColor="text2"/>
                <w:lang w:val="es-BO"/>
              </w:rPr>
            </w:pPr>
          </w:p>
          <w:p w14:paraId="5252A4C8" w14:textId="77777777" w:rsidR="00BD7246" w:rsidRPr="00DD0F2D" w:rsidRDefault="00BD7246" w:rsidP="00BD7246">
            <w:pPr>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El procedimiento para la instalación del servicio LTE Familia consta de los siguientes pasos:</w:t>
            </w:r>
          </w:p>
          <w:p w14:paraId="478869B8" w14:textId="77777777" w:rsidR="00BD7246" w:rsidRPr="00DD0F2D" w:rsidRDefault="00BD7246" w:rsidP="00BD7246">
            <w:pPr>
              <w:contextualSpacing/>
              <w:jc w:val="both"/>
              <w:rPr>
                <w:rFonts w:ascii="Tahoma" w:eastAsiaTheme="minorHAnsi" w:hAnsi="Tahoma" w:cs="Tahoma"/>
                <w:color w:val="1F497D" w:themeColor="text2"/>
                <w:lang w:val="es-BO"/>
              </w:rPr>
            </w:pPr>
          </w:p>
          <w:p w14:paraId="574C823F"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La Orden de Trabajo es generada por el área comercial de ENTEL S.A. y llega a través de los sistemas de gestión de trámites al GESTOR DE PROVISIONES LTE de la regional correspondiente (contratista). </w:t>
            </w:r>
          </w:p>
          <w:p w14:paraId="2D2D92E3"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lastRenderedPageBreak/>
              <w:t>•</w:t>
            </w:r>
            <w:r w:rsidRPr="00DD0F2D">
              <w:rPr>
                <w:rFonts w:ascii="Tahoma" w:eastAsiaTheme="minorHAnsi" w:hAnsi="Tahoma" w:cs="Tahoma"/>
                <w:color w:val="1F497D" w:themeColor="text2"/>
                <w:lang w:val="es-BO"/>
              </w:rPr>
              <w:tab/>
              <w:t xml:space="preserve"> La contratista recibe la OT en el sistema de gestión de trámites, se registra de manera automática la fecha y hora de entrega de la misma. Una vez que ingresó a la aplicación, procede a imprimir la Orden de Trabajo confirmando la ejecución de la impresión.</w:t>
            </w:r>
          </w:p>
          <w:p w14:paraId="4868ECCD"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La empresa contratista coordinará telefónicamente con el cliente, la fecha y hora de ejecución del trabajo.</w:t>
            </w:r>
          </w:p>
          <w:p w14:paraId="7C51423F"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Para garantizar el correcto funcionamiento del servicio, se deben realizar pruebas de conexión con el Router y SimCard de prueba en los ambientes del cliente.</w:t>
            </w:r>
          </w:p>
          <w:p w14:paraId="5467598E"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La empresa contratista ejecutará las pruebas para la instalación (conexión y acceso con el ROUTER y SIMCARD de prueba en ambientes del cliente), verificará que los parámetros de conectividad del servicio son los adecuados Ej. (de: RSRP hasta -95dB y RSRQ hasta -12 dB), caso contrario se cancelará la instalación. </w:t>
            </w:r>
          </w:p>
          <w:p w14:paraId="1BE3815E"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Una vez verificada la conexión “si es óptima”, la contratista debe ingresar a la página de provisión (sistema de gestión de OTs) para el atacheo correspondiente y activación del servicio, además de ingresar los datos del Cluster, IMEI, Simcard, etc.</w:t>
            </w:r>
          </w:p>
          <w:p w14:paraId="01E6B264"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 Posteriormente, se procede a la instalación del Router y Simcard asignado al cliente para habilitar su servicio. </w:t>
            </w:r>
          </w:p>
          <w:p w14:paraId="0A56657F"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Cualquier cambio de datos en la orden de trabajo, por parte del técnico contratista, debe ser autorizado por el personal de ENTEL S.A., explicando el motivo por el cual se debe realizar el mismo.</w:t>
            </w:r>
          </w:p>
          <w:p w14:paraId="2F807156"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La sujeción tanto de la antena como del cable UTP deberá efectuarse mediante el uso de materiales apropiados de alta calidad y bajo ningún motivo se aceptarán soluciones improvisadas como sujeción con alambre de amarre, cinta aislante, etc.</w:t>
            </w:r>
          </w:p>
          <w:p w14:paraId="6D88C38D"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 xml:space="preserve">Realizada la acometida e instalación del equipo, el técnico instalador de la empresa contratista deberá demostrar al cliente que el servicio está funcionando correctamente. </w:t>
            </w:r>
          </w:p>
          <w:p w14:paraId="32C2E894"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El CORE certificará la fecha y hora de activación del servicio a través del sistema de gestión de trámites (automático).</w:t>
            </w:r>
          </w:p>
          <w:p w14:paraId="7A614AA8"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El cliente firmará la Orden de Trabajo que indicará la fecha y hora de activación del servicio como aceptación.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14:paraId="017A0785" w14:textId="77777777" w:rsidR="00BD7246" w:rsidRPr="00DD0F2D"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La información de la Orden de Trabajo ejecutada, deberá ser también llenada en el sistema de gestión de trámites, para cerrar el flujo de provisioning a través de los sistemas automáticos.</w:t>
            </w:r>
          </w:p>
          <w:p w14:paraId="417F2FCA" w14:textId="77777777" w:rsidR="00BD7246" w:rsidRDefault="00BD7246" w:rsidP="001F31E2">
            <w:pPr>
              <w:ind w:left="356"/>
              <w:contextualSpacing/>
              <w:jc w:val="both"/>
              <w:rPr>
                <w:rFonts w:ascii="Tahoma" w:eastAsiaTheme="minorHAnsi" w:hAnsi="Tahoma" w:cs="Tahoma"/>
                <w:color w:val="1F497D" w:themeColor="text2"/>
                <w:lang w:val="es-BO"/>
              </w:rPr>
            </w:pPr>
            <w:r w:rsidRPr="00DD0F2D">
              <w:rPr>
                <w:rFonts w:ascii="Tahoma" w:eastAsiaTheme="minorHAnsi" w:hAnsi="Tahoma" w:cs="Tahoma"/>
                <w:color w:val="1F497D" w:themeColor="text2"/>
                <w:lang w:val="es-BO"/>
              </w:rPr>
              <w:t>•</w:t>
            </w:r>
            <w:r w:rsidRPr="00DD0F2D">
              <w:rPr>
                <w:rFonts w:ascii="Tahoma" w:eastAsiaTheme="minorHAnsi" w:hAnsi="Tahoma" w:cs="Tahoma"/>
                <w:color w:val="1F497D" w:themeColor="text2"/>
                <w:lang w:val="es-BO"/>
              </w:rPr>
              <w:tab/>
              <w:t>La Orden de Trabajo firmada por el cliente, debe ser entregada por la Contratista a ENTEL S.A. dentro de las 24 horas de ejecutado el trabajo.</w:t>
            </w:r>
          </w:p>
          <w:p w14:paraId="4759343F" w14:textId="77777777" w:rsidR="00BD7246" w:rsidRPr="003E74CC" w:rsidRDefault="00BD7246" w:rsidP="00BD7246">
            <w:pPr>
              <w:contextualSpacing/>
              <w:jc w:val="both"/>
              <w:rPr>
                <w:rFonts w:ascii="Tahoma" w:eastAsiaTheme="minorHAnsi" w:hAnsi="Tahoma" w:cs="Tahoma"/>
                <w:color w:val="1F497D" w:themeColor="text2"/>
                <w:lang w:val="es-BO"/>
              </w:rPr>
            </w:pPr>
          </w:p>
          <w:p w14:paraId="44362E5A" w14:textId="77777777" w:rsidR="003E74CC" w:rsidRDefault="003E74CC" w:rsidP="003E74CC">
            <w:pPr>
              <w:contextualSpacing/>
              <w:jc w:val="both"/>
              <w:rPr>
                <w:rFonts w:ascii="Tahoma" w:eastAsiaTheme="minorHAnsi" w:hAnsi="Tahoma" w:cs="Tahoma"/>
                <w:color w:val="1F497D" w:themeColor="text2"/>
                <w:lang w:val="es-BO"/>
              </w:rPr>
            </w:pPr>
            <w:r w:rsidRPr="003E74CC">
              <w:rPr>
                <w:rFonts w:ascii="Tahoma" w:eastAsiaTheme="minorHAnsi" w:hAnsi="Tahoma" w:cs="Tahoma"/>
                <w:b/>
                <w:color w:val="1F497D" w:themeColor="text2"/>
                <w:lang w:val="es-BO"/>
              </w:rPr>
              <w:t>Retiro</w:t>
            </w:r>
            <w:r w:rsidRPr="003E74CC">
              <w:rPr>
                <w:rFonts w:ascii="Tahoma" w:eastAsiaTheme="minorHAnsi" w:hAnsi="Tahoma" w:cs="Tahoma"/>
                <w:color w:val="1F497D" w:themeColor="text2"/>
                <w:lang w:val="es-BO"/>
              </w:rPr>
              <w:t>: Es la suspensión de un servicio de telecomunicaciones mediante el retiro del equipo terminal de telecomunicaciones (siempre y cuando el terminal es de propiedad de ENTEL S.A.).</w:t>
            </w:r>
          </w:p>
          <w:p w14:paraId="6D9D07E3"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Un retiro consta de la ejecución de las siguientes tareas:</w:t>
            </w:r>
          </w:p>
          <w:p w14:paraId="3C447D76" w14:textId="77777777" w:rsidR="003E74CC" w:rsidRPr="003E74CC" w:rsidRDefault="003E74CC" w:rsidP="003E74CC">
            <w:pPr>
              <w:ind w:left="356"/>
              <w:contextualSpacing/>
              <w:jc w:val="both"/>
              <w:rPr>
                <w:rFonts w:ascii="Tahoma" w:eastAsiaTheme="minorHAnsi" w:hAnsi="Tahoma" w:cs="Tahoma"/>
                <w:color w:val="1F497D" w:themeColor="text2"/>
                <w:lang w:val="es-BO"/>
              </w:rPr>
            </w:pPr>
          </w:p>
          <w:p w14:paraId="2A8DE439"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 xml:space="preserve">Retiro de cableado interno: Retiro del cable UTP (desde el equipo router hasta la PC del cliente), cable ducto y accesorios. </w:t>
            </w:r>
          </w:p>
          <w:p w14:paraId="207915B5"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Retiro de Terminal de Telecomunicaciones: Retiro del equipo terminal más accesorios (Router), si perteneciera a ENTEL S.A.</w:t>
            </w:r>
          </w:p>
          <w:p w14:paraId="604280AB"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 xml:space="preserve">Registro de los datos técnicos de la baja. </w:t>
            </w:r>
          </w:p>
          <w:p w14:paraId="724EF7A2"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w:t>
            </w:r>
            <w:r w:rsidRPr="003E74CC">
              <w:rPr>
                <w:rFonts w:ascii="Tahoma" w:eastAsiaTheme="minorHAnsi" w:hAnsi="Tahoma" w:cs="Tahoma"/>
                <w:color w:val="1F497D" w:themeColor="text2"/>
                <w:lang w:val="es-BO"/>
              </w:rPr>
              <w:tab/>
              <w:t>Devolución del material y equipo retirado debidamente cuantificado, de forma mensual</w:t>
            </w:r>
          </w:p>
          <w:p w14:paraId="5A7F080C" w14:textId="77777777" w:rsid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Los equipos que no pudieron ser retirados o recuperados por diferentes causas (abonado ausente, cliente desiste a devolver el equipo, etc.) deben ser informados de manera inmediata a ENTEL Regional y nacional para confirmar el informe de la contratista y/o gestionar la devolución del equipo (los reportes inconsistentes serán sancionados como calidad de la información, conforme al acápite 8).</w:t>
            </w:r>
          </w:p>
          <w:p w14:paraId="56649A7C" w14:textId="77777777" w:rsidR="00BD7246" w:rsidRDefault="00BD7246" w:rsidP="003E74CC">
            <w:pPr>
              <w:ind w:left="356"/>
              <w:contextualSpacing/>
              <w:jc w:val="both"/>
              <w:rPr>
                <w:rFonts w:ascii="Tahoma" w:eastAsiaTheme="minorHAnsi" w:hAnsi="Tahoma" w:cs="Tahoma"/>
                <w:color w:val="1F497D" w:themeColor="text2"/>
                <w:lang w:val="es-BO"/>
              </w:rPr>
            </w:pPr>
          </w:p>
          <w:p w14:paraId="6C8776FD"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Concluidas las tareas antes mencionadas, la orden de trabajo impresa deberá ser presentada debidamente llenada al cliente para que éste firme en conformidad al trabajo realizado. En esta orden de trabajo se deberán detallar los recursos de la red que se liberan, todo el material y equipo retirado y el nombre completo de la persona que firma en la casilla del cliente.</w:t>
            </w:r>
          </w:p>
          <w:p w14:paraId="23ECAFFD" w14:textId="77777777" w:rsidR="00BD7246" w:rsidRPr="003E74CC"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lastRenderedPageBreak/>
              <w:t>Luego, se procederá a cerrar el trámite a través del sistema automático correspondiente. Las órdenes de trabajo con la firma del cliente deberán ser entregadas a ENTEL S.A., máximo 24 horas después de haberse ejecutado el trabajo, adjuntando las notas de entrega o devolución de equipos retirados</w:t>
            </w:r>
          </w:p>
          <w:p w14:paraId="4A283BED"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 xml:space="preserve"> </w:t>
            </w:r>
          </w:p>
          <w:p w14:paraId="048FC3B9" w14:textId="77777777" w:rsidR="003E74CC" w:rsidRPr="003E74CC" w:rsidRDefault="003E74CC" w:rsidP="003E74CC">
            <w:pPr>
              <w:ind w:left="356"/>
              <w:contextualSpacing/>
              <w:jc w:val="both"/>
              <w:rPr>
                <w:rFonts w:ascii="Tahoma" w:eastAsiaTheme="minorHAnsi" w:hAnsi="Tahoma" w:cs="Tahoma"/>
                <w:color w:val="1F497D" w:themeColor="text2"/>
                <w:lang w:val="es-BO"/>
              </w:rPr>
            </w:pPr>
            <w:r w:rsidRPr="003E74CC">
              <w:rPr>
                <w:rFonts w:ascii="Tahoma" w:eastAsiaTheme="minorHAnsi" w:hAnsi="Tahoma" w:cs="Tahoma"/>
                <w:color w:val="1F497D" w:themeColor="text2"/>
                <w:lang w:val="es-BO"/>
              </w:rPr>
              <w:t>Los materiales y equipos retirados, deben ser devueltos mensualmente a los referentes de ENTEL de cada regional, a través de notas de entrega que certifiquen este cometido</w:t>
            </w:r>
          </w:p>
          <w:p w14:paraId="1A5454C5" w14:textId="77777777" w:rsidR="003E74CC" w:rsidRPr="003E74CC" w:rsidRDefault="003E74CC" w:rsidP="003E74CC">
            <w:pPr>
              <w:contextualSpacing/>
              <w:jc w:val="both"/>
              <w:rPr>
                <w:rFonts w:ascii="Tahoma" w:eastAsiaTheme="minorHAnsi" w:hAnsi="Tahoma" w:cs="Tahoma"/>
                <w:color w:val="1F497D" w:themeColor="text2"/>
                <w:lang w:val="es-BO"/>
              </w:rPr>
            </w:pPr>
          </w:p>
          <w:p w14:paraId="3044C4C3" w14:textId="77777777" w:rsidR="003E74CC" w:rsidRPr="003E74CC" w:rsidRDefault="003E74CC" w:rsidP="003E74CC">
            <w:pPr>
              <w:contextualSpacing/>
              <w:jc w:val="both"/>
              <w:rPr>
                <w:rFonts w:ascii="Tahoma" w:eastAsiaTheme="minorHAnsi" w:hAnsi="Tahoma" w:cs="Tahoma"/>
                <w:color w:val="1F497D" w:themeColor="text2"/>
                <w:lang w:val="es-BO"/>
              </w:rPr>
            </w:pPr>
            <w:r w:rsidRPr="003E74CC">
              <w:rPr>
                <w:rFonts w:ascii="Tahoma" w:eastAsiaTheme="minorHAnsi" w:hAnsi="Tahoma" w:cs="Tahoma"/>
                <w:b/>
                <w:color w:val="1F497D" w:themeColor="text2"/>
                <w:lang w:val="es-BO"/>
              </w:rPr>
              <w:t>Traslado</w:t>
            </w:r>
            <w:r w:rsidRPr="003E74CC">
              <w:rPr>
                <w:rFonts w:ascii="Tahoma" w:eastAsiaTheme="minorHAnsi" w:hAnsi="Tahoma" w:cs="Tahoma"/>
                <w:color w:val="1F497D" w:themeColor="text2"/>
                <w:lang w:val="es-BO"/>
              </w:rPr>
              <w:t>: Es el cambio de localización de un servicio de telecomunicaciones que comprende el retiro de la misma de su localización original (punto origen) y la instalación en su nueva ubicación (punto destino).</w:t>
            </w:r>
          </w:p>
          <w:p w14:paraId="593D3359" w14:textId="77777777" w:rsidR="003E74CC" w:rsidRPr="003E74CC" w:rsidRDefault="003E74CC" w:rsidP="003E74CC">
            <w:pPr>
              <w:contextualSpacing/>
              <w:jc w:val="both"/>
              <w:rPr>
                <w:rFonts w:ascii="Tahoma" w:eastAsiaTheme="minorHAnsi" w:hAnsi="Tahoma" w:cs="Tahoma"/>
                <w:color w:val="1F497D" w:themeColor="text2"/>
                <w:lang w:val="es-BO"/>
              </w:rPr>
            </w:pPr>
          </w:p>
          <w:p w14:paraId="1BE7B440" w14:textId="77777777" w:rsidR="003B79E4" w:rsidRDefault="003E74CC" w:rsidP="003E74CC">
            <w:pPr>
              <w:contextualSpacing/>
              <w:jc w:val="both"/>
              <w:rPr>
                <w:rFonts w:ascii="Tahoma" w:eastAsiaTheme="minorHAnsi" w:hAnsi="Tahoma" w:cs="Tahoma"/>
                <w:color w:val="1F497D" w:themeColor="text2"/>
                <w:lang w:val="es-BO"/>
              </w:rPr>
            </w:pPr>
            <w:r w:rsidRPr="003E74CC">
              <w:rPr>
                <w:rFonts w:ascii="Tahoma" w:eastAsiaTheme="minorHAnsi" w:hAnsi="Tahoma" w:cs="Tahoma"/>
                <w:b/>
                <w:color w:val="1F497D" w:themeColor="text2"/>
                <w:lang w:val="es-BO"/>
              </w:rPr>
              <w:t>Cambios de plan</w:t>
            </w:r>
            <w:r w:rsidRPr="003E74CC">
              <w:rPr>
                <w:rFonts w:ascii="Tahoma" w:eastAsiaTheme="minorHAnsi" w:hAnsi="Tahoma" w:cs="Tahoma"/>
                <w:color w:val="1F497D" w:themeColor="text2"/>
                <w:lang w:val="es-BO"/>
              </w:rPr>
              <w:t>: Esta actividad consiste en verificar la factibilidad técnica para realizar el cambio de plan, si llega a los parámetros de velocidad establecidos y/o solicitados</w:t>
            </w:r>
            <w:r>
              <w:rPr>
                <w:rFonts w:ascii="Tahoma" w:eastAsiaTheme="minorHAnsi" w:hAnsi="Tahoma" w:cs="Tahoma"/>
                <w:color w:val="1F497D" w:themeColor="text2"/>
                <w:lang w:val="es-BO"/>
              </w:rPr>
              <w:t>,</w:t>
            </w:r>
            <w:r>
              <w:t xml:space="preserve"> </w:t>
            </w:r>
            <w:r>
              <w:rPr>
                <w:rFonts w:ascii="Tahoma" w:eastAsiaTheme="minorHAnsi" w:hAnsi="Tahoma" w:cs="Tahoma"/>
                <w:color w:val="1F497D" w:themeColor="text2"/>
                <w:lang w:val="es-BO"/>
              </w:rPr>
              <w:t>p</w:t>
            </w:r>
            <w:r w:rsidRPr="003E74CC">
              <w:rPr>
                <w:rFonts w:ascii="Tahoma" w:eastAsiaTheme="minorHAnsi" w:hAnsi="Tahoma" w:cs="Tahoma"/>
                <w:color w:val="1F497D" w:themeColor="text2"/>
                <w:lang w:val="es-BO"/>
              </w:rPr>
              <w:t>ruebas de navegación para demostrar la nueva velocidad</w:t>
            </w:r>
            <w:r>
              <w:rPr>
                <w:rFonts w:ascii="Tahoma" w:eastAsiaTheme="minorHAnsi" w:hAnsi="Tahoma" w:cs="Tahoma"/>
                <w:color w:val="1F497D" w:themeColor="text2"/>
                <w:lang w:val="es-BO"/>
              </w:rPr>
              <w:t>, c</w:t>
            </w:r>
            <w:r w:rsidRPr="003E74CC">
              <w:rPr>
                <w:rFonts w:ascii="Tahoma" w:eastAsiaTheme="minorHAnsi" w:hAnsi="Tahoma" w:cs="Tahoma"/>
                <w:color w:val="1F497D" w:themeColor="text2"/>
                <w:lang w:val="es-BO"/>
              </w:rPr>
              <w:t>ertificación del servicio a través del sistema de gestión de OTs</w:t>
            </w:r>
            <w:r>
              <w:rPr>
                <w:rFonts w:ascii="Tahoma" w:eastAsiaTheme="minorHAnsi" w:hAnsi="Tahoma" w:cs="Tahoma"/>
                <w:color w:val="1F497D" w:themeColor="text2"/>
                <w:lang w:val="es-BO"/>
              </w:rPr>
              <w:t>, r</w:t>
            </w:r>
            <w:r w:rsidRPr="003E74CC">
              <w:rPr>
                <w:rFonts w:ascii="Tahoma" w:eastAsiaTheme="minorHAnsi" w:hAnsi="Tahoma" w:cs="Tahoma"/>
                <w:color w:val="1F497D" w:themeColor="text2"/>
                <w:lang w:val="es-BO"/>
              </w:rPr>
              <w:t>egistro de los datos técnicos en el sistema de gestión de OTs</w:t>
            </w:r>
            <w:r>
              <w:rPr>
                <w:rFonts w:ascii="Tahoma" w:eastAsiaTheme="minorHAnsi" w:hAnsi="Tahoma" w:cs="Tahoma"/>
                <w:color w:val="1F497D" w:themeColor="text2"/>
                <w:lang w:val="es-BO"/>
              </w:rPr>
              <w:t xml:space="preserve"> .</w:t>
            </w:r>
          </w:p>
          <w:p w14:paraId="22FAC9B4" w14:textId="77777777" w:rsidR="003E74CC" w:rsidRDefault="003E74CC" w:rsidP="003E74CC">
            <w:pPr>
              <w:contextualSpacing/>
              <w:jc w:val="both"/>
              <w:rPr>
                <w:rFonts w:ascii="Tahoma" w:eastAsiaTheme="minorHAnsi" w:hAnsi="Tahoma" w:cs="Tahoma"/>
                <w:color w:val="1F497D" w:themeColor="text2"/>
                <w:lang w:val="es-BO"/>
              </w:rPr>
            </w:pPr>
          </w:p>
          <w:p w14:paraId="0A18B8B0" w14:textId="77777777" w:rsidR="003B79E4" w:rsidRPr="003B79E4" w:rsidRDefault="003B79E4" w:rsidP="003B79E4">
            <w:pPr>
              <w:pStyle w:val="Prrafodelista"/>
              <w:numPr>
                <w:ilvl w:val="0"/>
                <w:numId w:val="43"/>
              </w:numPr>
              <w:ind w:left="356" w:hanging="214"/>
              <w:contextualSpacing/>
              <w:jc w:val="both"/>
              <w:rPr>
                <w:rFonts w:ascii="Tahoma" w:eastAsiaTheme="minorHAnsi" w:hAnsi="Tahoma" w:cs="Tahoma"/>
                <w:color w:val="1F497D" w:themeColor="text2"/>
                <w:lang w:val="es-BO"/>
              </w:rPr>
            </w:pPr>
            <w:r w:rsidRPr="003B79E4">
              <w:rPr>
                <w:rFonts w:ascii="Tahoma" w:eastAsiaTheme="minorHAnsi" w:hAnsi="Tahoma" w:cs="Tahoma"/>
                <w:color w:val="1F497D" w:themeColor="text2"/>
                <w:sz w:val="16"/>
                <w:szCs w:val="16"/>
                <w:lang w:val="es-BO"/>
              </w:rPr>
              <w:t>La revisión en casos de falla del cableado interno, debe ser integral, vale decir, a pesar de que la falla se localice en un punto específico de la red interna o equipo terminal, es necesario revisar el resto del circuito a fin de localizar otros puntos con posibles problemas, de esta manera se pueda evitar la reincidencia de fallas</w:t>
            </w:r>
            <w:r w:rsidRPr="003B79E4">
              <w:rPr>
                <w:rFonts w:ascii="Tahoma" w:eastAsiaTheme="minorHAnsi" w:hAnsi="Tahoma" w:cs="Tahoma"/>
                <w:color w:val="1F497D" w:themeColor="text2"/>
                <w:lang w:val="es-BO"/>
              </w:rPr>
              <w:t>.</w:t>
            </w:r>
          </w:p>
          <w:p w14:paraId="7171F78D" w14:textId="77777777" w:rsidR="003B79E4" w:rsidRPr="003B79E4" w:rsidRDefault="003B79E4" w:rsidP="003B79E4">
            <w:pPr>
              <w:ind w:left="142"/>
              <w:contextualSpacing/>
              <w:jc w:val="both"/>
              <w:rPr>
                <w:rFonts w:ascii="Tahoma" w:eastAsiaTheme="minorHAnsi" w:hAnsi="Tahoma" w:cs="Tahoma"/>
                <w:color w:val="1F497D" w:themeColor="text2"/>
                <w:lang w:val="es-BO"/>
              </w:rPr>
            </w:pPr>
          </w:p>
          <w:p w14:paraId="3C32BE3B" w14:textId="77777777" w:rsidR="003B79E4" w:rsidRPr="003B79E4" w:rsidRDefault="003B79E4" w:rsidP="003B79E4">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3B79E4">
              <w:rPr>
                <w:rFonts w:ascii="Tahoma" w:eastAsiaTheme="minorHAnsi" w:hAnsi="Tahoma" w:cs="Tahoma"/>
                <w:color w:val="1F497D" w:themeColor="text2"/>
                <w:sz w:val="16"/>
                <w:szCs w:val="16"/>
                <w:lang w:val="es-BO"/>
              </w:rPr>
              <w:t>Medición de los niveles de señal y calidad del servicio entregado en cliente.</w:t>
            </w:r>
          </w:p>
          <w:p w14:paraId="01B8A764" w14:textId="77777777" w:rsidR="003B79E4" w:rsidRPr="003B79E4" w:rsidRDefault="003B79E4" w:rsidP="003B79E4">
            <w:pPr>
              <w:ind w:left="142"/>
              <w:contextualSpacing/>
              <w:jc w:val="both"/>
              <w:rPr>
                <w:rFonts w:ascii="Tahoma" w:eastAsiaTheme="minorHAnsi" w:hAnsi="Tahoma" w:cs="Tahoma"/>
                <w:color w:val="1F497D" w:themeColor="text2"/>
                <w:lang w:val="es-BO"/>
              </w:rPr>
            </w:pPr>
          </w:p>
          <w:p w14:paraId="23FA6585" w14:textId="77777777" w:rsidR="003B79E4" w:rsidRPr="003B79E4" w:rsidRDefault="003B79E4" w:rsidP="003B79E4">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El</w:t>
            </w:r>
            <w:r w:rsidRPr="003B79E4">
              <w:rPr>
                <w:rFonts w:ascii="Tahoma" w:eastAsiaTheme="minorHAnsi" w:hAnsi="Tahoma" w:cs="Tahoma"/>
                <w:color w:val="1F497D" w:themeColor="text2"/>
                <w:lang w:val="es-BO"/>
              </w:rPr>
              <w:t xml:space="preserve"> </w:t>
            </w:r>
            <w:r w:rsidRPr="003B79E4">
              <w:rPr>
                <w:rFonts w:ascii="Tahoma" w:eastAsiaTheme="minorHAnsi" w:hAnsi="Tahoma" w:cs="Tahoma"/>
                <w:color w:val="1F497D" w:themeColor="text2"/>
                <w:sz w:val="16"/>
                <w:szCs w:val="16"/>
                <w:lang w:val="es-BO"/>
              </w:rPr>
              <w:t>personal de la empresa CONTRATISTA debe contar con el equipamiento y material necesario para la ejecución de los trabajos, en ningún caso debe importunar al cliente con requerimientos de herramientas, sillas, etc.</w:t>
            </w:r>
          </w:p>
          <w:p w14:paraId="58157004" w14:textId="77777777" w:rsidR="003B79E4" w:rsidRPr="003B79E4" w:rsidRDefault="003B79E4" w:rsidP="003B79E4">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3B79E4">
              <w:rPr>
                <w:rFonts w:ascii="Tahoma" w:eastAsiaTheme="minorHAnsi" w:hAnsi="Tahoma" w:cs="Tahoma"/>
                <w:color w:val="1F497D" w:themeColor="text2"/>
                <w:sz w:val="16"/>
                <w:szCs w:val="16"/>
                <w:lang w:val="es-BO"/>
              </w:rPr>
              <w:t>Todos los trabajos deben ser ejecutados empleando las herramientas adecuadas y específicas para cada caso (Ej.: alicate crimping, pelador de cable, etc.).</w:t>
            </w:r>
          </w:p>
          <w:p w14:paraId="49772BFC" w14:textId="77777777" w:rsidR="003B79E4" w:rsidRPr="003B79E4" w:rsidRDefault="003B79E4" w:rsidP="003B79E4">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3B79E4">
              <w:rPr>
                <w:rFonts w:ascii="Tahoma" w:eastAsiaTheme="minorHAnsi" w:hAnsi="Tahoma" w:cs="Tahoma"/>
                <w:color w:val="1F497D" w:themeColor="text2"/>
                <w:sz w:val="16"/>
                <w:szCs w:val="16"/>
                <w:lang w:val="es-BO"/>
              </w:rPr>
              <w:t xml:space="preserve">En las instalaciones internas, deberá evitarse que existan empalmes en el cable UTP en toda la extensión del circuito. </w:t>
            </w:r>
          </w:p>
          <w:p w14:paraId="7BDF36EA"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 xml:space="preserve">En intervenciones que requieran el cambio de material, se deberá retirar completamente el material reemplazado y se entregará el mismo debidamente medido y bajo inventario al personal de referencia designado de la respectiva regional de ENTEL S.A. Estas entregas serán semanales o mensuales, para contrastar los montos entregados en la conciliación mensual (cantidad de material retirado=cantidad de material devuelto). </w:t>
            </w:r>
          </w:p>
          <w:p w14:paraId="3D4A9D14"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Las medidas del enlace deben ser efectuadas durante la intervención para garantizar el correcto desempeño del circuito, estas medidas deben ser las adecuadas para el servicio y los valores obtenidos se registrarán en las Órdenes de Trabajo de cada intervención.</w:t>
            </w:r>
          </w:p>
          <w:p w14:paraId="7278DBA8"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De manera regular y con la finalidad de verificar la calidad de los trabajos, así como el equipamiento adecuado y el correcto desempeño del personal de la empresa CONTRATISTA, se realizarán controles de calidad en los que participarán personal de ENTEL S.A. y la CONTRATISTA.</w:t>
            </w:r>
          </w:p>
          <w:p w14:paraId="218FC29B"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En casos de instalación con antena externa en ambientes del cliente debe tener siempre línea de vista hacia la estación base correspondiente.</w:t>
            </w:r>
          </w:p>
          <w:p w14:paraId="2329707A"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La alimentación AC de los equipos Inalámbricos en ambientes del cliente deberá estar conectada a una toma de corriente que no dependa de interruptores y cuente con tensión regulada de: 230V~ +/-15% 50-60Hz; 0.40 A. El equipo debe ser ubicado en un lugar protegido de la humedad y no exponerlo directamente a los rayos de sol.</w:t>
            </w:r>
          </w:p>
          <w:p w14:paraId="07CCCCB1"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Cuando el problema sea en equipos de propiedad del cliente, como ser una PC, Laptop o modem, el mantenimiento es de responsabilidad del mismo.</w:t>
            </w:r>
          </w:p>
          <w:p w14:paraId="56D56A02"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Cuando el problema se ubique en equipos Router de propiedad del cliente, se dará un asesoramiento básico de la falla para que el mismo pueda proceder a efectuar el mantenimiento correspondiente.</w:t>
            </w:r>
          </w:p>
          <w:p w14:paraId="5450A20C"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 xml:space="preserve">Cuando el problema se ubique en el equipo Router de propiedad de ENTEL, se debe evidenciar en lo posible que la falla se debe a problemas de fábrica. En estos casos contratista proporcionará otro equipo al cliente del lote de Routers de retiro o de mantenimiento (cambio por garantía). </w:t>
            </w:r>
          </w:p>
          <w:p w14:paraId="34657F9A"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lastRenderedPageBreak/>
              <w:t>Si en la revisión del equipo se evidencia que el Router se dañó a consecuencia de una mala manipulación por parte del cliente, por tanto no cubre el cambio por garantía, el cliente debe adquirir otro de Multicentro para su reemplazo (cliente debe generar un trámite de atención de falla).</w:t>
            </w:r>
          </w:p>
          <w:p w14:paraId="34DCF73C"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Las fallas de fuente de energía y/o cable de poder son de responsabilidad del cliente, por tanto debe reemplazar estas partes dañadas por su cuenta.</w:t>
            </w:r>
          </w:p>
          <w:p w14:paraId="1C058CCB" w14:textId="77777777" w:rsidR="003B79E4" w:rsidRPr="00E62365" w:rsidRDefault="003B79E4" w:rsidP="00E62365">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Los problemas en la tarjeta SIMCARD (quemado, etc.) serán reemplazados sin costo para el cliente de forma inmediata.</w:t>
            </w:r>
          </w:p>
          <w:p w14:paraId="1BF712FA" w14:textId="77777777" w:rsidR="003E74CC" w:rsidRDefault="003B79E4" w:rsidP="003E74CC">
            <w:pPr>
              <w:pStyle w:val="Prrafodelista"/>
              <w:numPr>
                <w:ilvl w:val="0"/>
                <w:numId w:val="43"/>
              </w:numPr>
              <w:ind w:left="356" w:hanging="214"/>
              <w:contextualSpacing/>
              <w:jc w:val="both"/>
              <w:rPr>
                <w:rFonts w:ascii="Tahoma" w:eastAsiaTheme="minorHAnsi" w:hAnsi="Tahoma" w:cs="Tahoma"/>
                <w:color w:val="1F497D" w:themeColor="text2"/>
                <w:sz w:val="16"/>
                <w:szCs w:val="16"/>
                <w:lang w:val="es-BO"/>
              </w:rPr>
            </w:pPr>
            <w:r w:rsidRPr="00E62365">
              <w:rPr>
                <w:rFonts w:ascii="Tahoma" w:eastAsiaTheme="minorHAnsi" w:hAnsi="Tahoma" w:cs="Tahoma"/>
                <w:color w:val="1F497D" w:themeColor="text2"/>
                <w:sz w:val="16"/>
                <w:szCs w:val="16"/>
                <w:lang w:val="es-BO"/>
              </w:rPr>
              <w:t>Los servicios de los clientes, no deben ser utilizados de ninguna manera por el personal de la CONTRATISTA, la única excepción permitida en este punto son las llamadas de prueba hacia los números autorizados por ENTEL S.A. y con el conocimiento del cliente</w:t>
            </w:r>
            <w:r w:rsidR="003E74CC">
              <w:rPr>
                <w:rFonts w:ascii="Tahoma" w:eastAsiaTheme="minorHAnsi" w:hAnsi="Tahoma" w:cs="Tahoma"/>
                <w:color w:val="1F497D" w:themeColor="text2"/>
                <w:sz w:val="16"/>
                <w:szCs w:val="16"/>
                <w:lang w:val="es-BO"/>
              </w:rPr>
              <w:t>.</w:t>
            </w:r>
          </w:p>
          <w:p w14:paraId="709FC261" w14:textId="77777777" w:rsidR="00BD7246" w:rsidRPr="00BD7246" w:rsidRDefault="00BD7246" w:rsidP="00BD7246">
            <w:pPr>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El proceso inicia con la recepción de la orden de trabajo enviada por ENTEL S.A., a través de los sistemas de gestión de trámites. La orden contará con los datos del cliente (nombre, dirección, teléfono de contacto, etc.) y los datos técnicos de la velocidad actual y la solicitada.</w:t>
            </w:r>
          </w:p>
          <w:p w14:paraId="3BF100F8" w14:textId="77777777" w:rsidR="00BD7246" w:rsidRDefault="00BD7246" w:rsidP="00BD7246">
            <w:pPr>
              <w:contextualSpacing/>
              <w:jc w:val="both"/>
              <w:rPr>
                <w:rFonts w:ascii="Tahoma" w:eastAsiaTheme="minorHAnsi" w:hAnsi="Tahoma" w:cs="Tahoma"/>
                <w:color w:val="1F497D" w:themeColor="text2"/>
                <w:lang w:val="es-BO"/>
              </w:rPr>
            </w:pPr>
          </w:p>
          <w:p w14:paraId="27BEFC24" w14:textId="77777777" w:rsidR="00BD7246" w:rsidRPr="00BD7246" w:rsidRDefault="00BD7246" w:rsidP="00BD7246">
            <w:pPr>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w:t>
            </w:r>
            <w:r w:rsidRPr="00BD7246">
              <w:rPr>
                <w:rFonts w:ascii="Tahoma" w:eastAsiaTheme="minorHAnsi" w:hAnsi="Tahoma" w:cs="Tahoma"/>
                <w:color w:val="1F497D" w:themeColor="text2"/>
                <w:lang w:val="es-BO"/>
              </w:rPr>
              <w:tab/>
              <w:t>El contratista coordinará telefónicamente con el cliente, la fecha y hora para ejecutar la actividad.</w:t>
            </w:r>
          </w:p>
          <w:p w14:paraId="64DBC6F2" w14:textId="77777777" w:rsidR="00BD7246" w:rsidRPr="00BD7246" w:rsidRDefault="00BD7246" w:rsidP="00BD7246">
            <w:pPr>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w:t>
            </w:r>
            <w:r w:rsidRPr="00BD7246">
              <w:rPr>
                <w:rFonts w:ascii="Tahoma" w:eastAsiaTheme="minorHAnsi" w:hAnsi="Tahoma" w:cs="Tahoma"/>
                <w:color w:val="1F497D" w:themeColor="text2"/>
                <w:lang w:val="es-BO"/>
              </w:rPr>
              <w:tab/>
              <w:t>La ejecución de lo solicitado se desarrollará de acuerdo a lo siguiente:</w:t>
            </w:r>
          </w:p>
          <w:p w14:paraId="5E6C11E5" w14:textId="77777777" w:rsidR="00BD7246" w:rsidRPr="00BD7246" w:rsidRDefault="00BD7246" w:rsidP="00BD7246">
            <w:pPr>
              <w:contextualSpacing/>
              <w:jc w:val="both"/>
              <w:rPr>
                <w:rFonts w:ascii="Tahoma" w:eastAsiaTheme="minorHAnsi" w:hAnsi="Tahoma" w:cs="Tahoma"/>
                <w:color w:val="1F497D" w:themeColor="text2"/>
                <w:lang w:val="es-BO"/>
              </w:rPr>
            </w:pPr>
          </w:p>
          <w:p w14:paraId="72F7722D"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 xml:space="preserve">Verificar con el equipo de prueba (Router y Simcard) la velocidad de conexión para determinar la factibilidad del incremento de ancho de banda (caso incremento de velocidad).     </w:t>
            </w:r>
          </w:p>
          <w:p w14:paraId="19E42F72"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Si el incremento es factible, se verifica juntamente con el cliente la velocidad actual.</w:t>
            </w:r>
          </w:p>
          <w:p w14:paraId="61FCEF12"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Realizar la provisión correspondiente a través del sistema de gestión automático para el incremento o decremento del cambio de velocidad.</w:t>
            </w:r>
          </w:p>
          <w:p w14:paraId="3F6C6A65"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Verificar junto al cliente la nueva velocidad.</w:t>
            </w:r>
          </w:p>
          <w:p w14:paraId="3D3A6AE6"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Demostrar al cliente que el servicio está funcionando.</w:t>
            </w:r>
          </w:p>
          <w:p w14:paraId="0523DAF7" w14:textId="77777777" w:rsidR="00BD7246" w:rsidRPr="00BD7246" w:rsidRDefault="00BD7246" w:rsidP="00BD7246">
            <w:pPr>
              <w:ind w:left="356"/>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o</w:t>
            </w:r>
            <w:r w:rsidRPr="00BD7246">
              <w:rPr>
                <w:rFonts w:ascii="Tahoma" w:eastAsiaTheme="minorHAnsi" w:hAnsi="Tahoma" w:cs="Tahoma"/>
                <w:color w:val="1F497D" w:themeColor="text2"/>
                <w:lang w:val="es-BO"/>
              </w:rPr>
              <w:tab/>
              <w:t>Actualizar la base de datos con la nueva velocidad.</w:t>
            </w:r>
          </w:p>
          <w:p w14:paraId="4B93EE4D" w14:textId="77777777" w:rsidR="00BD7246" w:rsidRPr="00BD7246" w:rsidRDefault="00BD7246" w:rsidP="00BD7246">
            <w:pPr>
              <w:contextualSpacing/>
              <w:jc w:val="both"/>
              <w:rPr>
                <w:rFonts w:ascii="Tahoma" w:eastAsiaTheme="minorHAnsi" w:hAnsi="Tahoma" w:cs="Tahoma"/>
                <w:color w:val="1F497D" w:themeColor="text2"/>
                <w:lang w:val="es-BO"/>
              </w:rPr>
            </w:pPr>
          </w:p>
          <w:p w14:paraId="0529DF23" w14:textId="77777777" w:rsidR="00BD7246" w:rsidRPr="00BD7246" w:rsidRDefault="00BD7246" w:rsidP="00BD7246">
            <w:pPr>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w:t>
            </w:r>
            <w:r w:rsidRPr="00BD7246">
              <w:rPr>
                <w:rFonts w:ascii="Tahoma" w:eastAsiaTheme="minorHAnsi" w:hAnsi="Tahoma" w:cs="Tahoma"/>
                <w:color w:val="1F497D" w:themeColor="text2"/>
                <w:lang w:val="es-BO"/>
              </w:rPr>
              <w:tab/>
              <w:t xml:space="preserve">Concluidas las tareas anteriores, la orden de trabajo impresa deberá ser firmada por el cliente en conformidad al trabajo realizado. </w:t>
            </w:r>
          </w:p>
          <w:p w14:paraId="3261E90E" w14:textId="77777777" w:rsidR="00E62365" w:rsidRDefault="00BD7246" w:rsidP="00BD7246">
            <w:pPr>
              <w:contextualSpacing/>
              <w:jc w:val="both"/>
              <w:rPr>
                <w:rFonts w:ascii="Tahoma" w:eastAsiaTheme="minorHAnsi" w:hAnsi="Tahoma" w:cs="Tahoma"/>
                <w:color w:val="1F497D" w:themeColor="text2"/>
                <w:lang w:val="es-BO"/>
              </w:rPr>
            </w:pPr>
            <w:r w:rsidRPr="00BD7246">
              <w:rPr>
                <w:rFonts w:ascii="Tahoma" w:eastAsiaTheme="minorHAnsi" w:hAnsi="Tahoma" w:cs="Tahoma"/>
                <w:color w:val="1F497D" w:themeColor="text2"/>
                <w:lang w:val="es-BO"/>
              </w:rPr>
              <w:t>•</w:t>
            </w:r>
            <w:r w:rsidRPr="00BD7246">
              <w:rPr>
                <w:rFonts w:ascii="Tahoma" w:eastAsiaTheme="minorHAnsi" w:hAnsi="Tahoma" w:cs="Tahoma"/>
                <w:color w:val="1F497D" w:themeColor="text2"/>
                <w:lang w:val="es-BO"/>
              </w:rPr>
              <w:tab/>
              <w:t>Cerrar el trámite a través del sistema automático correspondiente. Las órdenes de trabajo con la firma del cliente deberán ser entregadas a ENTEL S.A., máximo 24 horas después de haberse ejecutado el trabajo.</w:t>
            </w:r>
          </w:p>
          <w:p w14:paraId="71367F6C" w14:textId="77777777" w:rsidR="00BD7246" w:rsidRDefault="00BD7246" w:rsidP="00BD7246">
            <w:pPr>
              <w:contextualSpacing/>
              <w:jc w:val="both"/>
              <w:rPr>
                <w:rFonts w:ascii="Tahoma" w:eastAsiaTheme="minorHAnsi" w:hAnsi="Tahoma" w:cs="Tahoma"/>
                <w:color w:val="1F497D" w:themeColor="text2"/>
                <w:lang w:val="es-BO"/>
              </w:rPr>
            </w:pPr>
          </w:p>
          <w:p w14:paraId="52C33B0F"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REEMPLAZO DE ELEMENTOS</w:t>
            </w:r>
            <w:r>
              <w:rPr>
                <w:rFonts w:ascii="Tahoma" w:eastAsiaTheme="minorHAnsi" w:hAnsi="Tahoma" w:cs="Tahoma"/>
                <w:color w:val="1F497D" w:themeColor="text2"/>
                <w:lang w:val="es-BO"/>
              </w:rPr>
              <w:t xml:space="preserve"> LTE FAMILIA</w:t>
            </w:r>
            <w:r w:rsidRPr="00E62365">
              <w:rPr>
                <w:rFonts w:ascii="Tahoma" w:eastAsiaTheme="minorHAnsi" w:hAnsi="Tahoma" w:cs="Tahoma"/>
                <w:color w:val="1F497D" w:themeColor="text2"/>
                <w:lang w:val="es-BO"/>
              </w:rPr>
              <w:t xml:space="preserve"> CON DEFECTO Y/O DAÑO</w:t>
            </w:r>
          </w:p>
          <w:p w14:paraId="26BD8CC9" w14:textId="77777777" w:rsidR="00E62365" w:rsidRPr="00E62365" w:rsidRDefault="00E62365" w:rsidP="00E62365">
            <w:pPr>
              <w:contextualSpacing/>
              <w:jc w:val="both"/>
              <w:rPr>
                <w:rFonts w:ascii="Tahoma" w:eastAsiaTheme="minorHAnsi" w:hAnsi="Tahoma" w:cs="Tahoma"/>
                <w:color w:val="1F497D" w:themeColor="text2"/>
                <w:lang w:val="es-BO"/>
              </w:rPr>
            </w:pPr>
          </w:p>
          <w:p w14:paraId="50CEC8CB"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Consiste en la sustitución de las partes, equipos y/o materiales defectuosos que hubiesen sufrido daños por otro, este reemplazo se efectuará siempre y cuando fuese necesario con la finalidad de preservar la calidad del servicio en atención a normativas comerciales que ENTEL S.A. posea en vigencia para cada caso.</w:t>
            </w:r>
          </w:p>
          <w:p w14:paraId="27FA026B" w14:textId="77777777" w:rsidR="00E62365" w:rsidRPr="00E62365" w:rsidRDefault="00E62365" w:rsidP="00E62365">
            <w:pPr>
              <w:contextualSpacing/>
              <w:jc w:val="both"/>
              <w:rPr>
                <w:rFonts w:ascii="Tahoma" w:eastAsiaTheme="minorHAnsi" w:hAnsi="Tahoma" w:cs="Tahoma"/>
                <w:color w:val="1F497D" w:themeColor="text2"/>
                <w:lang w:val="es-BO"/>
              </w:rPr>
            </w:pPr>
          </w:p>
          <w:p w14:paraId="3D3B8136"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Los reemplazos se dan conforme a lo explicado en el inciso 4.1.2.2</w:t>
            </w:r>
            <w:r w:rsidRPr="00E62365">
              <w:rPr>
                <w:rFonts w:ascii="Tahoma" w:eastAsiaTheme="minorHAnsi" w:hAnsi="Tahoma" w:cs="Tahoma"/>
                <w:color w:val="FF0000"/>
                <w:lang w:val="es-BO"/>
              </w:rPr>
              <w:t xml:space="preserve"> </w:t>
            </w:r>
            <w:r w:rsidRPr="00E62365">
              <w:rPr>
                <w:rFonts w:ascii="Tahoma" w:eastAsiaTheme="minorHAnsi" w:hAnsi="Tahoma" w:cs="Tahoma"/>
                <w:color w:val="1F497D" w:themeColor="text2"/>
                <w:lang w:val="es-BO"/>
              </w:rPr>
              <w:t>cambio por garantía por medio del lote de equ</w:t>
            </w:r>
            <w:r>
              <w:rPr>
                <w:rFonts w:ascii="Tahoma" w:eastAsiaTheme="minorHAnsi" w:hAnsi="Tahoma" w:cs="Tahoma"/>
                <w:color w:val="1F497D" w:themeColor="text2"/>
                <w:lang w:val="es-BO"/>
              </w:rPr>
              <w:t>ipos retiro o de mantenimiento.</w:t>
            </w:r>
          </w:p>
          <w:p w14:paraId="2ED8D341" w14:textId="77777777" w:rsidR="00E62365" w:rsidRPr="00E62365" w:rsidRDefault="00E62365" w:rsidP="00E62365">
            <w:pPr>
              <w:contextualSpacing/>
              <w:jc w:val="both"/>
              <w:rPr>
                <w:rFonts w:ascii="Tahoma" w:eastAsiaTheme="minorHAnsi" w:hAnsi="Tahoma" w:cs="Tahoma"/>
                <w:color w:val="1F497D" w:themeColor="text2"/>
                <w:lang w:val="es-BO"/>
              </w:rPr>
            </w:pPr>
          </w:p>
          <w:p w14:paraId="4F2D27E6"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El retiro de las partes, equipos y/o materiales deben ser devueltos a ENTEL S.A. registrando el tipo de equipo, modelo, marca, serie y cantidad, en un acta o nota de entrega, para su conciliación mensual dentro del reporte de fallas.</w:t>
            </w:r>
          </w:p>
          <w:p w14:paraId="126080BE" w14:textId="77777777" w:rsidR="00E62365" w:rsidRPr="00E62365" w:rsidRDefault="00E62365" w:rsidP="00E62365">
            <w:pPr>
              <w:contextualSpacing/>
              <w:jc w:val="both"/>
              <w:rPr>
                <w:rFonts w:ascii="Tahoma" w:eastAsiaTheme="minorHAnsi" w:hAnsi="Tahoma" w:cs="Tahoma"/>
                <w:color w:val="1F497D" w:themeColor="text2"/>
                <w:lang w:val="es-BO"/>
              </w:rPr>
            </w:pPr>
          </w:p>
          <w:p w14:paraId="1B37B8DD"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Los equipos retirados por mantenimiento o cambio por garantía deben ser almacenados como parte del lote de mantenimiento.</w:t>
            </w:r>
          </w:p>
          <w:p w14:paraId="43BBC6D5" w14:textId="77777777" w:rsidR="00E62365" w:rsidRPr="00E62365" w:rsidRDefault="00E62365" w:rsidP="00E62365">
            <w:pPr>
              <w:contextualSpacing/>
              <w:jc w:val="both"/>
              <w:rPr>
                <w:rFonts w:ascii="Tahoma" w:eastAsiaTheme="minorHAnsi" w:hAnsi="Tahoma" w:cs="Tahoma"/>
                <w:color w:val="1F497D" w:themeColor="text2"/>
                <w:lang w:val="es-BO"/>
              </w:rPr>
            </w:pPr>
          </w:p>
          <w:p w14:paraId="15C7BD56" w14:textId="77777777" w:rsidR="00E62365" w:rsidRPr="00E62365" w:rsidRDefault="00E62365" w:rsidP="00E62365">
            <w:pPr>
              <w:contextualSpacing/>
              <w:jc w:val="both"/>
              <w:rPr>
                <w:rFonts w:ascii="Tahoma" w:eastAsiaTheme="minorHAnsi" w:hAnsi="Tahoma" w:cs="Tahoma"/>
                <w:color w:val="1F497D" w:themeColor="text2"/>
                <w:lang w:val="es-BO"/>
              </w:rPr>
            </w:pPr>
            <w:r w:rsidRPr="00E62365">
              <w:rPr>
                <w:rFonts w:ascii="Tahoma" w:eastAsiaTheme="minorHAnsi" w:hAnsi="Tahoma" w:cs="Tahoma"/>
                <w:color w:val="1F497D" w:themeColor="text2"/>
                <w:lang w:val="es-BO"/>
              </w:rPr>
              <w:t>También verificará si el equipo principal del cliente se encuentra conectado a los equipos de ENTEL S.A. y si se encuentran bien configurados, si es necesario realizará algún tipo de configuración en el equipo del cliente, para solucionar la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B74B8F"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DA7315"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7DC711"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3CDAD76F"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D74837" w14:textId="77777777" w:rsidR="00E74B5B" w:rsidRPr="00A40F94" w:rsidRDefault="00CB0DCD" w:rsidP="00E74B5B">
            <w:pPr>
              <w:jc w:val="center"/>
              <w:rPr>
                <w:rFonts w:ascii="Calibri" w:hAnsi="Calibri" w:cs="Calibri"/>
                <w:color w:val="1F497D"/>
              </w:rPr>
            </w:pPr>
            <w:r>
              <w:rPr>
                <w:rFonts w:ascii="Calibri" w:hAnsi="Calibri" w:cs="Calibri"/>
                <w:color w:val="1F497D"/>
              </w:rPr>
              <w:lastRenderedPageBreak/>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FA5D92" w14:textId="77777777" w:rsidR="00E97124" w:rsidRDefault="00E97124" w:rsidP="00E74B5B">
            <w:pPr>
              <w:tabs>
                <w:tab w:val="left" w:pos="284"/>
              </w:tabs>
              <w:autoSpaceDE w:val="0"/>
              <w:autoSpaceDN w:val="0"/>
              <w:adjustRightInd w:val="0"/>
              <w:rPr>
                <w:rFonts w:ascii="Tahoma" w:eastAsiaTheme="minorHAnsi" w:hAnsi="Tahoma" w:cs="Tahoma"/>
                <w:bCs/>
                <w:color w:val="1F497D" w:themeColor="text2"/>
                <w:lang w:val="es-BO" w:eastAsia="en-US"/>
              </w:rPr>
            </w:pPr>
          </w:p>
          <w:p w14:paraId="6CE4709E" w14:textId="77777777" w:rsidR="00E74B5B" w:rsidRPr="00E35E2F" w:rsidRDefault="00E74B5B" w:rsidP="005F352D">
            <w:pPr>
              <w:tabs>
                <w:tab w:val="left" w:pos="284"/>
              </w:tabs>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lastRenderedPageBreak/>
              <w:t>4.1</w:t>
            </w:r>
            <w:r w:rsidRPr="00E35E2F">
              <w:rPr>
                <w:rFonts w:ascii="Tahoma" w:eastAsiaTheme="minorHAnsi" w:hAnsi="Tahoma" w:cs="Tahoma"/>
                <w:bCs/>
                <w:color w:val="1F497D" w:themeColor="text2"/>
                <w:lang w:val="es-BO" w:eastAsia="en-US"/>
              </w:rPr>
              <w:t xml:space="preserve">.3 HORARIOS DE GENERACIÓN DE ÓRDENES DE TRABAJO </w:t>
            </w:r>
            <w:r w:rsidR="005F352D">
              <w:rPr>
                <w:rFonts w:ascii="Tahoma" w:eastAsiaTheme="minorHAnsi" w:hAnsi="Tahoma" w:cs="Tahoma"/>
                <w:bCs/>
                <w:color w:val="1F497D" w:themeColor="text2"/>
                <w:lang w:val="es-BO" w:eastAsia="en-US"/>
              </w:rPr>
              <w:t>PROVISIONES</w:t>
            </w:r>
          </w:p>
          <w:p w14:paraId="12C161A6" w14:textId="77777777" w:rsidR="00E74B5B" w:rsidRPr="00E35E2F" w:rsidRDefault="00E74B5B" w:rsidP="00E74B5B">
            <w:pPr>
              <w:autoSpaceDE w:val="0"/>
              <w:autoSpaceDN w:val="0"/>
              <w:adjustRightInd w:val="0"/>
              <w:rPr>
                <w:rFonts w:ascii="Tahoma" w:eastAsiaTheme="minorHAnsi" w:hAnsi="Tahoma" w:cs="Tahoma"/>
                <w:color w:val="1F497D" w:themeColor="text2"/>
                <w:lang w:val="es-BO" w:eastAsia="en-US"/>
              </w:rPr>
            </w:pPr>
          </w:p>
          <w:p w14:paraId="1FCBE7B6" w14:textId="77777777" w:rsidR="00E74B5B" w:rsidRDefault="00E74B5B" w:rsidP="00097FFC">
            <w:pPr>
              <w:autoSpaceDE w:val="0"/>
              <w:autoSpaceDN w:val="0"/>
              <w:adjustRightInd w:val="0"/>
              <w:jc w:val="both"/>
              <w:rPr>
                <w:rFonts w:ascii="Tahoma" w:eastAsiaTheme="minorHAnsi" w:hAnsi="Tahoma" w:cs="Tahoma"/>
                <w:color w:val="1F497D" w:themeColor="text2"/>
                <w:lang w:val="es-BO" w:eastAsia="en-US"/>
              </w:rPr>
            </w:pPr>
            <w:r w:rsidRPr="00E35E2F">
              <w:rPr>
                <w:rFonts w:ascii="Tahoma" w:eastAsiaTheme="minorHAnsi" w:hAnsi="Tahoma" w:cs="Tahoma"/>
                <w:color w:val="1F497D" w:themeColor="text2"/>
                <w:lang w:val="es-BO" w:eastAsia="en-US"/>
              </w:rPr>
              <w:t xml:space="preserve">Los horarios para la generación de las órdenes de trabajo serán: </w:t>
            </w:r>
          </w:p>
          <w:p w14:paraId="6C84F2C1" w14:textId="77777777" w:rsidR="00097FFC" w:rsidRPr="00E35E2F" w:rsidRDefault="00097FFC" w:rsidP="00097FFC">
            <w:pPr>
              <w:autoSpaceDE w:val="0"/>
              <w:autoSpaceDN w:val="0"/>
              <w:adjustRightInd w:val="0"/>
              <w:jc w:val="both"/>
              <w:rPr>
                <w:rFonts w:ascii="Tahoma" w:eastAsiaTheme="minorHAnsi" w:hAnsi="Tahoma" w:cs="Tahoma"/>
                <w:color w:val="1F497D" w:themeColor="text2"/>
                <w:lang w:val="es-BO" w:eastAsia="en-US"/>
              </w:rPr>
            </w:pPr>
          </w:p>
          <w:p w14:paraId="4361B473" w14:textId="77777777" w:rsidR="00E74B5B" w:rsidRPr="00E35E2F" w:rsidRDefault="00E74B5B" w:rsidP="00097FFC">
            <w:pPr>
              <w:pStyle w:val="Prrafodelista"/>
              <w:numPr>
                <w:ilvl w:val="0"/>
                <w:numId w:val="43"/>
              </w:numPr>
              <w:autoSpaceDE w:val="0"/>
              <w:autoSpaceDN w:val="0"/>
              <w:adjustRightInd w:val="0"/>
              <w:spacing w:after="30"/>
              <w:contextualSpacing/>
              <w:jc w:val="both"/>
              <w:rPr>
                <w:rFonts w:ascii="Tahoma" w:eastAsiaTheme="minorHAnsi" w:hAnsi="Tahoma" w:cs="Tahoma"/>
                <w:color w:val="1F497D" w:themeColor="text2"/>
                <w:sz w:val="16"/>
                <w:szCs w:val="16"/>
                <w:lang w:val="es-BO"/>
              </w:rPr>
            </w:pPr>
            <w:r w:rsidRPr="00E35E2F">
              <w:rPr>
                <w:rFonts w:ascii="Tahoma" w:eastAsiaTheme="minorHAnsi" w:hAnsi="Tahoma" w:cs="Tahoma"/>
                <w:color w:val="1F497D" w:themeColor="text2"/>
                <w:sz w:val="16"/>
                <w:szCs w:val="16"/>
                <w:lang w:val="es-BO"/>
              </w:rPr>
              <w:t xml:space="preserve">De Lunes a Sábado de 08:00 a 20:00 </w:t>
            </w:r>
          </w:p>
          <w:p w14:paraId="16546DA1" w14:textId="77777777" w:rsidR="00E74B5B" w:rsidRPr="00E35E2F" w:rsidRDefault="00E74B5B" w:rsidP="00F45C5D">
            <w:pPr>
              <w:pStyle w:val="Prrafodelista"/>
              <w:numPr>
                <w:ilvl w:val="0"/>
                <w:numId w:val="43"/>
              </w:numPr>
              <w:autoSpaceDE w:val="0"/>
              <w:autoSpaceDN w:val="0"/>
              <w:adjustRightInd w:val="0"/>
              <w:contextualSpacing/>
              <w:jc w:val="both"/>
              <w:rPr>
                <w:rFonts w:ascii="Tahoma" w:eastAsiaTheme="minorHAnsi" w:hAnsi="Tahoma" w:cs="Tahoma"/>
                <w:color w:val="1F497D" w:themeColor="text2"/>
                <w:sz w:val="16"/>
                <w:szCs w:val="16"/>
                <w:lang w:val="es-BO"/>
              </w:rPr>
            </w:pPr>
            <w:r w:rsidRPr="00E35E2F">
              <w:rPr>
                <w:rFonts w:ascii="Tahoma" w:eastAsiaTheme="minorHAnsi" w:hAnsi="Tahoma" w:cs="Tahoma"/>
                <w:color w:val="1F497D" w:themeColor="text2"/>
                <w:sz w:val="16"/>
                <w:szCs w:val="16"/>
                <w:lang w:val="es-BO"/>
              </w:rPr>
              <w:t xml:space="preserve">Domingos a requerimiento de Entel y comunicación telefónica hacia la contratista, solo autorizaciones especiales emitidas por el responsable de O&amp;M Nacional, debiendo procederse a la regularización posterior del trabajo mediante el sistema, el siguiente día hábil. </w:t>
            </w:r>
          </w:p>
          <w:p w14:paraId="3FFE88C3" w14:textId="77777777" w:rsidR="00E74B5B" w:rsidRPr="00E35E2F" w:rsidRDefault="00E74B5B" w:rsidP="00E74B5B">
            <w:pPr>
              <w:pStyle w:val="Prrafodelista"/>
              <w:autoSpaceDE w:val="0"/>
              <w:autoSpaceDN w:val="0"/>
              <w:adjustRightInd w:val="0"/>
              <w:ind w:left="426"/>
              <w:jc w:val="both"/>
              <w:rPr>
                <w:rFonts w:ascii="Tahoma" w:eastAsiaTheme="minorHAnsi" w:hAnsi="Tahoma" w:cs="Tahoma"/>
                <w:b/>
                <w:color w:val="1F497D" w:themeColor="text2"/>
                <w:sz w:val="16"/>
                <w:szCs w:val="16"/>
                <w:lang w:val="es-BO"/>
              </w:rPr>
            </w:pPr>
          </w:p>
          <w:p w14:paraId="22D1816D" w14:textId="77777777" w:rsidR="00E74B5B" w:rsidRPr="00E35E2F" w:rsidRDefault="00E74B5B" w:rsidP="00E74B5B">
            <w:pPr>
              <w:pStyle w:val="Prrafodelista"/>
              <w:autoSpaceDE w:val="0"/>
              <w:autoSpaceDN w:val="0"/>
              <w:adjustRightInd w:val="0"/>
              <w:ind w:left="0" w:hanging="72"/>
              <w:jc w:val="both"/>
              <w:rPr>
                <w:rFonts w:ascii="Tahoma" w:eastAsiaTheme="minorHAnsi" w:hAnsi="Tahoma" w:cs="Tahoma"/>
                <w:color w:val="1F497D" w:themeColor="text2"/>
                <w:sz w:val="16"/>
                <w:szCs w:val="16"/>
                <w:lang w:val="es-BO"/>
              </w:rPr>
            </w:pPr>
            <w:r>
              <w:rPr>
                <w:rFonts w:ascii="Tahoma" w:eastAsiaTheme="minorHAnsi" w:hAnsi="Tahoma" w:cs="Tahoma"/>
                <w:color w:val="1F497D" w:themeColor="text2"/>
                <w:sz w:val="16"/>
                <w:szCs w:val="16"/>
                <w:lang w:val="es-BO"/>
              </w:rPr>
              <w:t xml:space="preserve">  4.1</w:t>
            </w:r>
            <w:r w:rsidRPr="00E35E2F">
              <w:rPr>
                <w:rFonts w:ascii="Tahoma" w:eastAsiaTheme="minorHAnsi" w:hAnsi="Tahoma" w:cs="Tahoma"/>
                <w:color w:val="1F497D" w:themeColor="text2"/>
                <w:sz w:val="16"/>
                <w:szCs w:val="16"/>
                <w:lang w:val="es-BO"/>
              </w:rPr>
              <w:t xml:space="preserve">.4 </w:t>
            </w:r>
            <w:r w:rsidRPr="00E35E2F">
              <w:rPr>
                <w:rFonts w:ascii="Tahoma" w:eastAsiaTheme="minorHAnsi" w:hAnsi="Tahoma" w:cs="Tahoma"/>
                <w:bCs/>
                <w:color w:val="1F497D" w:themeColor="text2"/>
                <w:sz w:val="16"/>
                <w:szCs w:val="16"/>
                <w:lang w:val="es-BO"/>
              </w:rPr>
              <w:t>TIEMPOS DE EJECUCIÓN</w:t>
            </w:r>
            <w:r w:rsidR="00100063">
              <w:rPr>
                <w:rFonts w:ascii="Tahoma" w:eastAsiaTheme="minorHAnsi" w:hAnsi="Tahoma" w:cs="Tahoma"/>
                <w:bCs/>
                <w:color w:val="1F497D" w:themeColor="text2"/>
                <w:sz w:val="16"/>
                <w:szCs w:val="16"/>
                <w:lang w:val="es-BO"/>
              </w:rPr>
              <w:t xml:space="preserve"> EN PROVISIONES</w:t>
            </w:r>
          </w:p>
          <w:p w14:paraId="5A5EEB3E" w14:textId="77777777" w:rsidR="00E74B5B" w:rsidRPr="00E35E2F" w:rsidRDefault="00E74B5B" w:rsidP="00E74B5B">
            <w:pPr>
              <w:pStyle w:val="Prrafodelista"/>
              <w:jc w:val="both"/>
              <w:rPr>
                <w:rFonts w:ascii="Tahoma" w:eastAsiaTheme="minorHAnsi" w:hAnsi="Tahoma" w:cs="Tahoma"/>
                <w:color w:val="1F497D" w:themeColor="text2"/>
                <w:sz w:val="16"/>
                <w:szCs w:val="16"/>
                <w:lang w:val="es-BO"/>
              </w:rPr>
            </w:pPr>
          </w:p>
          <w:p w14:paraId="06738FA8" w14:textId="77777777" w:rsidR="00FE66C7" w:rsidRDefault="00E74B5B" w:rsidP="00097FFC">
            <w:pPr>
              <w:jc w:val="both"/>
              <w:rPr>
                <w:rFonts w:ascii="Tahoma" w:eastAsiaTheme="minorHAnsi" w:hAnsi="Tahoma" w:cs="Tahoma"/>
                <w:color w:val="1F497D" w:themeColor="text2"/>
                <w:lang w:val="es-BO" w:eastAsia="en-US"/>
              </w:rPr>
            </w:pPr>
            <w:r w:rsidRPr="00E35E2F">
              <w:rPr>
                <w:rFonts w:ascii="Tahoma" w:eastAsiaTheme="minorHAnsi" w:hAnsi="Tahoma" w:cs="Tahoma"/>
                <w:color w:val="1F497D" w:themeColor="text2"/>
                <w:lang w:val="es-BO" w:eastAsia="en-US"/>
              </w:rPr>
              <w:t>Se han definido los tiempos máximos de ejecución que el contratista debe cumplir:</w:t>
            </w:r>
          </w:p>
          <w:p w14:paraId="1A5AC340" w14:textId="77777777" w:rsidR="00FE66C7" w:rsidRDefault="00FE66C7" w:rsidP="00E74B5B">
            <w:pPr>
              <w:autoSpaceDE w:val="0"/>
              <w:autoSpaceDN w:val="0"/>
              <w:adjustRightInd w:val="0"/>
              <w:rPr>
                <w:rFonts w:ascii="Tahoma" w:eastAsiaTheme="minorHAnsi" w:hAnsi="Tahoma" w:cs="Tahoma"/>
                <w:color w:val="1F497D" w:themeColor="text2"/>
                <w:lang w:val="es-BO" w:eastAsia="en-US"/>
              </w:rPr>
            </w:pPr>
          </w:p>
          <w:p w14:paraId="27012FF7" w14:textId="77777777" w:rsidR="00E62365" w:rsidRPr="00E35E2F" w:rsidRDefault="00E62365" w:rsidP="00E74B5B">
            <w:pPr>
              <w:autoSpaceDE w:val="0"/>
              <w:autoSpaceDN w:val="0"/>
              <w:adjustRightInd w:val="0"/>
              <w:rPr>
                <w:rFonts w:ascii="Tahoma" w:eastAsiaTheme="minorHAnsi" w:hAnsi="Tahoma" w:cs="Tahoma"/>
                <w:color w:val="1F497D" w:themeColor="text2"/>
                <w:lang w:val="es-BO" w:eastAsia="en-US"/>
              </w:rPr>
            </w:pPr>
            <w:r w:rsidRPr="00E62365">
              <w:rPr>
                <w:rFonts w:ascii="Tahoma" w:eastAsiaTheme="minorHAnsi" w:hAnsi="Tahoma" w:cs="Tahoma"/>
                <w:b/>
                <w:color w:val="1F497D" w:themeColor="text2"/>
                <w:lang w:val="es-BO" w:eastAsia="en-US"/>
              </w:rPr>
              <w:t>TV SATELITAL</w:t>
            </w:r>
            <w:r>
              <w:rPr>
                <w:rFonts w:ascii="Tahoma" w:eastAsiaTheme="minorHAnsi" w:hAnsi="Tahoma" w:cs="Tahoma"/>
                <w:color w:val="1F497D" w:themeColor="text2"/>
                <w:lang w:val="es-BO" w:eastAsia="en-US"/>
              </w:rPr>
              <w:t>:</w:t>
            </w:r>
          </w:p>
          <w:tbl>
            <w:tblPr>
              <w:tblW w:w="4740" w:type="dxa"/>
              <w:jc w:val="center"/>
              <w:tblLayout w:type="fixed"/>
              <w:tblCellMar>
                <w:left w:w="70" w:type="dxa"/>
                <w:right w:w="70" w:type="dxa"/>
              </w:tblCellMar>
              <w:tblLook w:val="04A0" w:firstRow="1" w:lastRow="0" w:firstColumn="1" w:lastColumn="0" w:noHBand="0" w:noVBand="1"/>
            </w:tblPr>
            <w:tblGrid>
              <w:gridCol w:w="2340"/>
              <w:gridCol w:w="1200"/>
              <w:gridCol w:w="1200"/>
            </w:tblGrid>
            <w:tr w:rsidR="00E74B5B" w:rsidRPr="00E95162" w14:paraId="5C75659A" w14:textId="77777777" w:rsidTr="00E74B5B">
              <w:trPr>
                <w:trHeight w:val="60"/>
                <w:jc w:val="center"/>
              </w:trPr>
              <w:tc>
                <w:tcPr>
                  <w:tcW w:w="2340" w:type="dxa"/>
                  <w:vMerge w:val="restart"/>
                  <w:tcBorders>
                    <w:top w:val="single" w:sz="4" w:space="0" w:color="auto"/>
                    <w:left w:val="single" w:sz="4" w:space="0" w:color="auto"/>
                    <w:bottom w:val="single" w:sz="4" w:space="0" w:color="auto"/>
                    <w:right w:val="single" w:sz="4" w:space="0" w:color="auto"/>
                  </w:tcBorders>
                  <w:shd w:val="clear" w:color="000000" w:fill="1F497D"/>
                  <w:vAlign w:val="center"/>
                  <w:hideMark/>
                </w:tcPr>
                <w:p w14:paraId="7399D5AB" w14:textId="77777777" w:rsidR="00E74B5B" w:rsidRPr="00E95162" w:rsidRDefault="00E74B5B" w:rsidP="00E74B5B">
                  <w:pPr>
                    <w:rPr>
                      <w:rFonts w:ascii="Tahoma" w:hAnsi="Tahoma" w:cs="Tahoma"/>
                      <w:b/>
                      <w:bCs/>
                      <w:color w:val="FFFFFF"/>
                      <w:lang w:val="es-BO" w:eastAsia="es-BO"/>
                    </w:rPr>
                  </w:pPr>
                  <w:r w:rsidRPr="00E95162">
                    <w:rPr>
                      <w:rFonts w:ascii="Tahoma" w:hAnsi="Tahoma" w:cs="Tahoma"/>
                      <w:b/>
                      <w:bCs/>
                      <w:color w:val="FFFFFF"/>
                      <w:lang w:val="es-BO" w:eastAsia="es-BO"/>
                    </w:rPr>
                    <w:t>Tipo de trabajo</w:t>
                  </w:r>
                </w:p>
              </w:tc>
              <w:tc>
                <w:tcPr>
                  <w:tcW w:w="1200" w:type="dxa"/>
                  <w:tcBorders>
                    <w:top w:val="single" w:sz="4" w:space="0" w:color="auto"/>
                    <w:left w:val="nil"/>
                    <w:bottom w:val="single" w:sz="4" w:space="0" w:color="auto"/>
                    <w:right w:val="single" w:sz="4" w:space="0" w:color="auto"/>
                  </w:tcBorders>
                  <w:shd w:val="clear" w:color="000000" w:fill="1F497D"/>
                  <w:vAlign w:val="center"/>
                  <w:hideMark/>
                </w:tcPr>
                <w:p w14:paraId="6FA6F123" w14:textId="77777777" w:rsidR="00E74B5B" w:rsidRPr="00E95162" w:rsidRDefault="00E74B5B" w:rsidP="00E74B5B">
                  <w:pPr>
                    <w:jc w:val="center"/>
                    <w:rPr>
                      <w:rFonts w:ascii="Tahoma" w:hAnsi="Tahoma" w:cs="Tahoma"/>
                      <w:b/>
                      <w:bCs/>
                      <w:color w:val="FFFFFF"/>
                      <w:lang w:val="es-BO" w:eastAsia="es-BO"/>
                    </w:rPr>
                  </w:pPr>
                  <w:r w:rsidRPr="00E95162">
                    <w:rPr>
                      <w:rFonts w:ascii="Tahoma" w:hAnsi="Tahoma" w:cs="Tahoma"/>
                      <w:b/>
                      <w:bCs/>
                      <w:color w:val="FFFFFF"/>
                      <w:lang w:val="es-BO" w:eastAsia="es-BO"/>
                    </w:rPr>
                    <w:t>Urbano</w:t>
                  </w:r>
                </w:p>
              </w:tc>
              <w:tc>
                <w:tcPr>
                  <w:tcW w:w="1200" w:type="dxa"/>
                  <w:tcBorders>
                    <w:top w:val="single" w:sz="4" w:space="0" w:color="auto"/>
                    <w:left w:val="nil"/>
                    <w:bottom w:val="single" w:sz="4" w:space="0" w:color="auto"/>
                    <w:right w:val="single" w:sz="4" w:space="0" w:color="auto"/>
                  </w:tcBorders>
                  <w:shd w:val="clear" w:color="000000" w:fill="1F497D"/>
                  <w:vAlign w:val="center"/>
                  <w:hideMark/>
                </w:tcPr>
                <w:p w14:paraId="727DBAD5" w14:textId="77777777" w:rsidR="00E74B5B" w:rsidRPr="00E95162" w:rsidRDefault="00E74B5B" w:rsidP="00E74B5B">
                  <w:pPr>
                    <w:jc w:val="center"/>
                    <w:rPr>
                      <w:rFonts w:ascii="Tahoma" w:hAnsi="Tahoma" w:cs="Tahoma"/>
                      <w:b/>
                      <w:bCs/>
                      <w:color w:val="FFFFFF"/>
                      <w:lang w:val="es-BO" w:eastAsia="es-BO"/>
                    </w:rPr>
                  </w:pPr>
                  <w:r w:rsidRPr="00E95162">
                    <w:rPr>
                      <w:rFonts w:ascii="Tahoma" w:hAnsi="Tahoma" w:cs="Tahoma"/>
                      <w:b/>
                      <w:bCs/>
                      <w:color w:val="FFFFFF"/>
                      <w:lang w:val="es-BO" w:eastAsia="es-BO"/>
                    </w:rPr>
                    <w:t>Rural</w:t>
                  </w:r>
                </w:p>
              </w:tc>
            </w:tr>
            <w:tr w:rsidR="00E74B5B" w:rsidRPr="00E95162" w14:paraId="1125E28B" w14:textId="77777777" w:rsidTr="00E74B5B">
              <w:trPr>
                <w:trHeight w:val="123"/>
                <w:jc w:val="center"/>
              </w:trPr>
              <w:tc>
                <w:tcPr>
                  <w:tcW w:w="2340" w:type="dxa"/>
                  <w:vMerge/>
                  <w:tcBorders>
                    <w:top w:val="single" w:sz="4" w:space="0" w:color="auto"/>
                    <w:left w:val="single" w:sz="4" w:space="0" w:color="auto"/>
                    <w:bottom w:val="single" w:sz="4" w:space="0" w:color="auto"/>
                    <w:right w:val="single" w:sz="4" w:space="0" w:color="auto"/>
                  </w:tcBorders>
                  <w:vAlign w:val="center"/>
                  <w:hideMark/>
                </w:tcPr>
                <w:p w14:paraId="1EC7B843" w14:textId="77777777" w:rsidR="00E74B5B" w:rsidRPr="00E95162" w:rsidRDefault="00E74B5B" w:rsidP="00E74B5B">
                  <w:pPr>
                    <w:rPr>
                      <w:rFonts w:ascii="Tahoma" w:hAnsi="Tahoma" w:cs="Tahoma"/>
                      <w:b/>
                      <w:bCs/>
                      <w:color w:val="FFFFFF"/>
                      <w:lang w:val="es-BO" w:eastAsia="es-BO"/>
                    </w:rPr>
                  </w:pPr>
                </w:p>
              </w:tc>
              <w:tc>
                <w:tcPr>
                  <w:tcW w:w="1200" w:type="dxa"/>
                  <w:tcBorders>
                    <w:top w:val="nil"/>
                    <w:left w:val="nil"/>
                    <w:bottom w:val="single" w:sz="4" w:space="0" w:color="auto"/>
                    <w:right w:val="single" w:sz="4" w:space="0" w:color="auto"/>
                  </w:tcBorders>
                  <w:shd w:val="clear" w:color="000000" w:fill="1F497D"/>
                  <w:vAlign w:val="center"/>
                  <w:hideMark/>
                </w:tcPr>
                <w:p w14:paraId="6EF4AAB8" w14:textId="77777777" w:rsidR="00E74B5B" w:rsidRPr="00E95162" w:rsidRDefault="00E74B5B" w:rsidP="00E74B5B">
                  <w:pPr>
                    <w:jc w:val="center"/>
                    <w:rPr>
                      <w:rFonts w:ascii="Tahoma" w:hAnsi="Tahoma" w:cs="Tahoma"/>
                      <w:color w:val="FFFFFF"/>
                      <w:lang w:val="es-BO" w:eastAsia="es-BO"/>
                    </w:rPr>
                  </w:pPr>
                  <w:r w:rsidRPr="00E95162">
                    <w:rPr>
                      <w:rFonts w:ascii="Tahoma" w:hAnsi="Tahoma" w:cs="Tahoma"/>
                      <w:color w:val="FFFFFF"/>
                      <w:lang w:val="es-BO" w:eastAsia="es-BO"/>
                    </w:rPr>
                    <w:t>(días)</w:t>
                  </w:r>
                </w:p>
              </w:tc>
              <w:tc>
                <w:tcPr>
                  <w:tcW w:w="1200" w:type="dxa"/>
                  <w:tcBorders>
                    <w:top w:val="nil"/>
                    <w:left w:val="nil"/>
                    <w:bottom w:val="single" w:sz="4" w:space="0" w:color="auto"/>
                    <w:right w:val="single" w:sz="4" w:space="0" w:color="auto"/>
                  </w:tcBorders>
                  <w:shd w:val="clear" w:color="000000" w:fill="1F497D"/>
                  <w:vAlign w:val="center"/>
                  <w:hideMark/>
                </w:tcPr>
                <w:p w14:paraId="3B464084" w14:textId="77777777" w:rsidR="00E74B5B" w:rsidRPr="00E95162" w:rsidRDefault="00E74B5B" w:rsidP="00E74B5B">
                  <w:pPr>
                    <w:jc w:val="center"/>
                    <w:rPr>
                      <w:rFonts w:ascii="Tahoma" w:hAnsi="Tahoma" w:cs="Tahoma"/>
                      <w:color w:val="FFFFFF"/>
                      <w:lang w:val="es-BO" w:eastAsia="es-BO"/>
                    </w:rPr>
                  </w:pPr>
                  <w:r w:rsidRPr="00E95162">
                    <w:rPr>
                      <w:rFonts w:ascii="Tahoma" w:hAnsi="Tahoma" w:cs="Tahoma"/>
                      <w:color w:val="FFFFFF"/>
                      <w:lang w:val="es-BO" w:eastAsia="es-BO"/>
                    </w:rPr>
                    <w:t>(días)</w:t>
                  </w:r>
                </w:p>
              </w:tc>
            </w:tr>
            <w:tr w:rsidR="00E74B5B" w:rsidRPr="00E95162" w14:paraId="47459BFD" w14:textId="77777777" w:rsidTr="00E74B5B">
              <w:trPr>
                <w:trHeight w:val="98"/>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570B91F" w14:textId="77777777" w:rsidR="00E74B5B" w:rsidRPr="00E95162" w:rsidRDefault="00E74B5B" w:rsidP="00E74B5B">
                  <w:pPr>
                    <w:rPr>
                      <w:rFonts w:ascii="Tahoma" w:hAnsi="Tahoma" w:cs="Tahoma"/>
                      <w:color w:val="1F497D"/>
                      <w:lang w:val="es-BO" w:eastAsia="es-BO"/>
                    </w:rPr>
                  </w:pPr>
                  <w:r w:rsidRPr="00E95162">
                    <w:rPr>
                      <w:rFonts w:ascii="Tahoma" w:hAnsi="Tahoma" w:cs="Tahoma"/>
                      <w:color w:val="1F497D"/>
                      <w:lang w:val="es-BO" w:eastAsia="es-BO"/>
                    </w:rPr>
                    <w:t>Instalación</w:t>
                  </w:r>
                </w:p>
              </w:tc>
              <w:tc>
                <w:tcPr>
                  <w:tcW w:w="1200" w:type="dxa"/>
                  <w:tcBorders>
                    <w:top w:val="nil"/>
                    <w:left w:val="nil"/>
                    <w:bottom w:val="single" w:sz="4" w:space="0" w:color="auto"/>
                    <w:right w:val="single" w:sz="4" w:space="0" w:color="auto"/>
                  </w:tcBorders>
                  <w:shd w:val="clear" w:color="auto" w:fill="auto"/>
                  <w:vAlign w:val="center"/>
                  <w:hideMark/>
                </w:tcPr>
                <w:p w14:paraId="007AD72C" w14:textId="77777777" w:rsidR="00E74B5B" w:rsidRPr="00E95162" w:rsidRDefault="00E74B5B" w:rsidP="00E74B5B">
                  <w:pPr>
                    <w:jc w:val="center"/>
                    <w:rPr>
                      <w:rFonts w:ascii="Tahoma" w:hAnsi="Tahoma" w:cs="Tahoma"/>
                      <w:color w:val="1F497D"/>
                      <w:lang w:val="es-BO" w:eastAsia="es-BO"/>
                    </w:rPr>
                  </w:pPr>
                  <w:r w:rsidRPr="00E95162">
                    <w:rPr>
                      <w:rFonts w:ascii="Tahoma" w:hAnsi="Tahoma" w:cs="Tahoma"/>
                      <w:color w:val="1F497D"/>
                      <w:lang w:val="es-BO" w:eastAsia="es-BO"/>
                    </w:rPr>
                    <w:t>3</w:t>
                  </w:r>
                </w:p>
              </w:tc>
              <w:tc>
                <w:tcPr>
                  <w:tcW w:w="1200" w:type="dxa"/>
                  <w:tcBorders>
                    <w:top w:val="nil"/>
                    <w:left w:val="nil"/>
                    <w:bottom w:val="single" w:sz="4" w:space="0" w:color="auto"/>
                    <w:right w:val="single" w:sz="4" w:space="0" w:color="auto"/>
                  </w:tcBorders>
                  <w:shd w:val="clear" w:color="auto" w:fill="auto"/>
                  <w:vAlign w:val="center"/>
                  <w:hideMark/>
                </w:tcPr>
                <w:p w14:paraId="039D5EAC" w14:textId="77777777" w:rsidR="00E74B5B" w:rsidRPr="00E95162" w:rsidRDefault="00487BAE" w:rsidP="00E74B5B">
                  <w:pPr>
                    <w:jc w:val="center"/>
                    <w:rPr>
                      <w:rFonts w:ascii="Tahoma" w:hAnsi="Tahoma" w:cs="Tahoma"/>
                      <w:color w:val="1F497D"/>
                      <w:lang w:val="es-BO" w:eastAsia="es-BO"/>
                    </w:rPr>
                  </w:pPr>
                  <w:r>
                    <w:rPr>
                      <w:rFonts w:ascii="Tahoma" w:hAnsi="Tahoma" w:cs="Tahoma"/>
                      <w:color w:val="1F497D"/>
                      <w:lang w:val="es-BO" w:eastAsia="es-BO"/>
                    </w:rPr>
                    <w:t>9</w:t>
                  </w:r>
                </w:p>
              </w:tc>
            </w:tr>
            <w:tr w:rsidR="00E74B5B" w:rsidRPr="00E95162" w14:paraId="727E9D2D" w14:textId="77777777" w:rsidTr="00E74B5B">
              <w:trPr>
                <w:trHeight w:val="13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47E2464" w14:textId="77777777" w:rsidR="00E74B5B" w:rsidRPr="00E95162" w:rsidRDefault="00E74B5B" w:rsidP="00E74B5B">
                  <w:pPr>
                    <w:rPr>
                      <w:rFonts w:ascii="Tahoma" w:hAnsi="Tahoma" w:cs="Tahoma"/>
                      <w:color w:val="1F497D"/>
                      <w:lang w:val="es-BO" w:eastAsia="es-BO"/>
                    </w:rPr>
                  </w:pPr>
                  <w:r w:rsidRPr="00E95162">
                    <w:rPr>
                      <w:rFonts w:ascii="Tahoma" w:hAnsi="Tahoma" w:cs="Tahoma"/>
                      <w:color w:val="1F497D"/>
                      <w:lang w:val="es-BO" w:eastAsia="es-BO"/>
                    </w:rPr>
                    <w:t>Instalación equipo adicional</w:t>
                  </w:r>
                </w:p>
              </w:tc>
              <w:tc>
                <w:tcPr>
                  <w:tcW w:w="1200" w:type="dxa"/>
                  <w:tcBorders>
                    <w:top w:val="nil"/>
                    <w:left w:val="nil"/>
                    <w:bottom w:val="single" w:sz="4" w:space="0" w:color="auto"/>
                    <w:right w:val="single" w:sz="4" w:space="0" w:color="auto"/>
                  </w:tcBorders>
                  <w:shd w:val="clear" w:color="auto" w:fill="auto"/>
                  <w:vAlign w:val="center"/>
                  <w:hideMark/>
                </w:tcPr>
                <w:p w14:paraId="0646E500" w14:textId="77777777" w:rsidR="00E74B5B" w:rsidRPr="00E95162" w:rsidRDefault="00E74B5B" w:rsidP="00E74B5B">
                  <w:pPr>
                    <w:jc w:val="center"/>
                    <w:rPr>
                      <w:rFonts w:ascii="Tahoma" w:hAnsi="Tahoma" w:cs="Tahoma"/>
                      <w:color w:val="1F497D"/>
                      <w:lang w:val="es-BO" w:eastAsia="es-BO"/>
                    </w:rPr>
                  </w:pPr>
                  <w:r w:rsidRPr="00E95162">
                    <w:rPr>
                      <w:rFonts w:ascii="Tahoma" w:hAnsi="Tahoma" w:cs="Tahoma"/>
                      <w:color w:val="1F497D"/>
                      <w:lang w:val="es-BO" w:eastAsia="es-BO"/>
                    </w:rPr>
                    <w:t>3</w:t>
                  </w:r>
                </w:p>
              </w:tc>
              <w:tc>
                <w:tcPr>
                  <w:tcW w:w="1200" w:type="dxa"/>
                  <w:tcBorders>
                    <w:top w:val="nil"/>
                    <w:left w:val="nil"/>
                    <w:bottom w:val="single" w:sz="4" w:space="0" w:color="auto"/>
                    <w:right w:val="single" w:sz="4" w:space="0" w:color="auto"/>
                  </w:tcBorders>
                  <w:shd w:val="clear" w:color="auto" w:fill="auto"/>
                  <w:vAlign w:val="center"/>
                  <w:hideMark/>
                </w:tcPr>
                <w:p w14:paraId="68CBEE37" w14:textId="77777777" w:rsidR="00E74B5B" w:rsidRPr="00E95162" w:rsidRDefault="00487BAE" w:rsidP="00E74B5B">
                  <w:pPr>
                    <w:jc w:val="center"/>
                    <w:rPr>
                      <w:rFonts w:ascii="Tahoma" w:hAnsi="Tahoma" w:cs="Tahoma"/>
                      <w:color w:val="1F497D"/>
                      <w:lang w:val="es-BO" w:eastAsia="es-BO"/>
                    </w:rPr>
                  </w:pPr>
                  <w:r>
                    <w:rPr>
                      <w:rFonts w:ascii="Tahoma" w:hAnsi="Tahoma" w:cs="Tahoma"/>
                      <w:color w:val="1F497D"/>
                      <w:lang w:val="es-BO" w:eastAsia="es-BO"/>
                    </w:rPr>
                    <w:t>9</w:t>
                  </w:r>
                </w:p>
              </w:tc>
            </w:tr>
            <w:tr w:rsidR="00E74B5B" w:rsidRPr="00E95162" w14:paraId="150B558D" w14:textId="77777777" w:rsidTr="00E74B5B">
              <w:trPr>
                <w:trHeight w:val="178"/>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E60C872" w14:textId="77777777" w:rsidR="00E74B5B" w:rsidRPr="00E62365" w:rsidRDefault="00E74B5B" w:rsidP="00E74B5B">
                  <w:pPr>
                    <w:rPr>
                      <w:rFonts w:ascii="Tahoma" w:hAnsi="Tahoma" w:cs="Tahoma"/>
                      <w:color w:val="1F497D"/>
                      <w:lang w:val="es-BO" w:eastAsia="es-BO"/>
                    </w:rPr>
                  </w:pPr>
                  <w:r w:rsidRPr="00E62365">
                    <w:rPr>
                      <w:rFonts w:ascii="Tahoma" w:hAnsi="Tahoma" w:cs="Tahoma"/>
                      <w:color w:val="1F497D"/>
                      <w:lang w:val="es-BO" w:eastAsia="es-BO"/>
                    </w:rPr>
                    <w:t>Traslado</w:t>
                  </w:r>
                </w:p>
              </w:tc>
              <w:tc>
                <w:tcPr>
                  <w:tcW w:w="1200" w:type="dxa"/>
                  <w:tcBorders>
                    <w:top w:val="nil"/>
                    <w:left w:val="nil"/>
                    <w:bottom w:val="single" w:sz="4" w:space="0" w:color="auto"/>
                    <w:right w:val="single" w:sz="4" w:space="0" w:color="auto"/>
                  </w:tcBorders>
                  <w:shd w:val="clear" w:color="auto" w:fill="auto"/>
                  <w:vAlign w:val="center"/>
                  <w:hideMark/>
                </w:tcPr>
                <w:p w14:paraId="61F6BC6A" w14:textId="77777777" w:rsidR="00E74B5B" w:rsidRPr="00E62365" w:rsidRDefault="00E74B5B" w:rsidP="00E74B5B">
                  <w:pPr>
                    <w:jc w:val="center"/>
                    <w:rPr>
                      <w:rFonts w:ascii="Tahoma" w:hAnsi="Tahoma" w:cs="Tahoma"/>
                      <w:color w:val="1F497D"/>
                      <w:lang w:val="es-BO" w:eastAsia="es-BO"/>
                    </w:rPr>
                  </w:pPr>
                  <w:r w:rsidRPr="00E62365">
                    <w:rPr>
                      <w:rFonts w:ascii="Tahoma" w:hAnsi="Tahoma" w:cs="Tahoma"/>
                      <w:color w:val="1F497D"/>
                      <w:lang w:val="es-BO" w:eastAsia="es-BO"/>
                    </w:rPr>
                    <w:t>3</w:t>
                  </w:r>
                </w:p>
              </w:tc>
              <w:tc>
                <w:tcPr>
                  <w:tcW w:w="1200" w:type="dxa"/>
                  <w:tcBorders>
                    <w:top w:val="nil"/>
                    <w:left w:val="nil"/>
                    <w:bottom w:val="single" w:sz="4" w:space="0" w:color="auto"/>
                    <w:right w:val="single" w:sz="4" w:space="0" w:color="auto"/>
                  </w:tcBorders>
                  <w:shd w:val="clear" w:color="auto" w:fill="auto"/>
                  <w:vAlign w:val="center"/>
                  <w:hideMark/>
                </w:tcPr>
                <w:p w14:paraId="51A72A37" w14:textId="77777777" w:rsidR="00E74B5B" w:rsidRPr="00E62365" w:rsidRDefault="00487BAE" w:rsidP="00E74B5B">
                  <w:pPr>
                    <w:jc w:val="center"/>
                    <w:rPr>
                      <w:rFonts w:ascii="Tahoma" w:hAnsi="Tahoma" w:cs="Tahoma"/>
                      <w:color w:val="1F497D"/>
                      <w:lang w:val="es-BO" w:eastAsia="es-BO"/>
                    </w:rPr>
                  </w:pPr>
                  <w:r w:rsidRPr="00E62365">
                    <w:rPr>
                      <w:rFonts w:ascii="Tahoma" w:hAnsi="Tahoma" w:cs="Tahoma"/>
                      <w:color w:val="1F497D"/>
                      <w:lang w:val="es-BO" w:eastAsia="es-BO"/>
                    </w:rPr>
                    <w:t>9</w:t>
                  </w:r>
                </w:p>
              </w:tc>
            </w:tr>
            <w:tr w:rsidR="00E74B5B" w:rsidRPr="00E95162" w14:paraId="392C2D1C" w14:textId="77777777" w:rsidTr="00E74B5B">
              <w:trPr>
                <w:trHeight w:val="124"/>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EDDC654" w14:textId="77777777" w:rsidR="00E74B5B" w:rsidRPr="00E62365" w:rsidRDefault="00E74B5B" w:rsidP="00E74B5B">
                  <w:pPr>
                    <w:rPr>
                      <w:rFonts w:ascii="Tahoma" w:hAnsi="Tahoma" w:cs="Tahoma"/>
                      <w:color w:val="1F497D"/>
                      <w:lang w:val="es-BO" w:eastAsia="es-BO"/>
                    </w:rPr>
                  </w:pPr>
                  <w:r w:rsidRPr="00E62365">
                    <w:rPr>
                      <w:rFonts w:ascii="Tahoma" w:hAnsi="Tahoma" w:cs="Tahoma"/>
                      <w:color w:val="1F497D"/>
                      <w:lang w:val="es-BO" w:eastAsia="es-BO"/>
                    </w:rPr>
                    <w:t>Retiro</w:t>
                  </w:r>
                </w:p>
              </w:tc>
              <w:tc>
                <w:tcPr>
                  <w:tcW w:w="1200" w:type="dxa"/>
                  <w:tcBorders>
                    <w:top w:val="nil"/>
                    <w:left w:val="nil"/>
                    <w:bottom w:val="single" w:sz="4" w:space="0" w:color="auto"/>
                    <w:right w:val="single" w:sz="4" w:space="0" w:color="auto"/>
                  </w:tcBorders>
                  <w:shd w:val="clear" w:color="auto" w:fill="auto"/>
                  <w:vAlign w:val="center"/>
                  <w:hideMark/>
                </w:tcPr>
                <w:p w14:paraId="4D0E88FD" w14:textId="77777777" w:rsidR="00E74B5B" w:rsidRPr="00E62365" w:rsidRDefault="00E74B5B" w:rsidP="00E74B5B">
                  <w:pPr>
                    <w:jc w:val="center"/>
                    <w:rPr>
                      <w:rFonts w:ascii="Tahoma" w:hAnsi="Tahoma" w:cs="Tahoma"/>
                      <w:color w:val="1F497D"/>
                      <w:lang w:val="es-BO" w:eastAsia="es-BO"/>
                    </w:rPr>
                  </w:pPr>
                  <w:r w:rsidRPr="00E62365">
                    <w:rPr>
                      <w:rFonts w:ascii="Tahoma" w:hAnsi="Tahoma" w:cs="Tahoma"/>
                      <w:color w:val="1F497D"/>
                      <w:lang w:val="es-BO" w:eastAsia="es-BO"/>
                    </w:rPr>
                    <w:t>3</w:t>
                  </w:r>
                </w:p>
              </w:tc>
              <w:tc>
                <w:tcPr>
                  <w:tcW w:w="1200" w:type="dxa"/>
                  <w:tcBorders>
                    <w:top w:val="nil"/>
                    <w:left w:val="nil"/>
                    <w:bottom w:val="single" w:sz="4" w:space="0" w:color="auto"/>
                    <w:right w:val="single" w:sz="4" w:space="0" w:color="auto"/>
                  </w:tcBorders>
                  <w:shd w:val="clear" w:color="auto" w:fill="auto"/>
                  <w:vAlign w:val="center"/>
                  <w:hideMark/>
                </w:tcPr>
                <w:p w14:paraId="41AA3125" w14:textId="77777777" w:rsidR="00E74B5B" w:rsidRPr="00E62365" w:rsidRDefault="00487BAE" w:rsidP="00E74B5B">
                  <w:pPr>
                    <w:jc w:val="center"/>
                    <w:rPr>
                      <w:rFonts w:ascii="Tahoma" w:hAnsi="Tahoma" w:cs="Tahoma"/>
                      <w:color w:val="1F497D"/>
                      <w:lang w:val="es-BO" w:eastAsia="es-BO"/>
                    </w:rPr>
                  </w:pPr>
                  <w:r w:rsidRPr="00E62365">
                    <w:rPr>
                      <w:rFonts w:ascii="Tahoma" w:hAnsi="Tahoma" w:cs="Tahoma"/>
                      <w:color w:val="1F497D"/>
                      <w:lang w:val="es-BO" w:eastAsia="es-BO"/>
                    </w:rPr>
                    <w:t>9</w:t>
                  </w:r>
                </w:p>
              </w:tc>
            </w:tr>
          </w:tbl>
          <w:p w14:paraId="6ECB6EC0" w14:textId="77777777" w:rsidR="00E74B5B" w:rsidRDefault="00E74B5B" w:rsidP="00E74B5B">
            <w:pPr>
              <w:ind w:left="281" w:hanging="284"/>
              <w:jc w:val="both"/>
              <w:rPr>
                <w:rFonts w:ascii="Tahoma" w:hAnsi="Tahoma" w:cs="Tahoma"/>
                <w:bCs/>
                <w:color w:val="365F91"/>
              </w:rPr>
            </w:pPr>
          </w:p>
          <w:p w14:paraId="0D64A4F4" w14:textId="77777777" w:rsidR="00E62365" w:rsidRPr="00E62365" w:rsidRDefault="00E62365" w:rsidP="00E62365">
            <w:pPr>
              <w:ind w:left="281" w:hanging="284"/>
              <w:jc w:val="both"/>
              <w:rPr>
                <w:rFonts w:ascii="Tahoma" w:hAnsi="Tahoma" w:cs="Tahoma"/>
                <w:b/>
                <w:bCs/>
                <w:color w:val="365F91"/>
              </w:rPr>
            </w:pPr>
            <w:r w:rsidRPr="00E62365">
              <w:rPr>
                <w:rFonts w:ascii="Tahoma" w:hAnsi="Tahoma" w:cs="Tahoma"/>
                <w:b/>
                <w:bCs/>
                <w:color w:val="365F91"/>
              </w:rPr>
              <w:t>LTE FAMILIA</w:t>
            </w:r>
            <w:r>
              <w:rPr>
                <w:rFonts w:ascii="Tahoma" w:hAnsi="Tahoma" w:cs="Tahoma"/>
                <w:b/>
                <w:bCs/>
                <w:color w:val="365F91"/>
              </w:rPr>
              <w:t>:</w:t>
            </w:r>
          </w:p>
          <w:tbl>
            <w:tblPr>
              <w:tblW w:w="4678" w:type="dxa"/>
              <w:tblInd w:w="204" w:type="dxa"/>
              <w:tblLayout w:type="fixed"/>
              <w:tblCellMar>
                <w:left w:w="70" w:type="dxa"/>
                <w:right w:w="70" w:type="dxa"/>
              </w:tblCellMar>
              <w:tblLook w:val="04A0" w:firstRow="1" w:lastRow="0" w:firstColumn="1" w:lastColumn="0" w:noHBand="0" w:noVBand="1"/>
            </w:tblPr>
            <w:tblGrid>
              <w:gridCol w:w="3041"/>
              <w:gridCol w:w="1637"/>
            </w:tblGrid>
            <w:tr w:rsidR="00E62365" w:rsidRPr="00E62365" w14:paraId="3193591E" w14:textId="77777777" w:rsidTr="00E62365">
              <w:trPr>
                <w:trHeight w:val="315"/>
              </w:trPr>
              <w:tc>
                <w:tcPr>
                  <w:tcW w:w="3041"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6918D903" w14:textId="77777777" w:rsidR="00E62365" w:rsidRPr="00E62365" w:rsidRDefault="00E62365" w:rsidP="00E62365">
                  <w:pPr>
                    <w:rPr>
                      <w:rFonts w:ascii="Tahoma" w:hAnsi="Tahoma" w:cs="Tahoma"/>
                      <w:b/>
                      <w:bCs/>
                      <w:color w:val="FFFFFF"/>
                      <w:lang w:val="es-BO" w:eastAsia="es-BO"/>
                    </w:rPr>
                  </w:pPr>
                  <w:r w:rsidRPr="00E62365">
                    <w:rPr>
                      <w:rFonts w:ascii="Tahoma" w:hAnsi="Tahoma" w:cs="Tahoma"/>
                      <w:b/>
                      <w:bCs/>
                      <w:color w:val="FFFFFF"/>
                      <w:lang w:val="es-BO" w:eastAsia="es-BO"/>
                    </w:rPr>
                    <w:t>Tipo de trabajo</w:t>
                  </w:r>
                </w:p>
              </w:tc>
              <w:tc>
                <w:tcPr>
                  <w:tcW w:w="1637" w:type="dxa"/>
                  <w:tcBorders>
                    <w:top w:val="single" w:sz="8" w:space="0" w:color="auto"/>
                    <w:left w:val="nil"/>
                    <w:bottom w:val="single" w:sz="8" w:space="0" w:color="auto"/>
                    <w:right w:val="single" w:sz="8" w:space="0" w:color="auto"/>
                  </w:tcBorders>
                  <w:shd w:val="clear" w:color="000000" w:fill="1F497D"/>
                  <w:vAlign w:val="center"/>
                  <w:hideMark/>
                </w:tcPr>
                <w:p w14:paraId="794A4704" w14:textId="77777777" w:rsidR="00E62365" w:rsidRPr="00E62365" w:rsidRDefault="00E62365" w:rsidP="00E62365">
                  <w:pPr>
                    <w:jc w:val="center"/>
                    <w:rPr>
                      <w:rFonts w:ascii="Tahoma" w:hAnsi="Tahoma" w:cs="Tahoma"/>
                      <w:b/>
                      <w:bCs/>
                      <w:color w:val="FFFFFF"/>
                      <w:lang w:val="es-BO" w:eastAsia="es-BO"/>
                    </w:rPr>
                  </w:pPr>
                  <w:r w:rsidRPr="00E62365">
                    <w:rPr>
                      <w:rFonts w:ascii="Tahoma" w:hAnsi="Tahoma" w:cs="Tahoma"/>
                      <w:b/>
                      <w:bCs/>
                      <w:color w:val="FFFFFF"/>
                      <w:lang w:val="es-BO" w:eastAsia="es-BO"/>
                    </w:rPr>
                    <w:t>Urbano</w:t>
                  </w:r>
                </w:p>
              </w:tc>
            </w:tr>
            <w:tr w:rsidR="00E62365" w:rsidRPr="00E62365" w14:paraId="3D879D8C" w14:textId="77777777" w:rsidTr="00E62365">
              <w:trPr>
                <w:trHeight w:val="315"/>
              </w:trPr>
              <w:tc>
                <w:tcPr>
                  <w:tcW w:w="3041" w:type="dxa"/>
                  <w:vMerge/>
                  <w:tcBorders>
                    <w:top w:val="single" w:sz="8" w:space="0" w:color="auto"/>
                    <w:left w:val="single" w:sz="8" w:space="0" w:color="auto"/>
                    <w:bottom w:val="single" w:sz="8" w:space="0" w:color="000000"/>
                    <w:right w:val="single" w:sz="8" w:space="0" w:color="auto"/>
                  </w:tcBorders>
                  <w:vAlign w:val="center"/>
                  <w:hideMark/>
                </w:tcPr>
                <w:p w14:paraId="7CCEA6B1" w14:textId="77777777" w:rsidR="00E62365" w:rsidRPr="00E62365" w:rsidRDefault="00E62365" w:rsidP="00E62365">
                  <w:pPr>
                    <w:rPr>
                      <w:rFonts w:ascii="Tahoma" w:hAnsi="Tahoma" w:cs="Tahoma"/>
                      <w:b/>
                      <w:bCs/>
                      <w:color w:val="FFFFFF"/>
                      <w:lang w:val="es-BO" w:eastAsia="es-BO"/>
                    </w:rPr>
                  </w:pPr>
                </w:p>
              </w:tc>
              <w:tc>
                <w:tcPr>
                  <w:tcW w:w="1637" w:type="dxa"/>
                  <w:tcBorders>
                    <w:top w:val="nil"/>
                    <w:left w:val="nil"/>
                    <w:bottom w:val="single" w:sz="8" w:space="0" w:color="auto"/>
                    <w:right w:val="single" w:sz="8" w:space="0" w:color="auto"/>
                  </w:tcBorders>
                  <w:shd w:val="clear" w:color="000000" w:fill="1F497D"/>
                  <w:vAlign w:val="center"/>
                  <w:hideMark/>
                </w:tcPr>
                <w:p w14:paraId="1EDDC97E" w14:textId="77777777" w:rsidR="00E62365" w:rsidRPr="00E62365" w:rsidRDefault="00E62365" w:rsidP="00E62365">
                  <w:pPr>
                    <w:jc w:val="center"/>
                    <w:rPr>
                      <w:rFonts w:ascii="Tahoma" w:hAnsi="Tahoma" w:cs="Tahoma"/>
                      <w:color w:val="FFFFFF"/>
                      <w:lang w:val="es-BO" w:eastAsia="es-BO"/>
                    </w:rPr>
                  </w:pPr>
                  <w:r w:rsidRPr="00E62365">
                    <w:rPr>
                      <w:rFonts w:ascii="Tahoma" w:hAnsi="Tahoma" w:cs="Tahoma"/>
                      <w:color w:val="FFFFFF"/>
                      <w:lang w:val="es-BO" w:eastAsia="es-BO"/>
                    </w:rPr>
                    <w:t>(días)</w:t>
                  </w:r>
                </w:p>
              </w:tc>
            </w:tr>
            <w:tr w:rsidR="00E62365" w:rsidRPr="00E62365" w14:paraId="2E3307C6" w14:textId="77777777" w:rsidTr="00E62365">
              <w:trPr>
                <w:trHeight w:val="155"/>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16B3D53C" w14:textId="77777777" w:rsidR="00E62365" w:rsidRPr="00E62365" w:rsidRDefault="00E62365" w:rsidP="00E62365">
                  <w:pPr>
                    <w:rPr>
                      <w:rFonts w:ascii="Tahoma" w:hAnsi="Tahoma" w:cs="Tahoma"/>
                      <w:color w:val="1F497D"/>
                      <w:lang w:val="es-BO" w:eastAsia="es-BO"/>
                    </w:rPr>
                  </w:pPr>
                  <w:r w:rsidRPr="00E62365">
                    <w:rPr>
                      <w:rFonts w:ascii="Tahoma" w:hAnsi="Tahoma" w:cs="Tahoma"/>
                      <w:color w:val="1F497D"/>
                      <w:lang w:val="es-BO" w:eastAsia="es-BO"/>
                    </w:rPr>
                    <w:t>Instalación</w:t>
                  </w:r>
                </w:p>
              </w:tc>
              <w:tc>
                <w:tcPr>
                  <w:tcW w:w="1637" w:type="dxa"/>
                  <w:tcBorders>
                    <w:top w:val="nil"/>
                    <w:left w:val="nil"/>
                    <w:bottom w:val="single" w:sz="8" w:space="0" w:color="auto"/>
                    <w:right w:val="single" w:sz="8" w:space="0" w:color="auto"/>
                  </w:tcBorders>
                  <w:shd w:val="clear" w:color="auto" w:fill="auto"/>
                  <w:vAlign w:val="center"/>
                  <w:hideMark/>
                </w:tcPr>
                <w:p w14:paraId="0C081C51" w14:textId="77777777" w:rsidR="00E62365" w:rsidRPr="00E62365" w:rsidRDefault="00E62365" w:rsidP="00E62365">
                  <w:pPr>
                    <w:jc w:val="center"/>
                    <w:rPr>
                      <w:rFonts w:ascii="Tahoma" w:hAnsi="Tahoma" w:cs="Tahoma"/>
                      <w:color w:val="1F497D"/>
                      <w:lang w:val="es-BO" w:eastAsia="es-BO"/>
                    </w:rPr>
                  </w:pPr>
                  <w:r w:rsidRPr="00E62365">
                    <w:rPr>
                      <w:rFonts w:ascii="Tahoma" w:hAnsi="Tahoma" w:cs="Tahoma"/>
                      <w:color w:val="1F497D"/>
                      <w:lang w:val="es-BO" w:eastAsia="es-BO"/>
                    </w:rPr>
                    <w:t>3</w:t>
                  </w:r>
                </w:p>
              </w:tc>
            </w:tr>
            <w:tr w:rsidR="00E62365" w:rsidRPr="00E62365" w14:paraId="26361F72" w14:textId="77777777" w:rsidTr="00E62365">
              <w:trPr>
                <w:trHeight w:val="216"/>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76BE012E" w14:textId="77777777" w:rsidR="00E62365" w:rsidRPr="00E62365" w:rsidRDefault="00E62365" w:rsidP="00E62365">
                  <w:pPr>
                    <w:rPr>
                      <w:rFonts w:ascii="Tahoma" w:hAnsi="Tahoma" w:cs="Tahoma"/>
                      <w:color w:val="1F497D"/>
                      <w:lang w:val="es-BO" w:eastAsia="es-BO"/>
                    </w:rPr>
                  </w:pPr>
                  <w:r w:rsidRPr="00E62365">
                    <w:rPr>
                      <w:rFonts w:ascii="Tahoma" w:hAnsi="Tahoma" w:cs="Tahoma"/>
                      <w:color w:val="1F497D"/>
                      <w:lang w:val="es-BO" w:eastAsia="es-BO"/>
                    </w:rPr>
                    <w:t>Traslado</w:t>
                  </w:r>
                </w:p>
              </w:tc>
              <w:tc>
                <w:tcPr>
                  <w:tcW w:w="1637" w:type="dxa"/>
                  <w:tcBorders>
                    <w:top w:val="nil"/>
                    <w:left w:val="nil"/>
                    <w:bottom w:val="single" w:sz="8" w:space="0" w:color="auto"/>
                    <w:right w:val="single" w:sz="8" w:space="0" w:color="auto"/>
                  </w:tcBorders>
                  <w:shd w:val="clear" w:color="auto" w:fill="auto"/>
                  <w:vAlign w:val="center"/>
                  <w:hideMark/>
                </w:tcPr>
                <w:p w14:paraId="72404223" w14:textId="77777777" w:rsidR="00E62365" w:rsidRPr="00E62365" w:rsidRDefault="00E62365" w:rsidP="00E62365">
                  <w:pPr>
                    <w:jc w:val="center"/>
                    <w:rPr>
                      <w:rFonts w:ascii="Tahoma" w:hAnsi="Tahoma" w:cs="Tahoma"/>
                      <w:color w:val="1F497D"/>
                      <w:lang w:val="es-BO" w:eastAsia="es-BO"/>
                    </w:rPr>
                  </w:pPr>
                  <w:r w:rsidRPr="00E62365">
                    <w:rPr>
                      <w:rFonts w:ascii="Tahoma" w:hAnsi="Tahoma" w:cs="Tahoma"/>
                      <w:color w:val="1F497D"/>
                      <w:lang w:val="es-BO" w:eastAsia="es-BO"/>
                    </w:rPr>
                    <w:t>4</w:t>
                  </w:r>
                </w:p>
              </w:tc>
            </w:tr>
            <w:tr w:rsidR="00E62365" w:rsidRPr="00E62365" w14:paraId="6C50D523" w14:textId="77777777" w:rsidTr="00E62365">
              <w:trPr>
                <w:trHeight w:val="193"/>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05610D18" w14:textId="77777777" w:rsidR="00E62365" w:rsidRPr="00E62365" w:rsidRDefault="00E62365" w:rsidP="00E62365">
                  <w:pPr>
                    <w:rPr>
                      <w:rFonts w:ascii="Tahoma" w:hAnsi="Tahoma" w:cs="Tahoma"/>
                      <w:color w:val="1F497D"/>
                      <w:lang w:val="es-BO" w:eastAsia="es-BO"/>
                    </w:rPr>
                  </w:pPr>
                  <w:r w:rsidRPr="00E62365">
                    <w:rPr>
                      <w:rFonts w:ascii="Tahoma" w:hAnsi="Tahoma" w:cs="Tahoma"/>
                      <w:color w:val="1F497D"/>
                      <w:lang w:val="es-BO" w:eastAsia="es-BO"/>
                    </w:rPr>
                    <w:t>Retiro</w:t>
                  </w:r>
                </w:p>
              </w:tc>
              <w:tc>
                <w:tcPr>
                  <w:tcW w:w="1637" w:type="dxa"/>
                  <w:tcBorders>
                    <w:top w:val="nil"/>
                    <w:left w:val="nil"/>
                    <w:bottom w:val="single" w:sz="8" w:space="0" w:color="auto"/>
                    <w:right w:val="single" w:sz="8" w:space="0" w:color="auto"/>
                  </w:tcBorders>
                  <w:shd w:val="clear" w:color="auto" w:fill="auto"/>
                  <w:vAlign w:val="center"/>
                  <w:hideMark/>
                </w:tcPr>
                <w:p w14:paraId="773FF96D" w14:textId="77777777" w:rsidR="00E62365" w:rsidRPr="00E62365" w:rsidRDefault="00E62365" w:rsidP="00E62365">
                  <w:pPr>
                    <w:jc w:val="center"/>
                    <w:rPr>
                      <w:rFonts w:ascii="Tahoma" w:hAnsi="Tahoma" w:cs="Tahoma"/>
                      <w:color w:val="1F497D"/>
                      <w:lang w:val="es-BO" w:eastAsia="es-BO"/>
                    </w:rPr>
                  </w:pPr>
                  <w:r w:rsidRPr="00E62365">
                    <w:rPr>
                      <w:rFonts w:ascii="Tahoma" w:hAnsi="Tahoma" w:cs="Tahoma"/>
                      <w:color w:val="1F497D"/>
                      <w:lang w:val="es-BO" w:eastAsia="es-BO"/>
                    </w:rPr>
                    <w:t>4</w:t>
                  </w:r>
                </w:p>
              </w:tc>
            </w:tr>
            <w:tr w:rsidR="00E62365" w:rsidRPr="00E62365" w14:paraId="0A94DF6D" w14:textId="77777777" w:rsidTr="00E62365">
              <w:trPr>
                <w:trHeight w:val="391"/>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740D9A5F" w14:textId="77777777" w:rsidR="00E62365" w:rsidRPr="00E62365" w:rsidRDefault="00E62365" w:rsidP="00E62365">
                  <w:pPr>
                    <w:jc w:val="both"/>
                    <w:rPr>
                      <w:rFonts w:ascii="Tahoma" w:hAnsi="Tahoma" w:cs="Tahoma"/>
                      <w:color w:val="1F497D"/>
                      <w:lang w:val="es-BO" w:eastAsia="es-BO"/>
                    </w:rPr>
                  </w:pPr>
                  <w:r w:rsidRPr="00E62365">
                    <w:rPr>
                      <w:rFonts w:ascii="Tahoma" w:hAnsi="Tahoma" w:cs="Tahoma"/>
                      <w:color w:val="1F497D"/>
                      <w:lang w:val="es-BO" w:eastAsia="es-BO"/>
                    </w:rPr>
                    <w:t>Cambio de características (cambio de velocidad - asignación de IP)</w:t>
                  </w:r>
                </w:p>
              </w:tc>
              <w:tc>
                <w:tcPr>
                  <w:tcW w:w="1637" w:type="dxa"/>
                  <w:tcBorders>
                    <w:top w:val="nil"/>
                    <w:left w:val="nil"/>
                    <w:bottom w:val="single" w:sz="8" w:space="0" w:color="auto"/>
                    <w:right w:val="single" w:sz="8" w:space="0" w:color="auto"/>
                  </w:tcBorders>
                  <w:shd w:val="clear" w:color="auto" w:fill="auto"/>
                  <w:vAlign w:val="center"/>
                  <w:hideMark/>
                </w:tcPr>
                <w:p w14:paraId="48E815B0" w14:textId="77777777" w:rsidR="00E62365" w:rsidRPr="00E62365" w:rsidRDefault="00E62365" w:rsidP="00E62365">
                  <w:pPr>
                    <w:jc w:val="center"/>
                    <w:rPr>
                      <w:rFonts w:ascii="Tahoma" w:hAnsi="Tahoma" w:cs="Tahoma"/>
                      <w:color w:val="1F497D"/>
                      <w:lang w:val="es-BO" w:eastAsia="es-BO"/>
                    </w:rPr>
                  </w:pPr>
                  <w:r w:rsidRPr="00E62365">
                    <w:rPr>
                      <w:rFonts w:ascii="Tahoma" w:hAnsi="Tahoma" w:cs="Tahoma"/>
                      <w:color w:val="1F497D"/>
                      <w:lang w:val="es-BO" w:eastAsia="es-BO"/>
                    </w:rPr>
                    <w:t>4</w:t>
                  </w:r>
                </w:p>
              </w:tc>
            </w:tr>
          </w:tbl>
          <w:p w14:paraId="0C4C0DF3" w14:textId="77777777" w:rsidR="00E62365" w:rsidRPr="003C68D0" w:rsidRDefault="00E62365" w:rsidP="00E62365">
            <w:pPr>
              <w:jc w:val="both"/>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BFE357"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81660F"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35250B"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282C179D"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79F42" w14:textId="77777777" w:rsidR="00E74B5B" w:rsidRPr="00A40F94" w:rsidRDefault="00CB0DCD" w:rsidP="00E74B5B">
            <w:pPr>
              <w:jc w:val="center"/>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F569F7" w14:textId="77777777" w:rsidR="00E74B5B" w:rsidRPr="00795F1B" w:rsidRDefault="00E74B5B" w:rsidP="00E74B5B">
            <w:pPr>
              <w:pStyle w:val="Prrafodelista"/>
              <w:tabs>
                <w:tab w:val="left" w:pos="567"/>
                <w:tab w:val="left" w:pos="851"/>
              </w:tabs>
              <w:autoSpaceDE w:val="0"/>
              <w:autoSpaceDN w:val="0"/>
              <w:adjustRightInd w:val="0"/>
              <w:ind w:left="214" w:hanging="142"/>
              <w:rPr>
                <w:rFonts w:ascii="Tahoma" w:eastAsiaTheme="minorHAnsi" w:hAnsi="Tahoma" w:cs="Tahoma"/>
                <w:color w:val="1F497D" w:themeColor="text2"/>
                <w:sz w:val="16"/>
                <w:szCs w:val="16"/>
                <w:lang w:val="es-BO"/>
              </w:rPr>
            </w:pPr>
            <w:r>
              <w:rPr>
                <w:rFonts w:ascii="Tahoma" w:eastAsiaTheme="minorHAnsi" w:hAnsi="Tahoma" w:cs="Tahoma"/>
                <w:color w:val="1F497D" w:themeColor="text2"/>
                <w:sz w:val="16"/>
                <w:szCs w:val="16"/>
                <w:lang w:val="es-BO"/>
              </w:rPr>
              <w:t>4</w:t>
            </w:r>
            <w:r w:rsidRPr="00795F1B">
              <w:rPr>
                <w:rFonts w:ascii="Tahoma" w:eastAsiaTheme="minorHAnsi" w:hAnsi="Tahoma" w:cs="Tahoma"/>
                <w:color w:val="1F497D" w:themeColor="text2"/>
                <w:sz w:val="16"/>
                <w:szCs w:val="16"/>
                <w:lang w:val="es-BO"/>
              </w:rPr>
              <w:t>.</w:t>
            </w:r>
            <w:r>
              <w:rPr>
                <w:rFonts w:ascii="Tahoma" w:eastAsiaTheme="minorHAnsi" w:hAnsi="Tahoma" w:cs="Tahoma"/>
                <w:color w:val="1F497D" w:themeColor="text2"/>
                <w:sz w:val="16"/>
                <w:szCs w:val="16"/>
                <w:lang w:val="es-BO"/>
              </w:rPr>
              <w:t>1.</w:t>
            </w:r>
            <w:r w:rsidRPr="00795F1B">
              <w:rPr>
                <w:rFonts w:ascii="Tahoma" w:eastAsiaTheme="minorHAnsi" w:hAnsi="Tahoma" w:cs="Tahoma"/>
                <w:color w:val="1F497D" w:themeColor="text2"/>
                <w:sz w:val="16"/>
                <w:szCs w:val="16"/>
                <w:lang w:val="es-BO"/>
              </w:rPr>
              <w:t xml:space="preserve">5 </w:t>
            </w:r>
            <w:r w:rsidRPr="00795F1B">
              <w:rPr>
                <w:rFonts w:ascii="Tahoma" w:eastAsiaTheme="minorHAnsi" w:hAnsi="Tahoma" w:cs="Tahoma"/>
                <w:bCs/>
                <w:color w:val="1F497D" w:themeColor="text2"/>
                <w:sz w:val="16"/>
                <w:szCs w:val="16"/>
                <w:lang w:val="es-BO"/>
              </w:rPr>
              <w:t xml:space="preserve">PROVISIÓN DE EQUIPOS Y MATERIALES </w:t>
            </w:r>
          </w:p>
          <w:p w14:paraId="3CEEEB0B" w14:textId="77777777" w:rsidR="00E74B5B" w:rsidRPr="00795F1B" w:rsidRDefault="00E74B5B" w:rsidP="00E74B5B">
            <w:pPr>
              <w:autoSpaceDE w:val="0"/>
              <w:autoSpaceDN w:val="0"/>
              <w:adjustRightInd w:val="0"/>
              <w:rPr>
                <w:rFonts w:ascii="Tahoma" w:eastAsiaTheme="minorHAnsi" w:hAnsi="Tahoma" w:cs="Tahoma"/>
                <w:color w:val="1F497D" w:themeColor="text2"/>
                <w:lang w:val="es-BO" w:eastAsia="en-US"/>
              </w:rPr>
            </w:pPr>
          </w:p>
          <w:p w14:paraId="34BBD552" w14:textId="77777777" w:rsidR="00E74B5B" w:rsidRPr="00795F1B" w:rsidRDefault="00E74B5B" w:rsidP="00E74B5B">
            <w:pPr>
              <w:autoSpaceDE w:val="0"/>
              <w:autoSpaceDN w:val="0"/>
              <w:adjustRightInd w:val="0"/>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 xml:space="preserve">Para las actividades descritas, los siguientes materiales y equipos serán provistos por ENTEL S.A. a la empresa contratista: </w:t>
            </w:r>
          </w:p>
          <w:p w14:paraId="24F379D7" w14:textId="77777777" w:rsidR="00E74B5B" w:rsidRPr="00795F1B" w:rsidRDefault="00E74B5B" w:rsidP="00E74B5B">
            <w:pPr>
              <w:autoSpaceDE w:val="0"/>
              <w:autoSpaceDN w:val="0"/>
              <w:adjustRightInd w:val="0"/>
              <w:rPr>
                <w:rFonts w:ascii="Tahoma" w:eastAsiaTheme="minorHAnsi" w:hAnsi="Tahoma" w:cs="Tahoma"/>
                <w:color w:val="1F497D" w:themeColor="text2"/>
                <w:lang w:val="es-BO" w:eastAsia="en-US"/>
              </w:rPr>
            </w:pPr>
          </w:p>
          <w:p w14:paraId="2B95F8C9"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
                <w:bCs/>
                <w:color w:val="1F497D" w:themeColor="text2"/>
                <w:sz w:val="16"/>
                <w:szCs w:val="16"/>
                <w:lang w:val="es-BO"/>
              </w:rPr>
            </w:pPr>
            <w:r w:rsidRPr="00795F1B">
              <w:rPr>
                <w:rFonts w:ascii="Tahoma" w:eastAsiaTheme="minorHAnsi" w:hAnsi="Tahoma" w:cs="Tahoma"/>
                <w:bCs/>
                <w:color w:val="1F497D" w:themeColor="text2"/>
                <w:sz w:val="16"/>
                <w:szCs w:val="16"/>
                <w:lang w:val="es-BO"/>
              </w:rPr>
              <w:t>Antena Parabólica tipo Offset de 60 y 75 cm de diámetro.</w:t>
            </w:r>
          </w:p>
          <w:p w14:paraId="3375FC08"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Conversor LNB SINGLE/DUAL</w:t>
            </w:r>
          </w:p>
          <w:p w14:paraId="50527D8C"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Decodificador STB HD</w:t>
            </w:r>
          </w:p>
          <w:p w14:paraId="07A73802"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Control remoto</w:t>
            </w:r>
          </w:p>
          <w:p w14:paraId="351C5787"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Cables de conexión al TV (HDMI o RCA)</w:t>
            </w:r>
          </w:p>
          <w:p w14:paraId="1B56B5BB"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Smart Card</w:t>
            </w:r>
          </w:p>
          <w:p w14:paraId="688678AF" w14:textId="77777777" w:rsidR="00E74B5B" w:rsidRPr="00795F1B" w:rsidRDefault="00E74B5B" w:rsidP="00F45C5D">
            <w:pPr>
              <w:pStyle w:val="Prrafodelista"/>
              <w:numPr>
                <w:ilvl w:val="0"/>
                <w:numId w:val="43"/>
              </w:numPr>
              <w:tabs>
                <w:tab w:val="left" w:pos="851"/>
                <w:tab w:val="left" w:pos="1620"/>
              </w:tabs>
              <w:contextualSpacing/>
              <w:rPr>
                <w:rFonts w:ascii="Tahoma" w:eastAsiaTheme="minorHAnsi" w:hAnsi="Tahoma" w:cs="Tahoma"/>
                <w:bCs/>
                <w:color w:val="1F497D" w:themeColor="text2"/>
                <w:sz w:val="16"/>
                <w:szCs w:val="16"/>
                <w:lang w:val="es-BO"/>
              </w:rPr>
            </w:pPr>
            <w:r w:rsidRPr="00795F1B">
              <w:rPr>
                <w:rFonts w:ascii="Tahoma" w:eastAsiaTheme="minorHAnsi" w:hAnsi="Tahoma" w:cs="Tahoma"/>
                <w:bCs/>
                <w:color w:val="1F497D" w:themeColor="text2"/>
                <w:sz w:val="16"/>
                <w:szCs w:val="16"/>
                <w:lang w:val="es-BO"/>
              </w:rPr>
              <w:t>Multiswitch/Splitter</w:t>
            </w:r>
          </w:p>
          <w:p w14:paraId="09D0C2CB" w14:textId="2C933F1D" w:rsidR="00E74B5B" w:rsidRPr="00795F1B" w:rsidRDefault="00584746" w:rsidP="00584746">
            <w:pPr>
              <w:autoSpaceDE w:val="0"/>
              <w:autoSpaceDN w:val="0"/>
              <w:adjustRightInd w:val="0"/>
              <w:rPr>
                <w:rFonts w:ascii="Tahoma" w:eastAsiaTheme="minorHAnsi" w:hAnsi="Tahoma" w:cs="Tahoma"/>
                <w:color w:val="1F497D" w:themeColor="text2"/>
                <w:lang w:val="es-BO"/>
              </w:rPr>
            </w:pPr>
            <w:r w:rsidRPr="003C7954">
              <w:rPr>
                <w:rFonts w:ascii="Tahoma" w:eastAsiaTheme="minorHAnsi" w:hAnsi="Tahoma" w:cs="Tahoma"/>
                <w:color w:val="1F497D" w:themeColor="text2"/>
                <w:lang w:val="es-BO"/>
              </w:rPr>
              <w:t>Los equipos serán provistos en cada almacen regional.</w:t>
            </w:r>
          </w:p>
          <w:p w14:paraId="28CDAAD5" w14:textId="77777777" w:rsidR="00E74B5B" w:rsidRPr="00795F1B" w:rsidRDefault="00E74B5B" w:rsidP="00E74B5B">
            <w:pPr>
              <w:autoSpaceDE w:val="0"/>
              <w:autoSpaceDN w:val="0"/>
              <w:adjustRightInd w:val="0"/>
              <w:jc w:val="both"/>
              <w:rPr>
                <w:rFonts w:ascii="Tahoma" w:eastAsiaTheme="minorHAnsi" w:hAnsi="Tahoma" w:cs="Tahoma"/>
                <w:color w:val="1F497D" w:themeColor="text2"/>
                <w:lang w:val="es-BO" w:eastAsia="en-US"/>
              </w:rPr>
            </w:pPr>
            <w:r w:rsidRPr="00795F1B">
              <w:rPr>
                <w:rFonts w:ascii="Tahoma" w:eastAsiaTheme="minorHAnsi" w:hAnsi="Tahoma" w:cs="Tahoma"/>
                <w:b/>
                <w:color w:val="1F497D" w:themeColor="text2"/>
                <w:u w:val="single"/>
                <w:lang w:val="es-BO" w:eastAsia="en-US"/>
              </w:rPr>
              <w:t>Nota</w:t>
            </w:r>
            <w:r w:rsidRPr="00795F1B">
              <w:rPr>
                <w:rFonts w:ascii="Tahoma" w:eastAsiaTheme="minorHAnsi" w:hAnsi="Tahoma" w:cs="Tahoma"/>
                <w:b/>
                <w:color w:val="1F497D" w:themeColor="text2"/>
                <w:lang w:val="es-BO" w:eastAsia="en-US"/>
              </w:rPr>
              <w:t>.-</w:t>
            </w:r>
            <w:r w:rsidRPr="00795F1B">
              <w:rPr>
                <w:rFonts w:ascii="Tahoma" w:eastAsiaTheme="minorHAnsi" w:hAnsi="Tahoma" w:cs="Tahoma"/>
                <w:color w:val="1F497D" w:themeColor="text2"/>
                <w:lang w:val="es-BO" w:eastAsia="en-US"/>
              </w:rPr>
              <w:t xml:space="preserve"> Para las solicitudes de instalación con equipos </w:t>
            </w:r>
            <w:r w:rsidRPr="00795F1B">
              <w:rPr>
                <w:rFonts w:ascii="Tahoma" w:eastAsiaTheme="minorHAnsi" w:hAnsi="Tahoma" w:cs="Tahoma"/>
                <w:b/>
                <w:color w:val="1F497D" w:themeColor="text2"/>
                <w:lang w:val="es-BO" w:eastAsia="en-US"/>
              </w:rPr>
              <w:t>PROPIOS</w:t>
            </w:r>
            <w:r w:rsidRPr="00795F1B">
              <w:rPr>
                <w:rFonts w:ascii="Tahoma" w:eastAsiaTheme="minorHAnsi" w:hAnsi="Tahoma" w:cs="Tahoma"/>
                <w:color w:val="1F497D" w:themeColor="text2"/>
                <w:lang w:val="es-BO" w:eastAsia="en-US"/>
              </w:rPr>
              <w:t xml:space="preserve"> del cliente, este será responsable de la provisión de los equipos detallados en la OT y que fueron declarados como propios, además de garantizar el buen estado de los mismos. Ningún equipo en calidad de propio cuenta con la garantía por lo que si se verificara fallas en los equipos en un trabajo de instalación se deberá solicitar al cliente pasar por oficinas de Entel a adquirir un nuevo equipo.</w:t>
            </w:r>
          </w:p>
          <w:p w14:paraId="751F72FC" w14:textId="77777777" w:rsidR="00E74B5B" w:rsidRPr="00795F1B" w:rsidRDefault="00E74B5B" w:rsidP="00E74B5B">
            <w:pPr>
              <w:autoSpaceDE w:val="0"/>
              <w:autoSpaceDN w:val="0"/>
              <w:adjustRightInd w:val="0"/>
              <w:jc w:val="both"/>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 xml:space="preserve"> </w:t>
            </w:r>
          </w:p>
          <w:p w14:paraId="528B23EF"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 xml:space="preserve">Los materiales a utilizarse y que deben ser provistos por la contratista, son: </w:t>
            </w:r>
          </w:p>
          <w:p w14:paraId="3EEE615D" w14:textId="77777777" w:rsidR="003D5FF7" w:rsidRPr="00795F1B" w:rsidRDefault="003D5FF7" w:rsidP="00E74B5B">
            <w:pPr>
              <w:autoSpaceDE w:val="0"/>
              <w:autoSpaceDN w:val="0"/>
              <w:adjustRightInd w:val="0"/>
              <w:jc w:val="both"/>
              <w:rPr>
                <w:rFonts w:ascii="Tahoma" w:eastAsiaTheme="minorHAnsi" w:hAnsi="Tahoma" w:cs="Tahoma"/>
                <w:color w:val="1F497D" w:themeColor="text2"/>
                <w:lang w:val="es-BO" w:eastAsia="en-US"/>
              </w:rPr>
            </w:pPr>
          </w:p>
          <w:p w14:paraId="5A1A08F2" w14:textId="77777777" w:rsidR="00E74B5B" w:rsidRPr="00795F1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Cable coaxial RG-6, de 75 Ohms y 95% de malla.</w:t>
            </w:r>
          </w:p>
          <w:p w14:paraId="33D615CA" w14:textId="77777777" w:rsidR="00E74B5B" w:rsidRPr="00795F1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Conectores tipo F para RG-6 (tipo Snap and Seal)</w:t>
            </w:r>
          </w:p>
          <w:p w14:paraId="370EB31C" w14:textId="77777777" w:rsidR="00E74B5B" w:rsidRPr="00795F1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lastRenderedPageBreak/>
              <w:t xml:space="preserve">Grapas para Coaxial RG6 </w:t>
            </w:r>
          </w:p>
          <w:p w14:paraId="49FA1303" w14:textId="77777777" w:rsidR="00E74B5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Cinturoncillos de plástico 15 y 20 cm</w:t>
            </w:r>
          </w:p>
          <w:p w14:paraId="19B82BC4" w14:textId="77777777" w:rsidR="002C34BA" w:rsidRDefault="002C34BA" w:rsidP="002C34BA">
            <w:pPr>
              <w:pStyle w:val="Prrafodelista"/>
              <w:numPr>
                <w:ilvl w:val="0"/>
                <w:numId w:val="43"/>
              </w:numPr>
              <w:autoSpaceDE w:val="0"/>
              <w:autoSpaceDN w:val="0"/>
              <w:adjustRightInd w:val="0"/>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Tirafondos de ½" x 2” más ramplús</w:t>
            </w:r>
          </w:p>
          <w:p w14:paraId="4973B13B" w14:textId="77777777" w:rsidR="00E33895" w:rsidRDefault="00E33895" w:rsidP="00E33895">
            <w:pPr>
              <w:pStyle w:val="Prrafodelista"/>
              <w:autoSpaceDE w:val="0"/>
              <w:autoSpaceDN w:val="0"/>
              <w:adjustRightInd w:val="0"/>
              <w:ind w:left="502"/>
              <w:contextualSpacing/>
              <w:rPr>
                <w:rFonts w:ascii="Tahoma" w:eastAsiaTheme="minorHAnsi" w:hAnsi="Tahoma" w:cs="Tahoma"/>
                <w:color w:val="1F497D" w:themeColor="text2"/>
                <w:sz w:val="16"/>
                <w:szCs w:val="16"/>
                <w:lang w:val="es-BO"/>
              </w:rPr>
            </w:pPr>
          </w:p>
          <w:p w14:paraId="7662F2A8" w14:textId="77777777" w:rsidR="00E33895" w:rsidRPr="00E33895" w:rsidRDefault="00E33895" w:rsidP="00E33895">
            <w:pPr>
              <w:autoSpaceDE w:val="0"/>
              <w:autoSpaceDN w:val="0"/>
              <w:adjustRightInd w:val="0"/>
              <w:spacing w:after="27"/>
              <w:contextualSpacing/>
              <w:rPr>
                <w:rFonts w:ascii="Tahoma" w:eastAsiaTheme="minorHAnsi" w:hAnsi="Tahoma" w:cs="Tahoma"/>
                <w:color w:val="1F497D" w:themeColor="text2"/>
                <w:lang w:val="es-BO" w:eastAsia="en-US"/>
              </w:rPr>
            </w:pPr>
            <w:r w:rsidRPr="00E33895">
              <w:rPr>
                <w:rFonts w:ascii="Tahoma" w:eastAsiaTheme="minorHAnsi" w:hAnsi="Tahoma" w:cs="Tahoma"/>
                <w:color w:val="1F497D" w:themeColor="text2"/>
                <w:lang w:val="es-BO" w:eastAsia="en-US"/>
              </w:rPr>
              <w:t xml:space="preserve">Los siguientes materiales son menores y deben ser asumidos por la contratista sin costo para ENTEL. </w:t>
            </w:r>
          </w:p>
          <w:p w14:paraId="4D040926" w14:textId="77777777" w:rsidR="00E33895" w:rsidRPr="002C34BA" w:rsidRDefault="00E33895" w:rsidP="00E33895">
            <w:pPr>
              <w:pStyle w:val="Prrafodelista"/>
              <w:autoSpaceDE w:val="0"/>
              <w:autoSpaceDN w:val="0"/>
              <w:adjustRightInd w:val="0"/>
              <w:ind w:left="502"/>
              <w:contextualSpacing/>
              <w:rPr>
                <w:rFonts w:ascii="Tahoma" w:eastAsiaTheme="minorHAnsi" w:hAnsi="Tahoma" w:cs="Tahoma"/>
                <w:color w:val="1F497D" w:themeColor="text2"/>
                <w:sz w:val="16"/>
                <w:szCs w:val="16"/>
                <w:lang w:val="es-BO"/>
              </w:rPr>
            </w:pPr>
          </w:p>
          <w:p w14:paraId="2EDFC2DC" w14:textId="77777777" w:rsidR="00E74B5B" w:rsidRPr="00795F1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 xml:space="preserve">Cinta Aislante </w:t>
            </w:r>
          </w:p>
          <w:p w14:paraId="59433368" w14:textId="77777777" w:rsidR="00E74B5B" w:rsidRPr="00795F1B" w:rsidRDefault="00E74B5B" w:rsidP="00F45C5D">
            <w:pPr>
              <w:pStyle w:val="Prrafodelista"/>
              <w:numPr>
                <w:ilvl w:val="0"/>
                <w:numId w:val="43"/>
              </w:numPr>
              <w:autoSpaceDE w:val="0"/>
              <w:autoSpaceDN w:val="0"/>
              <w:adjustRightInd w:val="0"/>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Cinta vulcanizante</w:t>
            </w:r>
          </w:p>
          <w:p w14:paraId="0218138C" w14:textId="77777777" w:rsidR="00E74B5B" w:rsidRPr="00795F1B" w:rsidRDefault="00E74B5B" w:rsidP="00F45C5D">
            <w:pPr>
              <w:pStyle w:val="Prrafodelista"/>
              <w:numPr>
                <w:ilvl w:val="0"/>
                <w:numId w:val="43"/>
              </w:numPr>
              <w:autoSpaceDE w:val="0"/>
              <w:autoSpaceDN w:val="0"/>
              <w:adjustRightInd w:val="0"/>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Silicona</w:t>
            </w:r>
            <w:r w:rsidR="00E33895">
              <w:rPr>
                <w:rFonts w:ascii="Tahoma" w:eastAsiaTheme="minorHAnsi" w:hAnsi="Tahoma" w:cs="Tahoma"/>
                <w:color w:val="1F497D" w:themeColor="text2"/>
                <w:sz w:val="16"/>
                <w:szCs w:val="16"/>
                <w:lang w:val="es-BO"/>
              </w:rPr>
              <w:t xml:space="preserve"> transparente</w:t>
            </w:r>
          </w:p>
          <w:p w14:paraId="70B29183" w14:textId="77777777" w:rsidR="00E74B5B" w:rsidRPr="00795F1B" w:rsidRDefault="00E74B5B" w:rsidP="00F45C5D">
            <w:pPr>
              <w:pStyle w:val="Prrafodelista"/>
              <w:numPr>
                <w:ilvl w:val="0"/>
                <w:numId w:val="43"/>
              </w:numPr>
              <w:autoSpaceDE w:val="0"/>
              <w:autoSpaceDN w:val="0"/>
              <w:adjustRightInd w:val="0"/>
              <w:spacing w:after="27"/>
              <w:contextualSpacing/>
              <w:rPr>
                <w:rFonts w:ascii="Tahoma" w:eastAsiaTheme="minorHAnsi" w:hAnsi="Tahoma" w:cs="Tahoma"/>
                <w:color w:val="1F497D" w:themeColor="text2"/>
                <w:sz w:val="16"/>
                <w:szCs w:val="16"/>
                <w:lang w:val="es-BO"/>
              </w:rPr>
            </w:pPr>
            <w:r w:rsidRPr="00795F1B">
              <w:rPr>
                <w:rFonts w:ascii="Tahoma" w:eastAsiaTheme="minorHAnsi" w:hAnsi="Tahoma" w:cs="Tahoma"/>
                <w:color w:val="1F497D" w:themeColor="text2"/>
                <w:sz w:val="16"/>
                <w:szCs w:val="16"/>
                <w:lang w:val="es-BO"/>
              </w:rPr>
              <w:t>Tornillos de encarne para sujeción de Multiswitch o Splitter a la pared.</w:t>
            </w:r>
          </w:p>
          <w:p w14:paraId="0D853C84" w14:textId="77777777" w:rsidR="00E74B5B" w:rsidRPr="00795F1B" w:rsidRDefault="00E74B5B" w:rsidP="00E74B5B">
            <w:pPr>
              <w:autoSpaceDE w:val="0"/>
              <w:autoSpaceDN w:val="0"/>
              <w:adjustRightInd w:val="0"/>
              <w:rPr>
                <w:rFonts w:ascii="Tahoma" w:eastAsiaTheme="minorHAnsi" w:hAnsi="Tahoma" w:cs="Tahoma"/>
                <w:color w:val="1F497D" w:themeColor="text2"/>
                <w:lang w:val="es-BO" w:eastAsia="en-US"/>
              </w:rPr>
            </w:pPr>
          </w:p>
          <w:p w14:paraId="4B6F49FA" w14:textId="77777777" w:rsidR="00E74B5B" w:rsidRPr="00795F1B" w:rsidRDefault="00E74B5B" w:rsidP="00E74B5B">
            <w:pPr>
              <w:autoSpaceDE w:val="0"/>
              <w:autoSpaceDN w:val="0"/>
              <w:adjustRightInd w:val="0"/>
              <w:jc w:val="both"/>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 xml:space="preserve">Todo el material utilizado provisto por la empresa contratista se constituye en propiedad de ENTEL S.A. </w:t>
            </w:r>
          </w:p>
          <w:p w14:paraId="0775D43D" w14:textId="77777777" w:rsidR="00E74B5B" w:rsidRPr="00795F1B" w:rsidRDefault="00E74B5B" w:rsidP="00E74B5B">
            <w:pPr>
              <w:autoSpaceDE w:val="0"/>
              <w:autoSpaceDN w:val="0"/>
              <w:adjustRightInd w:val="0"/>
              <w:jc w:val="both"/>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 xml:space="preserve">Todos los equipos provistos a la empresa contratista son de propiedad de ENTEL S.A., por lo tanto ENTEL S.A. se reserva el derecho de debitar a la empresa contratada, el costo de los materiales que resulten faltantes, deteriorados o no reutilizables por culpa del descuido de la misma (Realizándose para tal efecto la venta de los mismos a la empresa contratista). </w:t>
            </w:r>
          </w:p>
          <w:p w14:paraId="4E5BE886" w14:textId="77777777" w:rsidR="00E74B5B" w:rsidRDefault="00E74B5B" w:rsidP="00E74B5B">
            <w:pPr>
              <w:jc w:val="both"/>
              <w:rPr>
                <w:rFonts w:ascii="Tahoma" w:hAnsi="Tahoma" w:cs="Tahoma"/>
                <w:color w:val="1F497D" w:themeColor="text2"/>
              </w:rPr>
            </w:pPr>
            <w:r w:rsidRPr="00795F1B">
              <w:rPr>
                <w:rFonts w:ascii="Tahoma" w:hAnsi="Tahoma" w:cs="Tahoma"/>
                <w:color w:val="1F497D" w:themeColor="text2"/>
              </w:rPr>
              <w:t>Todo el material a emplearse debe ser nuevo, no se aceptará el uso de materiales retirados por reemplazo en las actividades, a menos que exista una autorización formal por parte de ENTEL S. A.</w:t>
            </w:r>
          </w:p>
          <w:p w14:paraId="36F437A5" w14:textId="77777777" w:rsidR="00BD7246" w:rsidRDefault="00BD7246" w:rsidP="00E74B5B">
            <w:pPr>
              <w:jc w:val="both"/>
              <w:rPr>
                <w:rFonts w:ascii="Tahoma" w:hAnsi="Tahoma" w:cs="Tahoma"/>
                <w:color w:val="1F497D" w:themeColor="text2"/>
              </w:rPr>
            </w:pPr>
          </w:p>
          <w:p w14:paraId="52077C0C" w14:textId="77777777" w:rsidR="00BD7246" w:rsidRDefault="00BD7246" w:rsidP="00E74B5B">
            <w:pPr>
              <w:jc w:val="both"/>
              <w:rPr>
                <w:rFonts w:ascii="Tahoma" w:hAnsi="Tahoma" w:cs="Tahoma"/>
                <w:color w:val="1F497D" w:themeColor="text2"/>
              </w:rPr>
            </w:pPr>
            <w:r>
              <w:rPr>
                <w:rFonts w:ascii="Tahoma" w:hAnsi="Tahoma" w:cs="Tahoma"/>
                <w:color w:val="1F497D" w:themeColor="text2"/>
              </w:rPr>
              <w:t>MATERIAL PARA EL SERVICIO LTE FAMILIA</w:t>
            </w:r>
          </w:p>
          <w:p w14:paraId="042EC0AA" w14:textId="77777777" w:rsidR="00BD7246" w:rsidRDefault="00BD7246" w:rsidP="00E74B5B">
            <w:pPr>
              <w:jc w:val="both"/>
              <w:rPr>
                <w:rFonts w:ascii="Tahoma" w:hAnsi="Tahoma" w:cs="Tahoma"/>
                <w:color w:val="1F497D" w:themeColor="text2"/>
              </w:rPr>
            </w:pPr>
          </w:p>
          <w:p w14:paraId="10A1E73E" w14:textId="77777777" w:rsidR="00100063" w:rsidRDefault="00100063" w:rsidP="00E74B5B">
            <w:pPr>
              <w:jc w:val="both"/>
              <w:rPr>
                <w:rFonts w:ascii="Tahoma" w:hAnsi="Tahoma" w:cs="Tahoma"/>
                <w:color w:val="1F497D" w:themeColor="text2"/>
              </w:rPr>
            </w:pPr>
            <w:r>
              <w:rPr>
                <w:rFonts w:ascii="Tahoma" w:hAnsi="Tahoma" w:cs="Tahoma"/>
                <w:color w:val="1F497D" w:themeColor="text2"/>
              </w:rPr>
              <w:t xml:space="preserve">El Kit de instalación LTE ya viene con el equipo y el material necesario. </w:t>
            </w:r>
          </w:p>
          <w:p w14:paraId="2E30F2D1" w14:textId="77777777" w:rsidR="00100063" w:rsidRDefault="00100063" w:rsidP="00E74B5B">
            <w:pPr>
              <w:jc w:val="both"/>
              <w:rPr>
                <w:rFonts w:ascii="Tahoma" w:hAnsi="Tahoma" w:cs="Tahoma"/>
                <w:color w:val="1F497D" w:themeColor="text2"/>
              </w:rPr>
            </w:pPr>
            <w:r>
              <w:rPr>
                <w:rFonts w:ascii="Tahoma" w:hAnsi="Tahoma" w:cs="Tahoma"/>
                <w:color w:val="1F497D" w:themeColor="text2"/>
              </w:rPr>
              <w:t xml:space="preserve">En caso de adicionar material en los trabajos de provision y correctivos, se conciliara en basea a los precios ofertados por la contratista en el anexo 6 </w:t>
            </w:r>
          </w:p>
          <w:p w14:paraId="26E005BB" w14:textId="77777777" w:rsidR="00BD7246" w:rsidRDefault="00BD7246" w:rsidP="00E74B5B">
            <w:pPr>
              <w:jc w:val="both"/>
              <w:rPr>
                <w:rFonts w:ascii="Tahoma" w:hAnsi="Tahoma" w:cs="Tahoma"/>
                <w:color w:val="1F497D" w:themeColor="text2"/>
              </w:rPr>
            </w:pPr>
          </w:p>
          <w:p w14:paraId="7B48AD8C" w14:textId="77777777" w:rsidR="00BD7246" w:rsidRPr="00795F1B" w:rsidRDefault="00BD7246" w:rsidP="00E74B5B">
            <w:pPr>
              <w:jc w:val="both"/>
              <w:rPr>
                <w:rFonts w:ascii="Tahoma" w:hAnsi="Tahoma" w:cs="Tahoma"/>
                <w:color w:val="1F497D" w:themeColor="text2"/>
              </w:rPr>
            </w:pPr>
            <w:r w:rsidRPr="00BD7246">
              <w:rPr>
                <w:rFonts w:ascii="Tahoma" w:hAnsi="Tahoma" w:cs="Tahoma"/>
                <w:color w:val="1F497D" w:themeColor="text2"/>
              </w:rPr>
              <w:t>El contratista debe contar con el inventario suficiente de todo el material necesario para cumplir con todas las actividades requeridas. Por lo tanto, debe tener un stock de materiales suficiente para que los recursos contratados (Personal, Vehículos, Etc.) ejecuten las actividades cumpliendo los parámetros de rendimiento</w:t>
            </w:r>
            <w:r>
              <w:rPr>
                <w:rFonts w:ascii="Tahoma" w:hAnsi="Tahoma" w:cs="Tahoma"/>
                <w:color w:val="1F497D" w:themeColor="text2"/>
              </w:rPr>
              <w:t xml:space="preserve"> adecuados. </w:t>
            </w:r>
            <w:r w:rsidRPr="00BD7246">
              <w:rPr>
                <w:rFonts w:ascii="Tahoma" w:hAnsi="Tahoma" w:cs="Tahoma"/>
                <w:color w:val="1F497D" w:themeColor="text2"/>
              </w:rPr>
              <w:t>Todo el material a emplearse debe ser nuevo</w:t>
            </w:r>
            <w:r>
              <w:rPr>
                <w:rFonts w:ascii="Tahoma" w:hAnsi="Tahoma" w:cs="Tahoma"/>
                <w:color w:val="1F497D" w:themeColor="text2"/>
              </w:rPr>
              <w:t>.</w:t>
            </w:r>
          </w:p>
          <w:p w14:paraId="2E36D32A" w14:textId="77777777" w:rsidR="00E74B5B" w:rsidRPr="003C68D0" w:rsidRDefault="00E74B5B" w:rsidP="00E74B5B">
            <w:pPr>
              <w:ind w:left="1207"/>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4FBD1D"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6C69E"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CE875E" w14:textId="77777777" w:rsidR="00E74B5B" w:rsidRPr="009C2DE5" w:rsidRDefault="00E74B5B" w:rsidP="00E74B5B">
            <w:pPr>
              <w:jc w:val="center"/>
              <w:rPr>
                <w:rFonts w:ascii="Tahoma" w:hAnsi="Tahoma" w:cs="Tahoma"/>
                <w:color w:val="004990"/>
                <w:sz w:val="18"/>
                <w:szCs w:val="18"/>
                <w:lang w:eastAsia="es-BO"/>
              </w:rPr>
            </w:pPr>
          </w:p>
        </w:tc>
      </w:tr>
      <w:tr w:rsidR="003D5FF7" w:rsidRPr="009C2DE5" w14:paraId="463DF78F"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929C2E" w14:textId="77777777" w:rsidR="003D5FF7" w:rsidRDefault="00CB0DCD" w:rsidP="00E74B5B">
            <w:pPr>
              <w:jc w:val="center"/>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E68C1" w14:textId="77777777" w:rsidR="003D5FF7" w:rsidRPr="00795F1B" w:rsidRDefault="003D5FF7" w:rsidP="003D5FF7">
            <w:pPr>
              <w:tabs>
                <w:tab w:val="left" w:pos="284"/>
              </w:tabs>
              <w:autoSpaceDE w:val="0"/>
              <w:autoSpaceDN w:val="0"/>
              <w:adjustRightInd w:val="0"/>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4.1</w:t>
            </w:r>
            <w:r w:rsidRPr="00795F1B">
              <w:rPr>
                <w:rFonts w:ascii="Tahoma" w:eastAsiaTheme="minorHAnsi" w:hAnsi="Tahoma" w:cs="Tahoma"/>
                <w:bCs/>
                <w:color w:val="1F497D" w:themeColor="text2"/>
                <w:lang w:val="es-BO" w:eastAsia="en-US"/>
              </w:rPr>
              <w:t>.</w:t>
            </w:r>
            <w:r>
              <w:rPr>
                <w:rFonts w:ascii="Tahoma" w:eastAsiaTheme="minorHAnsi" w:hAnsi="Tahoma" w:cs="Tahoma"/>
                <w:bCs/>
                <w:color w:val="1F497D" w:themeColor="text2"/>
                <w:lang w:val="es-BO" w:eastAsia="en-US"/>
              </w:rPr>
              <w:t>6</w:t>
            </w:r>
            <w:r w:rsidRPr="00795F1B">
              <w:rPr>
                <w:rFonts w:ascii="Tahoma" w:eastAsiaTheme="minorHAnsi" w:hAnsi="Tahoma" w:cs="Tahoma"/>
                <w:bCs/>
                <w:color w:val="1F497D" w:themeColor="text2"/>
                <w:lang w:val="es-BO" w:eastAsia="en-US"/>
              </w:rPr>
              <w:t xml:space="preserve"> GARANTIA DE EJECUCIÓN DE ACTIVIDADES </w:t>
            </w:r>
          </w:p>
          <w:p w14:paraId="21857800" w14:textId="77777777" w:rsidR="003D5FF7" w:rsidRPr="00795F1B" w:rsidRDefault="003D5FF7" w:rsidP="003D5FF7">
            <w:pPr>
              <w:autoSpaceDE w:val="0"/>
              <w:autoSpaceDN w:val="0"/>
              <w:adjustRightInd w:val="0"/>
              <w:ind w:firstLine="708"/>
              <w:rPr>
                <w:rFonts w:ascii="Tahoma" w:eastAsiaTheme="minorHAnsi" w:hAnsi="Tahoma" w:cs="Tahoma"/>
                <w:color w:val="1F497D" w:themeColor="text2"/>
                <w:lang w:val="es-BO" w:eastAsia="en-US"/>
              </w:rPr>
            </w:pPr>
          </w:p>
          <w:p w14:paraId="18596135" w14:textId="77777777" w:rsidR="003D5FF7" w:rsidRPr="00795F1B" w:rsidRDefault="003D5FF7" w:rsidP="003D5FF7">
            <w:pPr>
              <w:jc w:val="both"/>
              <w:rPr>
                <w:rFonts w:ascii="Tahoma" w:eastAsiaTheme="minorHAnsi" w:hAnsi="Tahoma" w:cs="Tahoma"/>
                <w:color w:val="1F497D" w:themeColor="text2"/>
                <w:lang w:val="es-BO" w:eastAsia="en-US"/>
              </w:rPr>
            </w:pPr>
            <w:r w:rsidRPr="00795F1B">
              <w:rPr>
                <w:rFonts w:ascii="Tahoma" w:eastAsiaTheme="minorHAnsi" w:hAnsi="Tahoma" w:cs="Tahoma"/>
                <w:color w:val="1F497D" w:themeColor="text2"/>
                <w:lang w:val="es-BO" w:eastAsia="en-US"/>
              </w:rPr>
              <w:t>Para las actividades descritas, la contratista debe garantizar que en un plazo mínimo de 3 meses a partir de la fecha del bien instalado, no se genere problemas de funcionamiento atribuibles a una mala instalación, por tanto si ocurren fallas dentro de este plazo la contratista deberá efectuar las actividades correctivas necesarias a su costo.</w:t>
            </w:r>
          </w:p>
          <w:p w14:paraId="37F2F37D" w14:textId="77777777" w:rsidR="003D5FF7" w:rsidRDefault="003D5FF7" w:rsidP="00E74B5B">
            <w:pPr>
              <w:autoSpaceDE w:val="0"/>
              <w:autoSpaceDN w:val="0"/>
              <w:adjustRightInd w:val="0"/>
              <w:rPr>
                <w:rFonts w:ascii="Tahoma" w:eastAsiaTheme="minorHAnsi" w:hAnsi="Tahoma" w:cs="Tahoma"/>
                <w:bCs/>
                <w:color w:val="1F497D" w:themeColor="text2"/>
                <w:lang w:val="es-BO" w:eastAsia="en-U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73D5F4" w14:textId="77777777" w:rsidR="003D5FF7" w:rsidRPr="009C2DE5" w:rsidRDefault="00097FFC"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E3DFC9" w14:textId="77777777" w:rsidR="003D5FF7" w:rsidRPr="009C2DE5" w:rsidRDefault="003D5FF7"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0CFC76" w14:textId="77777777" w:rsidR="003D5FF7" w:rsidRPr="009C2DE5" w:rsidRDefault="003D5FF7" w:rsidP="00E74B5B">
            <w:pPr>
              <w:jc w:val="center"/>
              <w:rPr>
                <w:rFonts w:ascii="Tahoma" w:hAnsi="Tahoma" w:cs="Tahoma"/>
                <w:color w:val="004990"/>
                <w:sz w:val="18"/>
                <w:szCs w:val="18"/>
                <w:lang w:eastAsia="es-BO"/>
              </w:rPr>
            </w:pPr>
          </w:p>
        </w:tc>
      </w:tr>
      <w:tr w:rsidR="00E74B5B" w:rsidRPr="009C2DE5" w14:paraId="1400C014"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4F07BC" w14:textId="77777777" w:rsidR="00E74B5B" w:rsidRPr="00A40F94" w:rsidRDefault="00CB0DCD" w:rsidP="00E74B5B">
            <w:pPr>
              <w:jc w:val="center"/>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E88885" w14:textId="77777777" w:rsidR="00E74B5B" w:rsidRPr="00795F1B" w:rsidRDefault="00E74B5B" w:rsidP="00E74B5B">
            <w:pPr>
              <w:autoSpaceDE w:val="0"/>
              <w:autoSpaceDN w:val="0"/>
              <w:adjustRightInd w:val="0"/>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4.1</w:t>
            </w:r>
            <w:r w:rsidRPr="00795F1B">
              <w:rPr>
                <w:rFonts w:ascii="Tahoma" w:eastAsiaTheme="minorHAnsi" w:hAnsi="Tahoma" w:cs="Tahoma"/>
                <w:bCs/>
                <w:color w:val="1F497D" w:themeColor="text2"/>
                <w:lang w:val="es-BO" w:eastAsia="en-US"/>
              </w:rPr>
              <w:t>.</w:t>
            </w:r>
            <w:r w:rsidR="003D5FF7">
              <w:rPr>
                <w:rFonts w:ascii="Tahoma" w:eastAsiaTheme="minorHAnsi" w:hAnsi="Tahoma" w:cs="Tahoma"/>
                <w:bCs/>
                <w:color w:val="1F497D" w:themeColor="text2"/>
                <w:lang w:val="es-BO" w:eastAsia="en-US"/>
              </w:rPr>
              <w:t>7</w:t>
            </w:r>
            <w:r w:rsidRPr="00795F1B">
              <w:rPr>
                <w:rFonts w:ascii="Tahoma" w:eastAsiaTheme="minorHAnsi" w:hAnsi="Tahoma" w:cs="Tahoma"/>
                <w:bCs/>
                <w:color w:val="1F497D" w:themeColor="text2"/>
                <w:lang w:val="es-BO" w:eastAsia="en-US"/>
              </w:rPr>
              <w:t xml:space="preserve"> CONTROL DE STOCK DE MATERIALES EN ALMACENES DE CONTRATISTA </w:t>
            </w:r>
          </w:p>
          <w:p w14:paraId="3FCA2C42" w14:textId="77777777" w:rsidR="00E74B5B" w:rsidRPr="00795F1B" w:rsidRDefault="00E74B5B" w:rsidP="00E74B5B">
            <w:pPr>
              <w:jc w:val="both"/>
              <w:rPr>
                <w:rFonts w:ascii="Tahoma" w:hAnsi="Tahoma" w:cs="Tahoma"/>
                <w:color w:val="1F497D" w:themeColor="text2"/>
                <w:lang w:val="es-BO"/>
              </w:rPr>
            </w:pPr>
          </w:p>
          <w:p w14:paraId="4A10C6EE" w14:textId="77777777" w:rsidR="00E74B5B" w:rsidRPr="00795F1B" w:rsidRDefault="00E74B5B" w:rsidP="00E74B5B">
            <w:pPr>
              <w:ind w:left="-3" w:firstLine="3"/>
              <w:jc w:val="both"/>
              <w:rPr>
                <w:rFonts w:ascii="Tahoma" w:hAnsi="Tahoma" w:cs="Tahoma"/>
                <w:color w:val="1F497D" w:themeColor="text2"/>
              </w:rPr>
            </w:pPr>
            <w:r w:rsidRPr="00795F1B">
              <w:rPr>
                <w:rFonts w:ascii="Tahoma" w:hAnsi="Tahoma" w:cs="Tahoma"/>
                <w:color w:val="1F497D" w:themeColor="text2"/>
              </w:rPr>
              <w:t>ENTEL S.A. efectuara una inspección mensual o de acuerdo a requerimiento a los almacenes de la contratista previa coordinación con esta, donde se verificará si cumple con lo referente a materiales para las actividades. Al final de la inspección se certificara el cumplimiento o no a lo establecido en el presente documento.</w:t>
            </w:r>
          </w:p>
          <w:p w14:paraId="00AC61F8" w14:textId="77777777" w:rsidR="00E74B5B" w:rsidRPr="00795F1B" w:rsidRDefault="00E74B5B" w:rsidP="00E74B5B">
            <w:pPr>
              <w:ind w:left="281"/>
              <w:jc w:val="both"/>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3721D6"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19F82C"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25E85"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19CAF899"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D575BC" w14:textId="77777777" w:rsidR="00E74B5B" w:rsidRPr="00A40F94" w:rsidRDefault="00CB0DCD" w:rsidP="00E74B5B">
            <w:pPr>
              <w:jc w:val="center"/>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12AF86" w14:textId="77777777" w:rsidR="00E74B5B" w:rsidRPr="008D0AF5" w:rsidRDefault="00E74B5B" w:rsidP="00E74B5B">
            <w:pPr>
              <w:tabs>
                <w:tab w:val="left" w:pos="426"/>
              </w:tabs>
              <w:autoSpaceDE w:val="0"/>
              <w:autoSpaceDN w:val="0"/>
              <w:adjustRightInd w:val="0"/>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4.1</w:t>
            </w:r>
            <w:r w:rsidRPr="008D0AF5">
              <w:rPr>
                <w:rFonts w:ascii="Tahoma" w:eastAsiaTheme="minorHAnsi" w:hAnsi="Tahoma" w:cs="Tahoma"/>
                <w:bCs/>
                <w:color w:val="1F497D" w:themeColor="text2"/>
                <w:lang w:val="es-BO" w:eastAsia="en-US"/>
              </w:rPr>
              <w:t xml:space="preserve">.8 SUPERVISION POR PARTE DE ENTEL </w:t>
            </w:r>
          </w:p>
          <w:p w14:paraId="32E475D5"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p>
          <w:p w14:paraId="0189312B"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 xml:space="preserve">ENTEL S.A. supervisara todas las actividades realizadas por la contratista  y verificara el cumplimiento de la organización propuesta por el CONTRATISTA y aceptada por ENTEL S.A. </w:t>
            </w:r>
          </w:p>
          <w:p w14:paraId="072FE85C"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 xml:space="preserve">La supervisión y verificaciones de ENTEL S.A. sobre las actividades de Instalación, Traslados, etc. se realizaran de acuerdo al siguiente detalle: </w:t>
            </w:r>
          </w:p>
          <w:p w14:paraId="53F1CB91"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p>
          <w:p w14:paraId="7E1B5D37" w14:textId="77777777" w:rsidR="00E74B5B" w:rsidRPr="00E16EA6" w:rsidRDefault="00E74B5B" w:rsidP="00F45C5D">
            <w:pPr>
              <w:numPr>
                <w:ilvl w:val="0"/>
                <w:numId w:val="43"/>
              </w:numPr>
              <w:tabs>
                <w:tab w:val="num" w:pos="356"/>
              </w:tabs>
              <w:ind w:left="356" w:hanging="214"/>
              <w:jc w:val="both"/>
              <w:rPr>
                <w:rFonts w:ascii="Tahoma" w:eastAsiaTheme="minorHAnsi" w:hAnsi="Tahoma" w:cs="Tahoma"/>
                <w:color w:val="1F497D" w:themeColor="text2"/>
                <w:lang w:val="es-BO" w:eastAsia="en-US"/>
              </w:rPr>
            </w:pPr>
            <w:r w:rsidRPr="00E16EA6">
              <w:rPr>
                <w:rFonts w:ascii="Tahoma" w:eastAsiaTheme="minorHAnsi" w:hAnsi="Tahoma" w:cs="Tahoma"/>
                <w:color w:val="1F497D" w:themeColor="text2"/>
                <w:lang w:val="es-BO" w:eastAsia="en-US"/>
              </w:rPr>
              <w:t>El control y supervisión lo efectuará personal de ENTEL S.A. en al menos el 10% de la totalidad de intervenciones que realice la CONTRATISTA, para verificar la consistencia y exactitud de la información reportada, así como la calidad y cumplimiento de las normas exigidas por ENTEL S.A.</w:t>
            </w:r>
          </w:p>
          <w:p w14:paraId="7AD3FFE9" w14:textId="77777777" w:rsidR="00E74B5B" w:rsidRPr="008D0AF5" w:rsidRDefault="00E74B5B" w:rsidP="00F45C5D">
            <w:pPr>
              <w:pStyle w:val="Prrafodelista"/>
              <w:numPr>
                <w:ilvl w:val="0"/>
                <w:numId w:val="43"/>
              </w:numPr>
              <w:autoSpaceDE w:val="0"/>
              <w:autoSpaceDN w:val="0"/>
              <w:adjustRightInd w:val="0"/>
              <w:spacing w:after="29"/>
              <w:ind w:left="356" w:hanging="214"/>
              <w:contextualSpacing/>
              <w:jc w:val="both"/>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lastRenderedPageBreak/>
              <w:t xml:space="preserve">En este sentido si se detectara cualquier anomalía según tipo de trabajo, se empleará el formulario correspondiente a la inspección de calidad para atención de instalaciones para registrar todos los detalles relevantes sobre la revisión efectuada. El formulario debe estar avalado por la firma del personal de ENTEL S.A. que hubiese participado en las inspecciones así como del responsable del grupo de trabajo de la CONTRATISTA bajo supervisión. Dicha anomalía deberá ser solucionada a completo costo de la empresa CONTRATISTA. </w:t>
            </w:r>
          </w:p>
          <w:p w14:paraId="320D9471" w14:textId="77777777" w:rsidR="003D5FF7" w:rsidRDefault="00E74B5B" w:rsidP="00F45C5D">
            <w:pPr>
              <w:pStyle w:val="Prrafodelista"/>
              <w:numPr>
                <w:ilvl w:val="0"/>
                <w:numId w:val="43"/>
              </w:numPr>
              <w:autoSpaceDE w:val="0"/>
              <w:autoSpaceDN w:val="0"/>
              <w:adjustRightInd w:val="0"/>
              <w:spacing w:after="29"/>
              <w:ind w:left="356" w:hanging="214"/>
              <w:contextualSpacing/>
              <w:jc w:val="both"/>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Otro factor importante para todas las actividades del presente documento es el equipamiento tanto de</w:t>
            </w:r>
            <w:r w:rsidR="003D5FF7">
              <w:rPr>
                <w:rFonts w:ascii="Tahoma" w:eastAsiaTheme="minorHAnsi" w:hAnsi="Tahoma" w:cs="Tahoma"/>
                <w:color w:val="1F497D" w:themeColor="text2"/>
                <w:sz w:val="16"/>
                <w:szCs w:val="16"/>
                <w:lang w:val="es-BO"/>
              </w:rPr>
              <w:t xml:space="preserve"> herramientas,  ropa de trabajo,</w:t>
            </w:r>
            <w:r w:rsidRPr="008D0AF5">
              <w:rPr>
                <w:rFonts w:ascii="Tahoma" w:eastAsiaTheme="minorHAnsi" w:hAnsi="Tahoma" w:cs="Tahoma"/>
                <w:color w:val="1F497D" w:themeColor="text2"/>
                <w:sz w:val="16"/>
                <w:szCs w:val="16"/>
                <w:lang w:val="es-BO"/>
              </w:rPr>
              <w:t xml:space="preserve"> </w:t>
            </w:r>
            <w:r w:rsidR="003D5FF7">
              <w:rPr>
                <w:rFonts w:ascii="Tahoma" w:eastAsiaTheme="minorHAnsi" w:hAnsi="Tahoma" w:cs="Tahoma"/>
                <w:color w:val="1F497D" w:themeColor="text2"/>
                <w:sz w:val="16"/>
                <w:szCs w:val="16"/>
                <w:lang w:val="es-BO"/>
              </w:rPr>
              <w:t>c</w:t>
            </w:r>
            <w:r w:rsidRPr="008D0AF5">
              <w:rPr>
                <w:rFonts w:ascii="Tahoma" w:eastAsiaTheme="minorHAnsi" w:hAnsi="Tahoma" w:cs="Tahoma"/>
                <w:color w:val="1F497D" w:themeColor="text2"/>
                <w:sz w:val="16"/>
                <w:szCs w:val="16"/>
                <w:lang w:val="es-BO"/>
              </w:rPr>
              <w:t>redenciales y material de instalación, en consecuencia se efectuarán inspecciones sorpresa para verificar todos estos aspectos mediante el llenado del formulario de inspección</w:t>
            </w:r>
            <w:r w:rsidR="003D5FF7">
              <w:rPr>
                <w:rFonts w:ascii="Tahoma" w:eastAsiaTheme="minorHAnsi" w:hAnsi="Tahoma" w:cs="Tahoma"/>
                <w:color w:val="1F497D" w:themeColor="text2"/>
                <w:sz w:val="16"/>
                <w:szCs w:val="16"/>
                <w:lang w:val="es-BO"/>
              </w:rPr>
              <w:t>.</w:t>
            </w:r>
          </w:p>
          <w:p w14:paraId="4E048433" w14:textId="77777777" w:rsidR="00E74B5B" w:rsidRPr="008D0AF5" w:rsidRDefault="00E74B5B" w:rsidP="003D5FF7">
            <w:pPr>
              <w:pStyle w:val="Prrafodelista"/>
              <w:autoSpaceDE w:val="0"/>
              <w:autoSpaceDN w:val="0"/>
              <w:adjustRightInd w:val="0"/>
              <w:spacing w:after="29"/>
              <w:ind w:left="356"/>
              <w:contextualSpacing/>
              <w:jc w:val="both"/>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 </w:t>
            </w:r>
          </w:p>
          <w:p w14:paraId="1E506781" w14:textId="77777777" w:rsidR="00E74B5B" w:rsidRDefault="00E74B5B" w:rsidP="00E74B5B">
            <w:pPr>
              <w:ind w:hanging="3"/>
              <w:jc w:val="both"/>
              <w:rPr>
                <w:rFonts w:ascii="Tahoma" w:eastAsiaTheme="minorHAnsi" w:hAnsi="Tahoma" w:cs="Tahoma"/>
                <w:color w:val="1F497D" w:themeColor="text2"/>
                <w:sz w:val="22"/>
                <w:szCs w:val="22"/>
                <w:lang w:val="es-BO" w:eastAsia="en-US"/>
              </w:rPr>
            </w:pPr>
            <w:r w:rsidRPr="008D0AF5">
              <w:rPr>
                <w:rFonts w:ascii="Tahoma" w:eastAsiaTheme="minorHAnsi" w:hAnsi="Tahoma" w:cs="Tahoma"/>
                <w:color w:val="1F497D" w:themeColor="text2"/>
                <w:lang w:val="es-BO" w:eastAsia="en-US"/>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almacenada en los archivos de la regional.</w:t>
            </w:r>
            <w:r w:rsidRPr="00485204">
              <w:rPr>
                <w:rFonts w:ascii="Tahoma" w:eastAsiaTheme="minorHAnsi" w:hAnsi="Tahoma" w:cs="Tahoma"/>
                <w:color w:val="1F497D" w:themeColor="text2"/>
                <w:sz w:val="22"/>
                <w:szCs w:val="22"/>
                <w:lang w:val="es-BO" w:eastAsia="en-US"/>
              </w:rPr>
              <w:t xml:space="preserve"> </w:t>
            </w:r>
          </w:p>
          <w:p w14:paraId="0D9F8493" w14:textId="77777777" w:rsidR="00E74B5B" w:rsidRPr="00426A14" w:rsidRDefault="00E74B5B" w:rsidP="00E74B5B">
            <w:pPr>
              <w:ind w:hanging="3"/>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ADC488"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597A0A"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AB82EF"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14DFF776"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AFBD08" w14:textId="77777777" w:rsidR="00E74B5B" w:rsidRPr="00A40F94" w:rsidRDefault="00CB0DCD" w:rsidP="00E74B5B">
            <w:pPr>
              <w:jc w:val="center"/>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F39F44"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4.1</w:t>
            </w:r>
            <w:r w:rsidRPr="008D0AF5">
              <w:rPr>
                <w:rFonts w:ascii="Tahoma" w:eastAsiaTheme="minorHAnsi" w:hAnsi="Tahoma" w:cs="Tahoma"/>
                <w:bCs/>
                <w:color w:val="1F497D" w:themeColor="text2"/>
                <w:lang w:val="es-BO" w:eastAsia="en-US"/>
              </w:rPr>
              <w:t>.9 ENTREGA DE INFORME</w:t>
            </w:r>
            <w:r w:rsidR="00100063">
              <w:rPr>
                <w:rFonts w:ascii="Tahoma" w:eastAsiaTheme="minorHAnsi" w:hAnsi="Tahoma" w:cs="Tahoma"/>
                <w:bCs/>
                <w:color w:val="1F497D" w:themeColor="text2"/>
                <w:lang w:val="es-BO" w:eastAsia="en-US"/>
              </w:rPr>
              <w:t>S</w:t>
            </w:r>
            <w:r w:rsidRPr="008D0AF5">
              <w:rPr>
                <w:rFonts w:ascii="Tahoma" w:eastAsiaTheme="minorHAnsi" w:hAnsi="Tahoma" w:cs="Tahoma"/>
                <w:bCs/>
                <w:color w:val="1F497D" w:themeColor="text2"/>
                <w:lang w:val="es-BO" w:eastAsia="en-US"/>
              </w:rPr>
              <w:t xml:space="preserve"> MENSUAL</w:t>
            </w:r>
            <w:r w:rsidR="00100063">
              <w:rPr>
                <w:rFonts w:ascii="Tahoma" w:eastAsiaTheme="minorHAnsi" w:hAnsi="Tahoma" w:cs="Tahoma"/>
                <w:bCs/>
                <w:color w:val="1F497D" w:themeColor="text2"/>
                <w:lang w:val="es-BO" w:eastAsia="en-US"/>
              </w:rPr>
              <w:t>ES</w:t>
            </w:r>
            <w:r w:rsidRPr="008D0AF5">
              <w:rPr>
                <w:rFonts w:ascii="Tahoma" w:eastAsiaTheme="minorHAnsi" w:hAnsi="Tahoma" w:cs="Tahoma"/>
                <w:bCs/>
                <w:color w:val="1F497D" w:themeColor="text2"/>
                <w:lang w:val="es-BO" w:eastAsia="en-US"/>
              </w:rPr>
              <w:t xml:space="preserve"> Y CONCILIACIÓN </w:t>
            </w:r>
          </w:p>
          <w:p w14:paraId="3731D8DB" w14:textId="77777777" w:rsidR="00E74B5B" w:rsidRPr="008D0AF5" w:rsidRDefault="00E74B5B" w:rsidP="00E74B5B">
            <w:pPr>
              <w:autoSpaceDE w:val="0"/>
              <w:autoSpaceDN w:val="0"/>
              <w:adjustRightInd w:val="0"/>
              <w:rPr>
                <w:rFonts w:ascii="Tahoma" w:eastAsiaTheme="minorHAnsi" w:hAnsi="Tahoma" w:cs="Tahoma"/>
                <w:bCs/>
                <w:color w:val="1F497D" w:themeColor="text2"/>
                <w:lang w:val="es-BO" w:eastAsia="en-US"/>
              </w:rPr>
            </w:pPr>
          </w:p>
          <w:p w14:paraId="0E592BA5"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bCs/>
                <w:color w:val="1F497D" w:themeColor="text2"/>
                <w:lang w:val="es-BO" w:eastAsia="en-US"/>
              </w:rPr>
              <w:t>Hasta el día 5 de cada mes, como plazo máximo</w:t>
            </w:r>
            <w:r w:rsidRPr="008D0AF5">
              <w:rPr>
                <w:rFonts w:ascii="Tahoma" w:eastAsiaTheme="minorHAnsi" w:hAnsi="Tahoma" w:cs="Tahoma"/>
                <w:color w:val="1F497D" w:themeColor="text2"/>
                <w:lang w:val="es-BO" w:eastAsia="en-US"/>
              </w:rPr>
              <w:t xml:space="preserve">, la empresa CONTRATISTA deberá entregar el reporte mensual a los responsables regionales de ENTEL S.A. </w:t>
            </w:r>
          </w:p>
          <w:p w14:paraId="0DEC0381"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bCs/>
                <w:color w:val="1F497D" w:themeColor="text2"/>
                <w:lang w:val="es-BO" w:eastAsia="en-US"/>
              </w:rPr>
              <w:t xml:space="preserve">Los resultados regionales deberán ser remitidos a la Sede Nacional conjuntamente toda la información necesaria para poder efectuar el cálculo del índice global de trabajos ejecutados, hasta el día veinte (20) de cada mes en formato digital e impreso, el cual debe estar debidamente refrendado por ambas partes (Contratista y Entel Regional). </w:t>
            </w:r>
          </w:p>
          <w:p w14:paraId="324F25EF"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 xml:space="preserve">La contratista deberá entregar la siguiente información a ENTEL S.A.: </w:t>
            </w:r>
          </w:p>
          <w:p w14:paraId="216F12E6"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 xml:space="preserve">Cuadro de los trabajos ejecutados (Instalación, Instalación equipo adicional y Traslados)  con el siguiente detalle: </w:t>
            </w:r>
          </w:p>
          <w:p w14:paraId="3D34C990"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p>
          <w:p w14:paraId="2D256225"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Numero de solicitud</w:t>
            </w:r>
          </w:p>
          <w:p w14:paraId="0E32EE33"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Instancias</w:t>
            </w:r>
          </w:p>
          <w:p w14:paraId="52E8DC50"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ID de la OT</w:t>
            </w:r>
          </w:p>
          <w:p w14:paraId="4A58D555"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Cliente</w:t>
            </w:r>
          </w:p>
          <w:p w14:paraId="4CFD09C6"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Oferta comercial</w:t>
            </w:r>
          </w:p>
          <w:p w14:paraId="226CE05A"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Departamento</w:t>
            </w:r>
          </w:p>
          <w:p w14:paraId="45E793FE"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Provincia </w:t>
            </w:r>
          </w:p>
          <w:p w14:paraId="6025530F"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Localidad </w:t>
            </w:r>
          </w:p>
          <w:p w14:paraId="12F053D9"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Dirección</w:t>
            </w:r>
          </w:p>
          <w:p w14:paraId="28CD66CD"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Tipo de asignación de equipo</w:t>
            </w:r>
          </w:p>
          <w:p w14:paraId="6AED9E70"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Área de servicio </w:t>
            </w:r>
          </w:p>
          <w:p w14:paraId="38E411F8"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Fecha y hora generación de la OT</w:t>
            </w:r>
          </w:p>
          <w:p w14:paraId="2092247F"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Fecha y hora ultima recepción de la OT a contratista</w:t>
            </w:r>
          </w:p>
          <w:p w14:paraId="218EE7F7"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Fecha y hora fin ejecución de la OT</w:t>
            </w:r>
          </w:p>
          <w:p w14:paraId="0265C1AE"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Tiempo empleado</w:t>
            </w:r>
          </w:p>
          <w:p w14:paraId="14C3E69D"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Justificación por retraso</w:t>
            </w:r>
          </w:p>
          <w:p w14:paraId="3A72C392"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Tipo de trabajo</w:t>
            </w:r>
          </w:p>
          <w:p w14:paraId="5FC57ACC"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Nombres de los técnicos</w:t>
            </w:r>
          </w:p>
          <w:p w14:paraId="3604DE3E"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Informe de la contratista</w:t>
            </w:r>
          </w:p>
          <w:p w14:paraId="73CECD35"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Serie de los equipos STB y Smart Card </w:t>
            </w:r>
          </w:p>
          <w:p w14:paraId="5FA35E8A" w14:textId="77777777" w:rsidR="00E74B5B" w:rsidRPr="008D0AF5" w:rsidRDefault="00E74B5B" w:rsidP="00F45C5D">
            <w:pPr>
              <w:pStyle w:val="Prrafodelista"/>
              <w:numPr>
                <w:ilvl w:val="0"/>
                <w:numId w:val="43"/>
              </w:numPr>
              <w:autoSpaceDE w:val="0"/>
              <w:autoSpaceDN w:val="0"/>
              <w:adjustRightInd w:val="0"/>
              <w:spacing w:after="3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Material Utilizado en la Instalación  y/o Traslado</w:t>
            </w:r>
          </w:p>
          <w:p w14:paraId="196ED0BE" w14:textId="77777777" w:rsidR="00E74B5B" w:rsidRPr="008D0AF5" w:rsidRDefault="00E74B5B" w:rsidP="00F45C5D">
            <w:pPr>
              <w:pStyle w:val="Prrafodelista"/>
              <w:numPr>
                <w:ilvl w:val="0"/>
                <w:numId w:val="43"/>
              </w:numPr>
              <w:autoSpaceDE w:val="0"/>
              <w:autoSpaceDN w:val="0"/>
              <w:adjustRightInd w:val="0"/>
              <w:contextualSpacing/>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 xml:space="preserve">Otros Datos de la intervención, incluidos en planilla a remitir a la empresa adjudicada </w:t>
            </w:r>
          </w:p>
          <w:p w14:paraId="4B4ABF1F"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p>
          <w:p w14:paraId="0D92E7A6"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 xml:space="preserve">El documento consolidado si es aprobado por ENTEL S. A. originará el inicio de la tramitación de pago correspondiente. </w:t>
            </w:r>
          </w:p>
          <w:p w14:paraId="57CD878C" w14:textId="77777777" w:rsidR="00E74B5B" w:rsidRPr="008D0AF5" w:rsidRDefault="00E74B5B" w:rsidP="00E74B5B">
            <w:pPr>
              <w:autoSpaceDE w:val="0"/>
              <w:autoSpaceDN w:val="0"/>
              <w:adjustRightInd w:val="0"/>
              <w:rPr>
                <w:rFonts w:ascii="Tahoma" w:eastAsiaTheme="minorHAnsi" w:hAnsi="Tahoma" w:cs="Tahoma"/>
                <w:color w:val="1F497D" w:themeColor="text2"/>
                <w:lang w:val="es-BO" w:eastAsia="en-US"/>
              </w:rPr>
            </w:pPr>
          </w:p>
          <w:p w14:paraId="02D5E133"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lastRenderedPageBreak/>
              <w:t xml:space="preserve">Si faltará alguno de estos documentos indicados en el informe mensual se devolverá al CONTRATISTA para que se completen todos los requisitos. Los retrasos que puedan existir en el resto del proceso de pago no serán de responsabilidad de ENTEL S.A., ya que se consideran originados por el incumplimiento de la empresa contratista. </w:t>
            </w:r>
          </w:p>
          <w:p w14:paraId="622D251C" w14:textId="77777777" w:rsidR="00E74B5B" w:rsidRPr="008D0AF5" w:rsidRDefault="00E74B5B" w:rsidP="00E74B5B">
            <w:pPr>
              <w:autoSpaceDE w:val="0"/>
              <w:autoSpaceDN w:val="0"/>
              <w:adjustRightInd w:val="0"/>
              <w:jc w:val="both"/>
              <w:rPr>
                <w:rFonts w:ascii="Tahoma" w:eastAsiaTheme="minorHAnsi" w:hAnsi="Tahoma" w:cs="Tahoma"/>
                <w:color w:val="1F497D" w:themeColor="text2"/>
                <w:lang w:val="es-BO" w:eastAsia="en-US"/>
              </w:rPr>
            </w:pPr>
            <w:r w:rsidRPr="008D0AF5">
              <w:rPr>
                <w:rFonts w:ascii="Tahoma" w:eastAsiaTheme="minorHAnsi" w:hAnsi="Tahoma" w:cs="Tahoma"/>
                <w:color w:val="1F497D" w:themeColor="text2"/>
                <w:lang w:val="es-BO" w:eastAsia="en-US"/>
              </w:rPr>
              <w:t>La aprobación de la anterior información deberá ser remitida a la Sede Nacional conjuntamente toda la documentación de informes requerida para poder efectuar el cálculo del índice global de trabajos.</w:t>
            </w:r>
          </w:p>
          <w:p w14:paraId="78F59D3B" w14:textId="77777777" w:rsidR="00E74B5B" w:rsidRPr="008D0AF5" w:rsidRDefault="00E74B5B" w:rsidP="00E74B5B">
            <w:pPr>
              <w:ind w:left="281" w:hanging="284"/>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9DCD29"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44097"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BE9827"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381393DF"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25194B" w14:textId="77777777" w:rsidR="00E74B5B" w:rsidRPr="00A40F94" w:rsidRDefault="00CB0DCD" w:rsidP="00E74B5B">
            <w:pPr>
              <w:jc w:val="center"/>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8519F" w14:textId="77777777" w:rsidR="00E74B5B" w:rsidRPr="00E33895" w:rsidRDefault="00E74B5B" w:rsidP="00E74B5B">
            <w:pPr>
              <w:autoSpaceDE w:val="0"/>
              <w:autoSpaceDN w:val="0"/>
              <w:adjustRightInd w:val="0"/>
              <w:rPr>
                <w:rFonts w:ascii="Tahoma" w:eastAsiaTheme="minorHAnsi" w:hAnsi="Tahoma" w:cs="Tahoma"/>
                <w:color w:val="1F497D" w:themeColor="text2"/>
                <w:sz w:val="18"/>
                <w:szCs w:val="18"/>
                <w:lang w:val="es-BO" w:eastAsia="en-US"/>
              </w:rPr>
            </w:pPr>
            <w:r w:rsidRPr="00E33895">
              <w:rPr>
                <w:rFonts w:ascii="Tahoma" w:eastAsiaTheme="minorHAnsi" w:hAnsi="Tahoma" w:cs="Tahoma"/>
                <w:bCs/>
                <w:color w:val="1F497D" w:themeColor="text2"/>
                <w:sz w:val="18"/>
                <w:szCs w:val="18"/>
                <w:lang w:val="es-BO" w:eastAsia="en-US"/>
              </w:rPr>
              <w:t>4.2 MANTENIMIENTO CORRECTIVO (Asistencias Técnicas)</w:t>
            </w:r>
          </w:p>
          <w:p w14:paraId="5A7038DF" w14:textId="77777777" w:rsidR="00E74B5B" w:rsidRPr="00337EBB" w:rsidRDefault="00E74B5B" w:rsidP="00E74B5B">
            <w:pPr>
              <w:autoSpaceDE w:val="0"/>
              <w:autoSpaceDN w:val="0"/>
              <w:adjustRightInd w:val="0"/>
              <w:rPr>
                <w:rFonts w:ascii="Tahoma" w:eastAsiaTheme="minorHAnsi" w:hAnsi="Tahoma" w:cs="Tahoma"/>
                <w:color w:val="1F497D" w:themeColor="text2"/>
                <w:lang w:val="es-BO" w:eastAsia="en-US"/>
              </w:rPr>
            </w:pPr>
          </w:p>
          <w:p w14:paraId="1E42A372" w14:textId="77777777" w:rsidR="00E74B5B" w:rsidRPr="00337EBB" w:rsidRDefault="00E74B5B" w:rsidP="00E74B5B">
            <w:pPr>
              <w:autoSpaceDE w:val="0"/>
              <w:autoSpaceDN w:val="0"/>
              <w:adjustRightInd w:val="0"/>
              <w:jc w:val="both"/>
              <w:rPr>
                <w:rFonts w:ascii="Tahoma" w:eastAsiaTheme="minorHAnsi" w:hAnsi="Tahoma" w:cs="Tahoma"/>
                <w:color w:val="1F497D" w:themeColor="text2"/>
                <w:lang w:val="es-BO" w:eastAsia="en-US"/>
              </w:rPr>
            </w:pPr>
            <w:r w:rsidRPr="00337EBB">
              <w:rPr>
                <w:rFonts w:ascii="Tahoma" w:eastAsiaTheme="minorHAnsi" w:hAnsi="Tahoma" w:cs="Tahoma"/>
                <w:color w:val="1F497D" w:themeColor="text2"/>
                <w:lang w:val="es-BO" w:eastAsia="en-US"/>
              </w:rPr>
              <w:t xml:space="preserve">El objetivo principal de las actividades de mantenimiento es reducir al mínimo el número de fallas de los servicios y también sus consecuencias, esto implica que mediante las actividades de mantenimiento se logre mantener una alta calidad, disponibilidad y confiabilidad del servicio. </w:t>
            </w:r>
          </w:p>
          <w:p w14:paraId="7D851D7C" w14:textId="77777777" w:rsidR="00E74B5B" w:rsidRPr="00337EBB" w:rsidRDefault="00E74B5B" w:rsidP="00E74B5B">
            <w:pPr>
              <w:autoSpaceDE w:val="0"/>
              <w:autoSpaceDN w:val="0"/>
              <w:adjustRightInd w:val="0"/>
              <w:jc w:val="both"/>
              <w:rPr>
                <w:rFonts w:ascii="Tahoma" w:eastAsiaTheme="minorHAnsi" w:hAnsi="Tahoma" w:cs="Tahoma"/>
                <w:color w:val="1F497D" w:themeColor="text2"/>
                <w:lang w:val="es-BO" w:eastAsia="en-US"/>
              </w:rPr>
            </w:pPr>
          </w:p>
          <w:p w14:paraId="76C90C6A" w14:textId="77777777" w:rsidR="00E74B5B" w:rsidRDefault="00E74B5B" w:rsidP="00E74B5B">
            <w:pPr>
              <w:autoSpaceDE w:val="0"/>
              <w:autoSpaceDN w:val="0"/>
              <w:adjustRightInd w:val="0"/>
              <w:rPr>
                <w:rFonts w:ascii="Tahoma" w:eastAsiaTheme="minorHAnsi" w:hAnsi="Tahoma" w:cs="Tahoma"/>
                <w:bCs/>
                <w:color w:val="1F497D" w:themeColor="text2"/>
                <w:lang w:val="es-BO" w:eastAsia="en-US"/>
              </w:rPr>
            </w:pPr>
            <w:r w:rsidRPr="00337EBB">
              <w:rPr>
                <w:rFonts w:ascii="Tahoma" w:eastAsiaTheme="minorHAnsi" w:hAnsi="Tahoma" w:cs="Tahoma"/>
                <w:bCs/>
                <w:color w:val="1F497D" w:themeColor="text2"/>
                <w:lang w:val="es-BO" w:eastAsia="en-US"/>
              </w:rPr>
              <w:t>Las entidades sujetas de mantenimiento son:</w:t>
            </w:r>
          </w:p>
          <w:p w14:paraId="19EE2DC7" w14:textId="77777777" w:rsidR="00E74B5B" w:rsidRPr="00337EBB" w:rsidRDefault="00E74B5B" w:rsidP="00E74B5B">
            <w:pPr>
              <w:autoSpaceDE w:val="0"/>
              <w:autoSpaceDN w:val="0"/>
              <w:adjustRightInd w:val="0"/>
              <w:rPr>
                <w:rFonts w:ascii="Tahoma" w:eastAsiaTheme="minorHAnsi" w:hAnsi="Tahoma" w:cs="Tahoma"/>
                <w:bCs/>
                <w:color w:val="1F497D" w:themeColor="text2"/>
                <w:lang w:val="es-BO" w:eastAsia="en-US"/>
              </w:rPr>
            </w:pPr>
          </w:p>
          <w:p w14:paraId="615EFB17" w14:textId="77777777" w:rsidR="00E74B5B" w:rsidRPr="00337EBB" w:rsidRDefault="00E74B5B" w:rsidP="00F45C5D">
            <w:pPr>
              <w:pStyle w:val="Prrafodelista"/>
              <w:numPr>
                <w:ilvl w:val="0"/>
                <w:numId w:val="44"/>
              </w:numPr>
              <w:autoSpaceDE w:val="0"/>
              <w:autoSpaceDN w:val="0"/>
              <w:adjustRightInd w:val="0"/>
              <w:spacing w:after="29"/>
              <w:ind w:left="498"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 xml:space="preserve">Todas las estaciones remotas satelitales de televisión, ubicadas tanto en áreas urbanas y rurales dentro de todo el territorio nacional. </w:t>
            </w:r>
          </w:p>
          <w:p w14:paraId="13D38C5B" w14:textId="77777777" w:rsidR="00E74B5B" w:rsidRPr="00337EBB" w:rsidRDefault="00E74B5B" w:rsidP="00F45C5D">
            <w:pPr>
              <w:pStyle w:val="Prrafodelista"/>
              <w:numPr>
                <w:ilvl w:val="0"/>
                <w:numId w:val="44"/>
              </w:numPr>
              <w:autoSpaceDE w:val="0"/>
              <w:autoSpaceDN w:val="0"/>
              <w:adjustRightInd w:val="0"/>
              <w:spacing w:after="29"/>
              <w:ind w:left="498"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 xml:space="preserve">Son responsabilidad del mantenimiento los equipos terminales compuestos por (Antena + sistema de soporte y anclaje, LNB, Multiswitch o Splitter, Decodificador, Smart Card, cables de conexión al TV, cableado coaxial interno/externo y conectores. </w:t>
            </w:r>
          </w:p>
          <w:p w14:paraId="35BC4139" w14:textId="77777777" w:rsidR="00E74B5B" w:rsidRPr="00337EBB" w:rsidRDefault="00E74B5B" w:rsidP="00E74B5B">
            <w:pPr>
              <w:ind w:left="281"/>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1EEA19"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077203"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DA806"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7847A6FF"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C937F" w14:textId="77777777" w:rsidR="00E74B5B" w:rsidRPr="00A40F94" w:rsidRDefault="00E74B5B" w:rsidP="00CB0DCD">
            <w:pPr>
              <w:jc w:val="center"/>
              <w:rPr>
                <w:rFonts w:ascii="Calibri" w:hAnsi="Calibri" w:cs="Calibri"/>
                <w:color w:val="1F497D"/>
              </w:rPr>
            </w:pPr>
            <w:r>
              <w:rPr>
                <w:rFonts w:ascii="Calibri" w:hAnsi="Calibri" w:cs="Calibri"/>
                <w:color w:val="1F497D"/>
              </w:rPr>
              <w:t>1</w:t>
            </w:r>
            <w:r w:rsidR="00CB0DCD">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5365E5" w14:textId="77777777" w:rsidR="00E74B5B" w:rsidRPr="00255385" w:rsidRDefault="00E74B5B" w:rsidP="00E16EA6">
            <w:pPr>
              <w:tabs>
                <w:tab w:val="left" w:pos="567"/>
                <w:tab w:val="left" w:pos="851"/>
              </w:tabs>
              <w:autoSpaceDE w:val="0"/>
              <w:autoSpaceDN w:val="0"/>
              <w:adjustRightInd w:val="0"/>
              <w:jc w:val="both"/>
              <w:rPr>
                <w:rFonts w:ascii="Tahoma" w:eastAsiaTheme="minorHAnsi" w:hAnsi="Tahoma" w:cs="Tahoma"/>
                <w:bCs/>
                <w:color w:val="1F497D" w:themeColor="text2"/>
                <w:lang w:val="es-BO" w:eastAsia="en-US"/>
              </w:rPr>
            </w:pPr>
            <w:r w:rsidRPr="00337EBB">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37EBB">
              <w:rPr>
                <w:rFonts w:ascii="Tahoma" w:eastAsiaTheme="minorHAnsi" w:hAnsi="Tahoma" w:cs="Tahoma"/>
                <w:bCs/>
                <w:color w:val="1F497D" w:themeColor="text2"/>
                <w:lang w:val="es-BO" w:eastAsia="en-US"/>
              </w:rPr>
              <w:t>.</w:t>
            </w:r>
            <w:r w:rsidRPr="00255385">
              <w:rPr>
                <w:rFonts w:ascii="Tahoma" w:eastAsiaTheme="minorHAnsi" w:hAnsi="Tahoma" w:cs="Tahoma"/>
                <w:bCs/>
                <w:color w:val="1F497D" w:themeColor="text2"/>
                <w:lang w:val="es-BO" w:eastAsia="en-US"/>
              </w:rPr>
              <w:t>1 DIRECTRICES PARA LAS</w:t>
            </w:r>
            <w:r w:rsidR="00E16EA6" w:rsidRPr="00255385">
              <w:rPr>
                <w:rFonts w:ascii="Tahoma" w:eastAsiaTheme="minorHAnsi" w:hAnsi="Tahoma" w:cs="Tahoma"/>
                <w:bCs/>
                <w:color w:val="1F497D" w:themeColor="text2"/>
                <w:lang w:val="es-BO" w:eastAsia="en-US"/>
              </w:rPr>
              <w:t xml:space="preserve"> ACTIVIDADES DE MANTENIMIENTO </w:t>
            </w:r>
            <w:r w:rsidRPr="00255385">
              <w:rPr>
                <w:rFonts w:ascii="Tahoma" w:eastAsiaTheme="minorHAnsi" w:hAnsi="Tahoma" w:cs="Tahoma"/>
                <w:bCs/>
                <w:color w:val="1F497D" w:themeColor="text2"/>
                <w:lang w:val="es-BO" w:eastAsia="en-US"/>
              </w:rPr>
              <w:t>CORRECTIVO</w:t>
            </w:r>
          </w:p>
          <w:p w14:paraId="0378FE94" w14:textId="77777777" w:rsidR="00E74B5B" w:rsidRPr="00337EBB" w:rsidRDefault="00E74B5B" w:rsidP="00E74B5B">
            <w:pPr>
              <w:autoSpaceDE w:val="0"/>
              <w:autoSpaceDN w:val="0"/>
              <w:adjustRightInd w:val="0"/>
              <w:jc w:val="both"/>
              <w:rPr>
                <w:rFonts w:ascii="Tahoma" w:eastAsiaTheme="minorHAnsi" w:hAnsi="Tahoma" w:cs="Tahoma"/>
                <w:color w:val="1F497D" w:themeColor="text2"/>
                <w:lang w:val="es-BO" w:eastAsia="en-US"/>
              </w:rPr>
            </w:pPr>
            <w:r w:rsidRPr="00255385">
              <w:rPr>
                <w:rFonts w:ascii="Tahoma" w:eastAsiaTheme="minorHAnsi" w:hAnsi="Tahoma" w:cs="Tahoma"/>
                <w:color w:val="1F497D" w:themeColor="text2"/>
                <w:lang w:val="es-BO" w:eastAsia="en-US"/>
              </w:rPr>
              <w:t>El servicio de</w:t>
            </w:r>
            <w:r w:rsidRPr="00337EBB">
              <w:rPr>
                <w:rFonts w:ascii="Tahoma" w:eastAsiaTheme="minorHAnsi" w:hAnsi="Tahoma" w:cs="Tahoma"/>
                <w:color w:val="1F497D" w:themeColor="text2"/>
                <w:lang w:val="es-BO" w:eastAsia="en-US"/>
              </w:rPr>
              <w:t xml:space="preserve"> mantenimiento correctivo son actividades no programadas, destinadas a la verificación y corrección de las anomalías detectadas por el centro de gestión del sistema de televisión satelital y reportadas por los clientes al Call Center. </w:t>
            </w:r>
          </w:p>
          <w:p w14:paraId="53CB14F5" w14:textId="77777777" w:rsidR="00E74B5B" w:rsidRPr="00337EBB" w:rsidRDefault="00E74B5B" w:rsidP="00E74B5B">
            <w:pPr>
              <w:jc w:val="both"/>
              <w:rPr>
                <w:rFonts w:ascii="Tahoma" w:eastAsiaTheme="minorHAnsi" w:hAnsi="Tahoma" w:cs="Tahoma"/>
                <w:color w:val="1F497D" w:themeColor="text2"/>
                <w:lang w:val="es-BO" w:eastAsia="en-US"/>
              </w:rPr>
            </w:pPr>
          </w:p>
          <w:p w14:paraId="30EFE6C1" w14:textId="77777777" w:rsidR="00E74B5B" w:rsidRPr="00337EBB" w:rsidRDefault="00E74B5B" w:rsidP="00E74B5B">
            <w:pPr>
              <w:jc w:val="both"/>
              <w:rPr>
                <w:rFonts w:ascii="Tahoma" w:eastAsiaTheme="minorHAnsi" w:hAnsi="Tahoma" w:cs="Tahoma"/>
                <w:color w:val="1F497D" w:themeColor="text2"/>
                <w:lang w:val="es-BO" w:eastAsia="en-US"/>
              </w:rPr>
            </w:pPr>
            <w:r w:rsidRPr="00337EBB">
              <w:rPr>
                <w:rFonts w:ascii="Tahoma" w:eastAsiaTheme="minorHAnsi" w:hAnsi="Tahoma" w:cs="Tahoma"/>
                <w:color w:val="1F497D" w:themeColor="text2"/>
                <w:lang w:val="es-BO" w:eastAsia="en-US"/>
              </w:rPr>
              <w:t>Todas las actividades de mantenimiento correctivo deben ser ejecutadas siguiendo las prácticas profesionales más apropiadas para cada caso, no obstante es importante definir algunos aspectos que deben observarse al momento de realizar este tipo de trabajos:</w:t>
            </w:r>
          </w:p>
          <w:p w14:paraId="7E74353A" w14:textId="77777777" w:rsidR="00E74B5B" w:rsidRPr="00337EBB" w:rsidRDefault="00E74B5B" w:rsidP="00E74B5B">
            <w:pPr>
              <w:ind w:left="924" w:hanging="426"/>
              <w:rPr>
                <w:rFonts w:ascii="Tahoma" w:eastAsiaTheme="minorHAnsi" w:hAnsi="Tahoma" w:cs="Tahoma"/>
                <w:color w:val="1F497D" w:themeColor="text2"/>
                <w:lang w:val="es-BO" w:eastAsia="en-US"/>
              </w:rPr>
            </w:pPr>
          </w:p>
          <w:p w14:paraId="4B2AFE56" w14:textId="77777777" w:rsidR="00E74B5B" w:rsidRPr="00337EBB" w:rsidRDefault="00E74B5B" w:rsidP="00F45C5D">
            <w:pPr>
              <w:pStyle w:val="Prrafodelista"/>
              <w:numPr>
                <w:ilvl w:val="0"/>
                <w:numId w:val="45"/>
              </w:numPr>
              <w:tabs>
                <w:tab w:val="clear" w:pos="720"/>
              </w:tabs>
              <w:ind w:left="356"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 xml:space="preserve">Todo mantenimiento correctivo debe llevar como una actividad complementaria </w:t>
            </w:r>
            <w:r w:rsidR="00097FFC">
              <w:rPr>
                <w:rFonts w:ascii="Tahoma" w:eastAsiaTheme="minorHAnsi" w:hAnsi="Tahoma" w:cs="Tahoma"/>
                <w:color w:val="1F497D" w:themeColor="text2"/>
                <w:sz w:val="16"/>
                <w:szCs w:val="16"/>
                <w:lang w:val="es-BO"/>
              </w:rPr>
              <w:t xml:space="preserve">a </w:t>
            </w:r>
            <w:r w:rsidRPr="00337EBB">
              <w:rPr>
                <w:rFonts w:ascii="Tahoma" w:eastAsiaTheme="minorHAnsi" w:hAnsi="Tahoma" w:cs="Tahoma"/>
                <w:color w:val="1F497D" w:themeColor="text2"/>
                <w:sz w:val="16"/>
                <w:szCs w:val="16"/>
                <w:lang w:val="es-BO"/>
              </w:rPr>
              <w:t>un mantenimiento preventivo del sistema en su totalidad, asegurando que el servicio no vuelva a presentar problemas de funcionamiento, de esta manera se pueda evitar la reincidencia de fallas.</w:t>
            </w:r>
          </w:p>
          <w:p w14:paraId="4B6C0448" w14:textId="77777777" w:rsidR="00E74B5B" w:rsidRPr="00337EBB" w:rsidRDefault="00E74B5B" w:rsidP="00F45C5D">
            <w:pPr>
              <w:pStyle w:val="Prrafodelista"/>
              <w:numPr>
                <w:ilvl w:val="0"/>
                <w:numId w:val="45"/>
              </w:numPr>
              <w:ind w:left="356"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Medición de los niveles de señal y calidad del servicio entregado en cliente.</w:t>
            </w:r>
          </w:p>
          <w:p w14:paraId="09ED0C3C" w14:textId="77777777" w:rsidR="00E74B5B" w:rsidRPr="00337EBB" w:rsidRDefault="00E74B5B" w:rsidP="00F45C5D">
            <w:pPr>
              <w:pStyle w:val="Prrafodelista"/>
              <w:numPr>
                <w:ilvl w:val="0"/>
                <w:numId w:val="45"/>
              </w:numPr>
              <w:ind w:left="356"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El personal de la empresa CONTRATISTA debe contar con el equipamiento y material necesario para la ejecución de los trabajos, en ningún caso debe importunar al cliente con requerimientos de herramientas, sillas, etc.</w:t>
            </w:r>
          </w:p>
          <w:p w14:paraId="65FB179C" w14:textId="77777777" w:rsidR="00E74B5B" w:rsidRPr="00337EBB" w:rsidRDefault="00E74B5B" w:rsidP="00F45C5D">
            <w:pPr>
              <w:pStyle w:val="Prrafodelista"/>
              <w:numPr>
                <w:ilvl w:val="0"/>
                <w:numId w:val="45"/>
              </w:numPr>
              <w:ind w:left="356"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Todos los trabajos deben ser ejecutados empleando las herramientas adecuadas y específicas para cada caso (Ej.: alicate crimping, pelador de cable, etc.).</w:t>
            </w:r>
          </w:p>
          <w:p w14:paraId="6CC5B641" w14:textId="77777777" w:rsidR="00E74B5B" w:rsidRPr="00337EBB" w:rsidRDefault="00E74B5B" w:rsidP="00F45C5D">
            <w:pPr>
              <w:numPr>
                <w:ilvl w:val="0"/>
                <w:numId w:val="45"/>
              </w:numPr>
              <w:ind w:left="356" w:hanging="284"/>
              <w:jc w:val="both"/>
              <w:rPr>
                <w:rFonts w:ascii="Tahoma" w:eastAsiaTheme="minorHAnsi" w:hAnsi="Tahoma" w:cs="Tahoma"/>
                <w:color w:val="1F497D" w:themeColor="text2"/>
                <w:lang w:val="es-BO" w:eastAsia="en-US"/>
              </w:rPr>
            </w:pPr>
            <w:r w:rsidRPr="00337EBB">
              <w:rPr>
                <w:rFonts w:ascii="Tahoma" w:eastAsiaTheme="minorHAnsi" w:hAnsi="Tahoma" w:cs="Tahoma"/>
                <w:color w:val="1F497D" w:themeColor="text2"/>
                <w:lang w:val="es-BO" w:eastAsia="en-US"/>
              </w:rPr>
              <w:t>Cuando el problema sea en equipos de propiedad del cliente, como ser el Televisor, el mantenimiento es de completa responsabilidad del usuario.</w:t>
            </w:r>
          </w:p>
          <w:p w14:paraId="77EDBBBE" w14:textId="77777777" w:rsidR="00E74B5B" w:rsidRPr="00337EBB" w:rsidRDefault="00E74B5B" w:rsidP="00F45C5D">
            <w:pPr>
              <w:pStyle w:val="Prrafodelista"/>
              <w:numPr>
                <w:ilvl w:val="0"/>
                <w:numId w:val="45"/>
              </w:numPr>
              <w:autoSpaceDE w:val="0"/>
              <w:autoSpaceDN w:val="0"/>
              <w:adjustRightInd w:val="0"/>
              <w:ind w:left="356" w:hanging="284"/>
              <w:contextualSpacing/>
              <w:jc w:val="both"/>
              <w:rPr>
                <w:rFonts w:ascii="Tahoma" w:eastAsiaTheme="minorHAnsi" w:hAnsi="Tahoma" w:cs="Tahoma"/>
                <w:color w:val="1F497D" w:themeColor="text2"/>
                <w:sz w:val="16"/>
                <w:szCs w:val="16"/>
                <w:lang w:val="es-BO"/>
              </w:rPr>
            </w:pPr>
            <w:r w:rsidRPr="00337EBB">
              <w:rPr>
                <w:rFonts w:ascii="Tahoma" w:eastAsiaTheme="minorHAnsi" w:hAnsi="Tahoma" w:cs="Tahoma"/>
                <w:color w:val="1F497D" w:themeColor="text2"/>
                <w:sz w:val="16"/>
                <w:szCs w:val="16"/>
                <w:lang w:val="es-BO"/>
              </w:rPr>
              <w:t>Son responsabilidad del cliente brindar energía estable y contar con las protecciones adecuadas, tomas de energía en buen estado.</w:t>
            </w:r>
          </w:p>
          <w:p w14:paraId="76486A05" w14:textId="77777777" w:rsidR="00E74B5B" w:rsidRPr="00426A14" w:rsidRDefault="00E74B5B" w:rsidP="00E74B5B">
            <w:pPr>
              <w:ind w:left="139" w:hanging="139"/>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1847B6"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8401BC"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43635D"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6C4156BC"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DE7806" w14:textId="77777777" w:rsidR="00E74B5B" w:rsidRPr="00A40F94" w:rsidRDefault="00E74B5B" w:rsidP="00CB0DCD">
            <w:pPr>
              <w:jc w:val="center"/>
              <w:rPr>
                <w:rFonts w:ascii="Calibri" w:hAnsi="Calibri" w:cs="Calibri"/>
                <w:color w:val="1F497D"/>
              </w:rPr>
            </w:pPr>
            <w:r>
              <w:rPr>
                <w:rFonts w:ascii="Calibri" w:hAnsi="Calibri" w:cs="Calibri"/>
                <w:color w:val="1F497D"/>
              </w:rPr>
              <w:t>1</w:t>
            </w:r>
            <w:r w:rsidR="00CB0DCD">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AF73E4" w14:textId="77777777" w:rsidR="00E74B5B" w:rsidRPr="003E50E8" w:rsidRDefault="00E74B5B" w:rsidP="00E74B5B">
            <w:pPr>
              <w:tabs>
                <w:tab w:val="left" w:pos="567"/>
              </w:tabs>
              <w:autoSpaceDE w:val="0"/>
              <w:autoSpaceDN w:val="0"/>
              <w:adjustRightInd w:val="0"/>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E50E8">
              <w:rPr>
                <w:rFonts w:ascii="Tahoma" w:eastAsiaTheme="minorHAnsi" w:hAnsi="Tahoma" w:cs="Tahoma"/>
                <w:bCs/>
                <w:color w:val="1F497D" w:themeColor="text2"/>
                <w:lang w:val="es-BO" w:eastAsia="en-US"/>
              </w:rPr>
              <w:t xml:space="preserve">.2 METODOLOGIA DE TRABAJO </w:t>
            </w:r>
          </w:p>
          <w:p w14:paraId="19FDD975"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3A8C18FF"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Las actividades de mantenimiento correctivo se desarrollarán con la siguiente secuencia de tareas: </w:t>
            </w:r>
          </w:p>
          <w:p w14:paraId="2BA7D105"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600A733F" w14:textId="77777777" w:rsidR="00E74B5B" w:rsidRPr="003E50E8" w:rsidRDefault="00E74B5B" w:rsidP="00E74B5B">
            <w:pPr>
              <w:tabs>
                <w:tab w:val="left" w:pos="567"/>
                <w:tab w:val="left" w:pos="851"/>
              </w:tabs>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 xml:space="preserve">     </w:t>
            </w:r>
            <w:r w:rsidRPr="003E50E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E50E8">
              <w:rPr>
                <w:rFonts w:ascii="Tahoma" w:eastAsiaTheme="minorHAnsi" w:hAnsi="Tahoma" w:cs="Tahoma"/>
                <w:bCs/>
                <w:color w:val="1F497D" w:themeColor="text2"/>
                <w:lang w:val="es-BO" w:eastAsia="en-US"/>
              </w:rPr>
              <w:t xml:space="preserve">.2.1 REGISTRO DE FALLAS </w:t>
            </w:r>
          </w:p>
          <w:p w14:paraId="0BF42E34" w14:textId="77777777" w:rsidR="00E74B5B" w:rsidRPr="003E50E8" w:rsidRDefault="00E74B5B" w:rsidP="00E74B5B">
            <w:pPr>
              <w:autoSpaceDE w:val="0"/>
              <w:autoSpaceDN w:val="0"/>
              <w:adjustRightInd w:val="0"/>
              <w:ind w:left="708" w:firstLine="708"/>
              <w:jc w:val="both"/>
              <w:rPr>
                <w:rFonts w:ascii="Tahoma" w:eastAsiaTheme="minorHAnsi" w:hAnsi="Tahoma" w:cs="Tahoma"/>
                <w:color w:val="1F497D" w:themeColor="text2"/>
                <w:lang w:val="es-BO" w:eastAsia="en-US"/>
              </w:rPr>
            </w:pPr>
          </w:p>
          <w:p w14:paraId="319D2D19"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Las fallas son reportadas por los clientes a las líneas gratuitas, que ENTEL S.A. tiene para el efecto, el personal de Call Center y Help Desk, atiende el reclamo y registra toda la información pertinente sobre la falla, en el sistema de gestión de reclamos, además valida la información sobre el cliente y sus números de contacto. </w:t>
            </w:r>
          </w:p>
          <w:p w14:paraId="75D7F85D"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lastRenderedPageBreak/>
              <w:t xml:space="preserve">        </w:t>
            </w:r>
          </w:p>
          <w:p w14:paraId="795FF148"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 xml:space="preserve">     </w:t>
            </w:r>
            <w:r w:rsidRPr="003E50E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E50E8">
              <w:rPr>
                <w:rFonts w:ascii="Tahoma" w:eastAsiaTheme="minorHAnsi" w:hAnsi="Tahoma" w:cs="Tahoma"/>
                <w:bCs/>
                <w:color w:val="1F497D" w:themeColor="text2"/>
                <w:lang w:val="es-BO" w:eastAsia="en-US"/>
              </w:rPr>
              <w:t xml:space="preserve">.2.2 ANALISIS DE LA LOCALIZACION DE FALLA </w:t>
            </w:r>
          </w:p>
          <w:p w14:paraId="70B84DC4"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698C46B8"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Si la falla no fuera de tipo comercial (Cortes por Mora, etc.) y hubiese sido clasificada como técnica y a la vez no haberse podido dar solución mediante la asistencia telefónica (Troubleshooting) mediante el personal que registra los datos en sistema (Call Center), se procederá a generar un ticket de asistencia técnica (Orden de trabajo) para que el personal técnico visite el domicilio del cliente.</w:t>
            </w:r>
          </w:p>
          <w:p w14:paraId="4581FE0D" w14:textId="77777777" w:rsidR="00E74B5B" w:rsidRPr="003E50E8" w:rsidRDefault="00E74B5B" w:rsidP="00E74B5B">
            <w:pPr>
              <w:ind w:left="139" w:hanging="139"/>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C0035"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A0AFAC"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8018BA"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6684470A"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A948DC" w14:textId="77777777" w:rsidR="00E74B5B" w:rsidRPr="00A40F94" w:rsidRDefault="00E74B5B" w:rsidP="00CB0DCD">
            <w:pPr>
              <w:jc w:val="center"/>
              <w:rPr>
                <w:rFonts w:ascii="Calibri" w:hAnsi="Calibri" w:cs="Calibri"/>
                <w:color w:val="1F497D"/>
              </w:rPr>
            </w:pPr>
            <w:r>
              <w:rPr>
                <w:rFonts w:ascii="Calibri" w:hAnsi="Calibri" w:cs="Calibri"/>
                <w:color w:val="1F497D"/>
              </w:rPr>
              <w:t>1</w:t>
            </w:r>
            <w:r w:rsidR="00CB0DCD">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5CDC63" w14:textId="77777777" w:rsidR="00E74B5B" w:rsidRDefault="00E74B5B" w:rsidP="00E74B5B">
            <w:pPr>
              <w:autoSpaceDE w:val="0"/>
              <w:autoSpaceDN w:val="0"/>
              <w:adjustRightInd w:val="0"/>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 xml:space="preserve">     </w:t>
            </w:r>
            <w:r w:rsidRPr="003E50E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E50E8">
              <w:rPr>
                <w:rFonts w:ascii="Tahoma" w:eastAsiaTheme="minorHAnsi" w:hAnsi="Tahoma" w:cs="Tahoma"/>
                <w:bCs/>
                <w:color w:val="1F497D" w:themeColor="text2"/>
                <w:lang w:val="es-BO" w:eastAsia="en-US"/>
              </w:rPr>
              <w:t xml:space="preserve">2.3 GENERACION DE LA ORDEN DE TRABAJO </w:t>
            </w:r>
          </w:p>
          <w:p w14:paraId="637FB235" w14:textId="77777777" w:rsidR="00E74B5B" w:rsidRPr="003E50E8" w:rsidRDefault="00E74B5B" w:rsidP="00E74B5B">
            <w:pPr>
              <w:autoSpaceDE w:val="0"/>
              <w:autoSpaceDN w:val="0"/>
              <w:adjustRightInd w:val="0"/>
              <w:rPr>
                <w:rFonts w:ascii="Tahoma" w:eastAsiaTheme="minorHAnsi" w:hAnsi="Tahoma" w:cs="Tahoma"/>
                <w:bCs/>
                <w:color w:val="1F497D" w:themeColor="text2"/>
                <w:lang w:val="es-BO" w:eastAsia="en-US"/>
              </w:rPr>
            </w:pPr>
          </w:p>
          <w:p w14:paraId="34E478FD"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Si el centro de gestión o Call Center determinará que la falla se encuentra en los equipos terminales, entonces se generará una orden de trabajo electrónica o manual que será enviada a la empresa CONTRATISTA, sin restricciones de fechas u horarios. Es decir, que el contratista debe organizarse de manera que pueda recibir las órdenes de trabajo las 24 hrs. del día los 365 días del año. </w:t>
            </w:r>
          </w:p>
          <w:p w14:paraId="3C0264AB" w14:textId="77777777" w:rsidR="00E74B5B" w:rsidRPr="003E50E8" w:rsidRDefault="00E74B5B" w:rsidP="00E74B5B">
            <w:pPr>
              <w:pStyle w:val="Default"/>
              <w:jc w:val="both"/>
              <w:rPr>
                <w:color w:val="1F497D" w:themeColor="text2"/>
                <w:sz w:val="16"/>
                <w:szCs w:val="16"/>
              </w:rPr>
            </w:pPr>
            <w:r w:rsidRPr="003E50E8">
              <w:rPr>
                <w:color w:val="1F497D" w:themeColor="text2"/>
                <w:sz w:val="16"/>
                <w:szCs w:val="16"/>
              </w:rPr>
              <w:t xml:space="preserve">Todas las órdenes de trabajo que atienda la CONTRATISTA deberán estar registradas en el sistema de gestión de trámites correspondiente, para la posterior conciliación mensual de trabajos y su respectivo pago. Así mismo Todo trabajo debe ser previamente coordinado con el cliente, para evitar la existencia de visitas perdidas, no contempladas ni validadas en este servicio. </w:t>
            </w:r>
          </w:p>
          <w:p w14:paraId="42DCB708"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En caso de horarios críticos donde no exista personal de ENTEL S.A. para la generación de la Orden de Trabajo y si la solución de la falla fuese de mucha importancia, se comunicará a la CONTRATISTA la necesidad del soporte técnico y se comunicara los datos respectivos para la intervención, no obstante se deberá regularizar la misma mediante la generación de una orden de trabajo a través del sistema para que se registren los datos de la intervención, la única persona autorizada a emitir esta solicitud será el Supervisor Nacional de O&amp;M.</w:t>
            </w:r>
          </w:p>
          <w:p w14:paraId="28668F9D" w14:textId="77777777" w:rsidR="00E62365" w:rsidRDefault="00E62365" w:rsidP="00E74B5B">
            <w:pPr>
              <w:autoSpaceDE w:val="0"/>
              <w:autoSpaceDN w:val="0"/>
              <w:adjustRightInd w:val="0"/>
              <w:jc w:val="both"/>
              <w:rPr>
                <w:rFonts w:ascii="Tahoma" w:eastAsiaTheme="minorHAnsi" w:hAnsi="Tahoma" w:cs="Tahoma"/>
                <w:color w:val="1F497D" w:themeColor="text2"/>
                <w:lang w:val="es-BO" w:eastAsia="en-US"/>
              </w:rPr>
            </w:pPr>
          </w:p>
          <w:p w14:paraId="01A04E7C" w14:textId="77777777" w:rsidR="00E62365" w:rsidRPr="003E50E8" w:rsidRDefault="00E62365" w:rsidP="00E74B5B">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Todos los formularios que se llenen como parte del control de los trabajos, así como la orden de trabajo con la</w:t>
            </w:r>
            <w:r>
              <w:rPr>
                <w:rFonts w:ascii="Tahoma" w:eastAsiaTheme="minorHAnsi" w:hAnsi="Tahoma" w:cs="Tahoma"/>
                <w:color w:val="1F497D" w:themeColor="text2"/>
                <w:lang w:val="es-BO" w:eastAsia="en-US"/>
              </w:rPr>
              <w:t>s</w:t>
            </w:r>
            <w:r w:rsidRPr="00E62365">
              <w:rPr>
                <w:rFonts w:ascii="Tahoma" w:eastAsiaTheme="minorHAnsi" w:hAnsi="Tahoma" w:cs="Tahoma"/>
                <w:color w:val="1F497D" w:themeColor="text2"/>
                <w:lang w:val="es-BO" w:eastAsia="en-US"/>
              </w:rPr>
              <w:t xml:space="preserve"> firma</w:t>
            </w:r>
            <w:r>
              <w:rPr>
                <w:rFonts w:ascii="Tahoma" w:eastAsiaTheme="minorHAnsi" w:hAnsi="Tahoma" w:cs="Tahoma"/>
                <w:color w:val="1F497D" w:themeColor="text2"/>
                <w:lang w:val="es-BO" w:eastAsia="en-US"/>
              </w:rPr>
              <w:t>s</w:t>
            </w:r>
            <w:r w:rsidRPr="00E62365">
              <w:rPr>
                <w:rFonts w:ascii="Tahoma" w:eastAsiaTheme="minorHAnsi" w:hAnsi="Tahoma" w:cs="Tahoma"/>
                <w:color w:val="1F497D" w:themeColor="text2"/>
                <w:lang w:val="es-BO" w:eastAsia="en-US"/>
              </w:rPr>
              <w:t xml:space="preserve"> de</w:t>
            </w:r>
            <w:r>
              <w:rPr>
                <w:rFonts w:ascii="Tahoma" w:eastAsiaTheme="minorHAnsi" w:hAnsi="Tahoma" w:cs="Tahoma"/>
                <w:color w:val="1F497D" w:themeColor="text2"/>
                <w:lang w:val="es-BO" w:eastAsia="en-US"/>
              </w:rPr>
              <w:t>:</w:t>
            </w:r>
            <w:r w:rsidRPr="00E62365">
              <w:rPr>
                <w:rFonts w:ascii="Tahoma" w:eastAsiaTheme="minorHAnsi" w:hAnsi="Tahoma" w:cs="Tahoma"/>
                <w:color w:val="1F497D" w:themeColor="text2"/>
                <w:lang w:val="es-BO" w:eastAsia="en-US"/>
              </w:rPr>
              <w:t xml:space="preserve"> cliente, personal de contratista y responsable regional de ENTEL S.A. deberán ser entregados al personal de Acceso Urbano y/o CORE de la respectiva regional de ENTEL S.A., para que sea debidamente almacenado en los archivos de la regional</w:t>
            </w:r>
          </w:p>
          <w:p w14:paraId="7DEF935B" w14:textId="77777777" w:rsidR="00E74B5B" w:rsidRPr="003C68D0" w:rsidRDefault="00E74B5B" w:rsidP="00E74B5B">
            <w:pPr>
              <w:ind w:left="139"/>
              <w:jc w:val="both"/>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F4FF9F"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F5BFD"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8E20A"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7EA1B019"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A62751" w14:textId="77777777" w:rsidR="00E74B5B" w:rsidRPr="00A40F94" w:rsidRDefault="00E74B5B" w:rsidP="00CB0DCD">
            <w:pPr>
              <w:jc w:val="center"/>
              <w:rPr>
                <w:rFonts w:ascii="Calibri" w:hAnsi="Calibri" w:cs="Calibri"/>
                <w:color w:val="1F497D"/>
              </w:rPr>
            </w:pPr>
            <w:r>
              <w:rPr>
                <w:rFonts w:ascii="Calibri" w:hAnsi="Calibri" w:cs="Calibri"/>
                <w:color w:val="1F497D"/>
              </w:rPr>
              <w:t>1</w:t>
            </w:r>
            <w:r w:rsidR="00CB0DCD">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3F42B7" w14:textId="77777777" w:rsidR="00E74B5B" w:rsidRPr="003E50E8" w:rsidRDefault="00E74B5B" w:rsidP="0036243A">
            <w:pPr>
              <w:tabs>
                <w:tab w:val="left" w:pos="401"/>
                <w:tab w:val="left" w:pos="709"/>
                <w:tab w:val="left" w:pos="1134"/>
              </w:tabs>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 xml:space="preserve">  </w:t>
            </w:r>
            <w:r w:rsidR="0036243A">
              <w:rPr>
                <w:rFonts w:ascii="Tahoma" w:eastAsiaTheme="minorHAnsi" w:hAnsi="Tahoma" w:cs="Tahoma"/>
                <w:bCs/>
                <w:color w:val="1F497D" w:themeColor="text2"/>
                <w:lang w:val="es-BO" w:eastAsia="en-US"/>
              </w:rPr>
              <w:t xml:space="preserve">   </w:t>
            </w:r>
            <w:r w:rsidRPr="003E50E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3E50E8">
              <w:rPr>
                <w:rFonts w:ascii="Tahoma" w:eastAsiaTheme="minorHAnsi" w:hAnsi="Tahoma" w:cs="Tahoma"/>
                <w:bCs/>
                <w:color w:val="1F497D" w:themeColor="text2"/>
                <w:lang w:val="es-BO" w:eastAsia="en-US"/>
              </w:rPr>
              <w:t xml:space="preserve">.2.4 PASOS PARA LA VISITA TECNICA </w:t>
            </w:r>
          </w:p>
          <w:p w14:paraId="05EF3CBA"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45F961AB"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Recibida la Orden de Trabajo la empresa contratista deberá desplazarse al domicilio del cliente, aun en el caso de que la causa de la falla no pueda ser interpretada claramente con la información de la Orden de Trabajo. </w:t>
            </w:r>
          </w:p>
          <w:p w14:paraId="0B24BC82"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La primera tarea de la empresa CONTRATISTA, deberá ser contactarse con el cliente a fin de que éste sea informado de que su reclamo está siendo atendido y no genere un nuevo ticket de reclamo. </w:t>
            </w:r>
          </w:p>
          <w:p w14:paraId="1B608379" w14:textId="77777777" w:rsidR="00E74B5B" w:rsidRPr="003E50E8" w:rsidRDefault="00E74B5B" w:rsidP="00E74B5B">
            <w:pPr>
              <w:autoSpaceDE w:val="0"/>
              <w:autoSpaceDN w:val="0"/>
              <w:adjustRightInd w:val="0"/>
              <w:rPr>
                <w:rFonts w:ascii="Tahoma" w:eastAsiaTheme="minorHAnsi" w:hAnsi="Tahoma" w:cs="Tahoma"/>
                <w:color w:val="1F497D" w:themeColor="text2"/>
                <w:lang w:val="es-BO" w:eastAsia="en-US"/>
              </w:rPr>
            </w:pPr>
          </w:p>
          <w:p w14:paraId="60A06DEE" w14:textId="77777777" w:rsidR="00E74B5B" w:rsidRPr="003E50E8" w:rsidRDefault="00E74B5B" w:rsidP="00E74B5B">
            <w:pPr>
              <w:autoSpaceDE w:val="0"/>
              <w:autoSpaceDN w:val="0"/>
              <w:adjustRightInd w:val="0"/>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Las tareas que deben ser desarrolladas durante la intervención serán las siguientes:</w:t>
            </w:r>
          </w:p>
          <w:p w14:paraId="05A62D6A" w14:textId="77777777" w:rsidR="00E74B5B" w:rsidRPr="003E50E8" w:rsidRDefault="00E74B5B" w:rsidP="00E74B5B">
            <w:pPr>
              <w:autoSpaceDE w:val="0"/>
              <w:autoSpaceDN w:val="0"/>
              <w:adjustRightInd w:val="0"/>
              <w:rPr>
                <w:rFonts w:ascii="Tahoma" w:eastAsiaTheme="minorHAnsi" w:hAnsi="Tahoma" w:cs="Tahoma"/>
                <w:color w:val="1F497D" w:themeColor="text2"/>
                <w:lang w:val="es-BO" w:eastAsia="en-US"/>
              </w:rPr>
            </w:pPr>
          </w:p>
          <w:p w14:paraId="5328E8D7"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LOCALIZACION E IDENTIFICACIÓN DEL TIPO DE FALLA </w:t>
            </w:r>
          </w:p>
          <w:p w14:paraId="637955D2"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la localización del elemento con defecto e identificación de la causa probable. </w:t>
            </w:r>
          </w:p>
          <w:p w14:paraId="40DE51B3"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2BF115E6"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IDENTIFICACIÓN DE LA CAUSA DE FALLA </w:t>
            </w:r>
          </w:p>
          <w:p w14:paraId="5AE1D22C"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la identificación de la causa que originó la falla en el equipo terminal (Corto circuito, mala manipulación, Desalineación de antena, etc.) </w:t>
            </w:r>
          </w:p>
          <w:p w14:paraId="2448D5FA" w14:textId="77777777" w:rsidR="00E74B5B" w:rsidRPr="003E50E8" w:rsidRDefault="00E74B5B" w:rsidP="00E74B5B">
            <w:pPr>
              <w:tabs>
                <w:tab w:val="left" w:pos="993"/>
              </w:tabs>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ELIMINACIÓN DE CAUSA </w:t>
            </w:r>
          </w:p>
          <w:p w14:paraId="19459231"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el análisis y ejecución de acciones que permitan evitar que en el futuro la causa identificada pueda originar una nueva falla. Esto se logrará mediante el aislamiento de la causa, protección de los elementos afectados y/o implementación de medidas de seguridad. </w:t>
            </w:r>
          </w:p>
          <w:p w14:paraId="1D062863"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p>
          <w:p w14:paraId="1048157D"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REEMPLAZO DEL ELEMENTO CON FALLA </w:t>
            </w:r>
          </w:p>
          <w:p w14:paraId="386D26BD"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la sustitución de las partes, equipos y/o materiales defectuosos que hubiesen sufrido daños por otras en buen estado. En caso que la falla de algún equipo sea atribuible al cliente, el técnico deberá </w:t>
            </w:r>
            <w:r w:rsidRPr="003E50E8">
              <w:rPr>
                <w:rFonts w:ascii="Tahoma" w:eastAsiaTheme="minorHAnsi" w:hAnsi="Tahoma" w:cs="Tahoma"/>
                <w:color w:val="1F497D" w:themeColor="text2"/>
                <w:lang w:val="es-BO" w:eastAsia="en-US"/>
              </w:rPr>
              <w:lastRenderedPageBreak/>
              <w:t xml:space="preserve">informar al cliente que debe pasar por oficinas de Entel para comprar el elemento a reemplazar (equipo dañado) e informar en la orden de trabajo. </w:t>
            </w:r>
          </w:p>
          <w:p w14:paraId="4E7401B1"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Para el cambio por garantía de los equipos, cada contratista será provisto con un stock de material de repuesto y de esta manera optimizar las asistencias técnicas. </w:t>
            </w:r>
          </w:p>
          <w:p w14:paraId="5371C5C1"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Está establecida la garantía por un lapso de 1 año a partir de la fecha de instalación para el decodificador más accesorios, Smart Card y Antena Satelital en caso de existir defecto de fábrica. El LNB y Multiswitch podrán ser reemplazados como garantía por defecto de fábrica o deterioro mientras el cliente se encuentre en estado vigente.</w:t>
            </w:r>
          </w:p>
          <w:p w14:paraId="4EBC70E0"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El retiro de las partes, equipos y materiales en mal estado reemplazados por garantía deben ser devueltos a ENTEL S.A. registrando el tipo de equipo, modelo, marca, serie y la falla que presentan en un acta o nota de entrega, para su conciliación mensual dentro el reporte de fallas.</w:t>
            </w:r>
          </w:p>
          <w:p w14:paraId="2E433391"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p>
          <w:p w14:paraId="631E149F" w14:textId="77777777" w:rsidR="00E74B5B" w:rsidRPr="003E50E8" w:rsidRDefault="00E74B5B" w:rsidP="00E74B5B">
            <w:pPr>
              <w:tabs>
                <w:tab w:val="left" w:pos="1134"/>
                <w:tab w:val="left" w:pos="1418"/>
              </w:tabs>
              <w:autoSpaceDE w:val="0"/>
              <w:autoSpaceDN w:val="0"/>
              <w:adjustRightInd w:val="0"/>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VERIFICACIÓN DE SOLUCIÓN DE FALLA </w:t>
            </w:r>
          </w:p>
          <w:p w14:paraId="1409F487"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verificar que la acción correctiva ejecutada resolvió la falla, mediante las pruebas correspondientes para asegurar que esta fue efectiva. Además de detectar y corregir la falla actual, se debe efectuar una revisión integral de toda la terminal, cableado interno/externo a fin de detectar y corregir otros puntos o elementos que pudieran generar fallas a futuro. </w:t>
            </w:r>
          </w:p>
          <w:p w14:paraId="5CF68D92"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p>
          <w:p w14:paraId="79A21285"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CERTIFICACIÓN DE INTERVENCIÓN </w:t>
            </w:r>
          </w:p>
          <w:p w14:paraId="59AD7B84" w14:textId="77777777" w:rsidR="00E74B5B" w:rsidRPr="003E50E8" w:rsidRDefault="00E74B5B" w:rsidP="00E74B5B">
            <w:pPr>
              <w:tabs>
                <w:tab w:val="left" w:pos="1418"/>
              </w:tabs>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Consiste en demostrar al cliente que la falla fue superada y solucionada mostrando el correcto funcionamiento del servicio de televisión. </w:t>
            </w:r>
          </w:p>
          <w:p w14:paraId="6F6852E3"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El cliente deberá certificar su conformidad en la Orden de Trabajo o formulario correspondiente indicando la fecha y hora de la rehabilitación del servicio, esta información será la más importante para la evaluación del tiempo de restablecimiento del servicio. </w:t>
            </w:r>
          </w:p>
          <w:p w14:paraId="1040C9CD"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El técnico, vía telefónica (a través de una llamada al Toll Free </w:t>
            </w:r>
            <w:r w:rsidRPr="003E50E8">
              <w:rPr>
                <w:rFonts w:ascii="Tahoma" w:eastAsiaTheme="minorHAnsi" w:hAnsi="Tahoma" w:cs="Tahoma"/>
                <w:bCs/>
                <w:color w:val="1F497D" w:themeColor="text2"/>
                <w:lang w:val="es-BO" w:eastAsia="en-US"/>
              </w:rPr>
              <w:t>800-10-4499</w:t>
            </w:r>
            <w:r w:rsidRPr="003E50E8">
              <w:rPr>
                <w:rFonts w:ascii="Tahoma" w:eastAsiaTheme="minorHAnsi" w:hAnsi="Tahoma" w:cs="Tahoma"/>
                <w:color w:val="1F497D" w:themeColor="text2"/>
                <w:lang w:val="es-BO" w:eastAsia="en-US"/>
              </w:rPr>
              <w:t xml:space="preserve">), solicita al Call Center el cierre de la orden de trabajo.  </w:t>
            </w:r>
          </w:p>
          <w:p w14:paraId="208A705A"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bCs/>
                <w:color w:val="1F497D" w:themeColor="text2"/>
                <w:lang w:val="es-BO" w:eastAsia="en-US"/>
              </w:rPr>
              <w:t xml:space="preserve"> </w:t>
            </w:r>
          </w:p>
          <w:p w14:paraId="7A04ECFB" w14:textId="77777777" w:rsidR="00E74B5B" w:rsidRPr="003E50E8"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 xml:space="preserve">Todas las tareas de mantenimiento correctivo con la firma del cliente deberán registrarse en el formulario de la Orden de Trabajo. Estos datos se utilizarán para llevar el historial de fallas, instalaciones, inventarios, etc. </w:t>
            </w:r>
          </w:p>
          <w:p w14:paraId="2A04538B"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3E50E8">
              <w:rPr>
                <w:rFonts w:ascii="Tahoma" w:eastAsiaTheme="minorHAnsi" w:hAnsi="Tahoma" w:cs="Tahoma"/>
                <w:color w:val="1F497D" w:themeColor="text2"/>
                <w:lang w:val="es-BO" w:eastAsia="en-US"/>
              </w:rPr>
              <w:t>Toda información debe ser entregada a los Encargados Técnicos de Televisión Satelital de ENTEL S.A. de cada departamento correspondiente, máximo hasta el 5 del mes siguiente al de la ejecución de la orden de trabajo en cada capital de departamento.</w:t>
            </w:r>
          </w:p>
          <w:p w14:paraId="0305C6CE" w14:textId="77777777" w:rsidR="00E62365" w:rsidRDefault="00E62365" w:rsidP="00E74B5B">
            <w:pPr>
              <w:autoSpaceDE w:val="0"/>
              <w:autoSpaceDN w:val="0"/>
              <w:adjustRightInd w:val="0"/>
              <w:jc w:val="both"/>
              <w:rPr>
                <w:rFonts w:ascii="Tahoma" w:eastAsiaTheme="minorHAnsi" w:hAnsi="Tahoma" w:cs="Tahoma"/>
                <w:color w:val="1F497D" w:themeColor="text2"/>
                <w:lang w:val="es-BO" w:eastAsia="en-US"/>
              </w:rPr>
            </w:pPr>
          </w:p>
          <w:p w14:paraId="0FA86F02" w14:textId="77777777" w:rsid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CERTIFICACIÓN DE SOLUCIÓN DE FALLA</w:t>
            </w:r>
            <w:r>
              <w:rPr>
                <w:rFonts w:ascii="Tahoma" w:eastAsiaTheme="minorHAnsi" w:hAnsi="Tahoma" w:cs="Tahoma"/>
                <w:color w:val="1F497D" w:themeColor="text2"/>
                <w:lang w:val="es-BO" w:eastAsia="en-US"/>
              </w:rPr>
              <w:t xml:space="preserve"> LTE FAMILIA</w:t>
            </w:r>
          </w:p>
          <w:p w14:paraId="4BB74C9C"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5202E5F2"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 xml:space="preserve">Una vez resuelta la falla, el personal de la empresa CONTRATISTA, deberá establecer una comunicación telefónica con los responsables de ENTEL S.A. (CORE) para la verificación de solución de fallas, a través del número gratuito habilitado en la respectiva localidad. Durante esta comunicación, se deberán reportar los detalles necesarios para que se pueda cerrar el ticket abierto para la falla en cuestión. </w:t>
            </w:r>
          </w:p>
          <w:p w14:paraId="543C569F"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29D3E635"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Además, el cliente, mediante su firma y rúbrica certificará su conformidad en la orden de trabajo u otros formularios si se requiriese, indicando la fecha y hora de la rehabilitación del servicio.</w:t>
            </w:r>
          </w:p>
          <w:p w14:paraId="41334DEE"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684172A8" w14:textId="77777777" w:rsid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Las órdenes de trabajo conjuntamente los otros formularios relativos a la solución y reporte de la falla, con la respectiva firma del cliente deberán ser entregadas al personal de Acceso Urbano y/o CORE de la respectiva regional de ENTEL S.A., como máximo hasta 24 horas después de solucionada la falla para que sean apropiadamente archivadas.</w:t>
            </w:r>
          </w:p>
          <w:p w14:paraId="31D89703" w14:textId="77777777" w:rsid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5D260ADB" w14:textId="77777777" w:rsid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MEDICION DE NIVELES DE SEÑAL Y CALIDAD DE SERVICIO</w:t>
            </w:r>
            <w:r>
              <w:rPr>
                <w:rFonts w:ascii="Tahoma" w:eastAsiaTheme="minorHAnsi" w:hAnsi="Tahoma" w:cs="Tahoma"/>
                <w:color w:val="1F497D" w:themeColor="text2"/>
                <w:lang w:val="es-BO" w:eastAsia="en-US"/>
              </w:rPr>
              <w:t xml:space="preserve"> LTE</w:t>
            </w:r>
          </w:p>
          <w:p w14:paraId="177B5950"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721E1F29"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 Verificar y cuantificar los parámetros de radio con los cuales opera un circuito.</w:t>
            </w:r>
          </w:p>
          <w:p w14:paraId="089E6494"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 Verificar las velocidades de Downgrade y Upgrade, tanto local como internacional relacionada al circuito.</w:t>
            </w:r>
          </w:p>
          <w:p w14:paraId="3F853ED5"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 Verificar el Throughput efectivo.</w:t>
            </w:r>
          </w:p>
          <w:p w14:paraId="75C84CA3"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lastRenderedPageBreak/>
              <w:t>- Certificar un determinado circuito.</w:t>
            </w:r>
          </w:p>
          <w:p w14:paraId="20311290" w14:textId="77777777" w:rsidR="00E62365" w:rsidRPr="003E50E8"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 Informar los datos técnicos obtenidos para la actualización de la base de datos de ENTEL.</w:t>
            </w:r>
          </w:p>
          <w:p w14:paraId="15A1CFD8" w14:textId="77777777" w:rsidR="00E74B5B" w:rsidRDefault="00E74B5B" w:rsidP="00E74B5B">
            <w:pPr>
              <w:jc w:val="both"/>
              <w:rPr>
                <w:rFonts w:ascii="Tahoma" w:hAnsi="Tahoma" w:cs="Tahoma"/>
                <w:bCs/>
                <w:color w:val="365F91"/>
                <w:lang w:val="es-BO"/>
              </w:rPr>
            </w:pPr>
          </w:p>
          <w:p w14:paraId="7BAF476A"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PLAN DE CONTINGENCIA Y ATENCION DE EMERGENCIAS LTE</w:t>
            </w:r>
          </w:p>
          <w:p w14:paraId="0E53A552"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39F9FF59"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r w:rsidRPr="00E62365">
              <w:rPr>
                <w:rFonts w:ascii="Tahoma" w:eastAsiaTheme="minorHAnsi" w:hAnsi="Tahoma" w:cs="Tahoma"/>
                <w:color w:val="1F497D" w:themeColor="text2"/>
                <w:lang w:val="es-BO" w:eastAsia="en-US"/>
              </w:rPr>
              <w:t>Un punto de especial importancia para la atención de emergencias en el mantenimiento de la red LTE Familia, es el plan de contingencia que debe ser implementado por el CONTRATISTA para la atención de cualquier emergencia que se presentase en la red.</w:t>
            </w:r>
          </w:p>
          <w:p w14:paraId="46C5DAE3" w14:textId="77777777" w:rsidR="00E62365" w:rsidRPr="00E62365" w:rsidRDefault="00E62365" w:rsidP="00E62365">
            <w:pPr>
              <w:autoSpaceDE w:val="0"/>
              <w:autoSpaceDN w:val="0"/>
              <w:adjustRightInd w:val="0"/>
              <w:jc w:val="both"/>
              <w:rPr>
                <w:rFonts w:ascii="Tahoma" w:eastAsiaTheme="minorHAnsi" w:hAnsi="Tahoma" w:cs="Tahoma"/>
                <w:color w:val="1F497D" w:themeColor="text2"/>
                <w:lang w:val="es-BO" w:eastAsia="en-US"/>
              </w:rPr>
            </w:pPr>
          </w:p>
          <w:p w14:paraId="2F6B2356" w14:textId="77777777" w:rsidR="00E62365" w:rsidRPr="006669BC" w:rsidRDefault="00E62365" w:rsidP="00E62365">
            <w:pPr>
              <w:autoSpaceDE w:val="0"/>
              <w:autoSpaceDN w:val="0"/>
              <w:adjustRightInd w:val="0"/>
              <w:jc w:val="both"/>
              <w:rPr>
                <w:rFonts w:ascii="Tahoma" w:hAnsi="Tahoma" w:cs="Tahoma"/>
                <w:bCs/>
                <w:color w:val="365F91"/>
                <w:lang w:val="es-BO"/>
              </w:rPr>
            </w:pPr>
            <w:r w:rsidRPr="00E62365">
              <w:rPr>
                <w:rFonts w:ascii="Tahoma" w:eastAsiaTheme="minorHAnsi" w:hAnsi="Tahoma" w:cs="Tahoma"/>
                <w:color w:val="1F497D" w:themeColor="text2"/>
                <w:lang w:val="es-BO" w:eastAsia="en-US"/>
              </w:rPr>
              <w:t>En este sentido, el CONTRATISTA deberá contar con un stock permanente de materiales y equipos para atender cualquier falla o problema masivo en la red LTE, el stock no deberá disminuir en cantidades, vale decir, que cuando exista una intervención de emergencia donde se emplee estos materiales, se debe reponer los mismos dentro de las 72 horas posteriores para evitar inconvenientes en caso de otro problema.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377129"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FD0058"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0310A0"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44387BB4" w14:textId="77777777" w:rsidTr="00E74B5B">
        <w:trPr>
          <w:trHeight w:val="57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EDB774" w14:textId="77777777" w:rsidR="00E74B5B" w:rsidRPr="00A40F94" w:rsidRDefault="00CB0DCD" w:rsidP="00E74B5B">
            <w:pPr>
              <w:jc w:val="center"/>
              <w:rPr>
                <w:rFonts w:ascii="Calibri" w:hAnsi="Calibri" w:cs="Calibri"/>
                <w:color w:val="1F497D"/>
              </w:rPr>
            </w:pPr>
            <w:r>
              <w:rPr>
                <w:rFonts w:ascii="Calibri" w:hAnsi="Calibri" w:cs="Calibri"/>
                <w:color w:val="1F497D"/>
              </w:rPr>
              <w:lastRenderedPageBreak/>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A3A719" w14:textId="77777777" w:rsidR="00E74B5B" w:rsidRPr="000A320E" w:rsidRDefault="00E74B5B" w:rsidP="00E74B5B">
            <w:pPr>
              <w:autoSpaceDE w:val="0"/>
              <w:autoSpaceDN w:val="0"/>
              <w:adjustRightInd w:val="0"/>
              <w:rPr>
                <w:rFonts w:ascii="Tahoma" w:eastAsiaTheme="minorHAnsi" w:hAnsi="Tahoma" w:cs="Tahoma"/>
                <w:color w:val="1F497D" w:themeColor="text2"/>
                <w:lang w:val="es-BO" w:eastAsia="en-US"/>
              </w:rPr>
            </w:pPr>
            <w:r w:rsidRPr="000A320E">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0A320E">
              <w:rPr>
                <w:rFonts w:ascii="Tahoma" w:eastAsiaTheme="minorHAnsi" w:hAnsi="Tahoma" w:cs="Tahoma"/>
                <w:bCs/>
                <w:color w:val="1F497D" w:themeColor="text2"/>
                <w:lang w:val="es-BO" w:eastAsia="en-US"/>
              </w:rPr>
              <w:t>.3 HORARIO</w:t>
            </w:r>
            <w:r w:rsidR="00255385">
              <w:rPr>
                <w:rFonts w:ascii="Tahoma" w:eastAsiaTheme="minorHAnsi" w:hAnsi="Tahoma" w:cs="Tahoma"/>
                <w:bCs/>
                <w:color w:val="1F497D" w:themeColor="text2"/>
                <w:lang w:val="es-BO" w:eastAsia="en-US"/>
              </w:rPr>
              <w:t>S</w:t>
            </w:r>
            <w:r w:rsidRPr="000A320E">
              <w:rPr>
                <w:rFonts w:ascii="Tahoma" w:eastAsiaTheme="minorHAnsi" w:hAnsi="Tahoma" w:cs="Tahoma"/>
                <w:bCs/>
                <w:color w:val="1F497D" w:themeColor="text2"/>
                <w:lang w:val="es-BO" w:eastAsia="en-US"/>
              </w:rPr>
              <w:t xml:space="preserve"> DE </w:t>
            </w:r>
            <w:r w:rsidR="00255385">
              <w:rPr>
                <w:rFonts w:ascii="Tahoma" w:eastAsiaTheme="minorHAnsi" w:hAnsi="Tahoma" w:cs="Tahoma"/>
                <w:bCs/>
                <w:color w:val="1F497D" w:themeColor="text2"/>
                <w:lang w:val="es-BO" w:eastAsia="en-US"/>
              </w:rPr>
              <w:t>GENERACION DE ORDEN DE TRABAJO</w:t>
            </w:r>
            <w:r w:rsidRPr="000A320E">
              <w:rPr>
                <w:rFonts w:ascii="Tahoma" w:eastAsiaTheme="minorHAnsi" w:hAnsi="Tahoma" w:cs="Tahoma"/>
                <w:bCs/>
                <w:color w:val="1F497D" w:themeColor="text2"/>
                <w:lang w:val="es-BO" w:eastAsia="en-US"/>
              </w:rPr>
              <w:t xml:space="preserve"> </w:t>
            </w:r>
            <w:r w:rsidR="00255385" w:rsidRPr="005F352D">
              <w:rPr>
                <w:rFonts w:ascii="Tahoma" w:eastAsiaTheme="minorHAnsi" w:hAnsi="Tahoma" w:cs="Tahoma"/>
                <w:bCs/>
                <w:color w:val="1F497D" w:themeColor="text2"/>
                <w:lang w:val="es-BO" w:eastAsia="en-US"/>
              </w:rPr>
              <w:t xml:space="preserve">PARA FALLAS </w:t>
            </w:r>
            <w:r w:rsidRPr="005F352D">
              <w:rPr>
                <w:rFonts w:ascii="Tahoma" w:eastAsiaTheme="minorHAnsi" w:hAnsi="Tahoma" w:cs="Tahoma"/>
                <w:bCs/>
                <w:color w:val="1F497D" w:themeColor="text2"/>
                <w:lang w:val="es-BO" w:eastAsia="en-US"/>
              </w:rPr>
              <w:t>Y TIEMPO</w:t>
            </w:r>
            <w:r w:rsidR="00255385" w:rsidRPr="005F352D">
              <w:rPr>
                <w:rFonts w:ascii="Tahoma" w:eastAsiaTheme="minorHAnsi" w:hAnsi="Tahoma" w:cs="Tahoma"/>
                <w:bCs/>
                <w:color w:val="1F497D" w:themeColor="text2"/>
                <w:lang w:val="es-BO" w:eastAsia="en-US"/>
              </w:rPr>
              <w:t>S</w:t>
            </w:r>
            <w:r w:rsidRPr="000A320E">
              <w:rPr>
                <w:rFonts w:ascii="Tahoma" w:eastAsiaTheme="minorHAnsi" w:hAnsi="Tahoma" w:cs="Tahoma"/>
                <w:bCs/>
                <w:color w:val="1F497D" w:themeColor="text2"/>
                <w:lang w:val="es-BO" w:eastAsia="en-US"/>
              </w:rPr>
              <w:t xml:space="preserve"> DE INTERVENCION</w:t>
            </w:r>
          </w:p>
          <w:p w14:paraId="664E2845"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p>
          <w:p w14:paraId="5F6BD620"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 xml:space="preserve">El horario </w:t>
            </w:r>
            <w:r w:rsidR="00255385" w:rsidRPr="00255385">
              <w:rPr>
                <w:rFonts w:ascii="Tahoma" w:eastAsiaTheme="minorHAnsi" w:hAnsi="Tahoma" w:cs="Tahoma"/>
                <w:color w:val="17365D" w:themeColor="text2" w:themeShade="BF"/>
                <w:lang w:val="es-BO" w:eastAsia="en-US"/>
              </w:rPr>
              <w:t xml:space="preserve">para la generación de ordenes </w:t>
            </w:r>
            <w:r w:rsidRPr="00255385">
              <w:rPr>
                <w:rFonts w:ascii="Tahoma" w:eastAsiaTheme="minorHAnsi" w:hAnsi="Tahoma" w:cs="Tahoma"/>
                <w:color w:val="17365D" w:themeColor="text2" w:themeShade="BF"/>
                <w:lang w:val="es-BO" w:eastAsia="en-US"/>
              </w:rPr>
              <w:t xml:space="preserve">de trabajo </w:t>
            </w:r>
            <w:r w:rsidR="00255385" w:rsidRPr="00255385">
              <w:rPr>
                <w:rFonts w:ascii="Tahoma" w:eastAsiaTheme="minorHAnsi" w:hAnsi="Tahoma" w:cs="Tahoma"/>
                <w:color w:val="17365D" w:themeColor="text2" w:themeShade="BF"/>
                <w:lang w:val="es-BO" w:eastAsia="en-US"/>
              </w:rPr>
              <w:t>de los servicios DTH y LTE es</w:t>
            </w:r>
            <w:r w:rsidRPr="00255385">
              <w:rPr>
                <w:rFonts w:ascii="Tahoma" w:eastAsiaTheme="minorHAnsi" w:hAnsi="Tahoma" w:cs="Tahoma"/>
                <w:color w:val="17365D" w:themeColor="text2" w:themeShade="BF"/>
                <w:lang w:val="es-BO" w:eastAsia="en-US"/>
              </w:rPr>
              <w:t>:</w:t>
            </w:r>
          </w:p>
          <w:p w14:paraId="47027B84"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92"/>
              <w:gridCol w:w="1672"/>
              <w:gridCol w:w="1509"/>
            </w:tblGrid>
            <w:tr w:rsidR="00255385" w:rsidRPr="00255385" w14:paraId="315A714D" w14:textId="77777777" w:rsidTr="00E74B5B">
              <w:trPr>
                <w:trHeight w:val="225"/>
                <w:jc w:val="center"/>
              </w:trPr>
              <w:tc>
                <w:tcPr>
                  <w:tcW w:w="1692" w:type="dxa"/>
                  <w:shd w:val="clear" w:color="auto" w:fill="D9D9D9"/>
                  <w:vAlign w:val="center"/>
                </w:tcPr>
                <w:p w14:paraId="45495464" w14:textId="77777777" w:rsidR="00E74B5B" w:rsidRPr="00255385" w:rsidRDefault="00E74B5B" w:rsidP="00E74B5B">
                  <w:pPr>
                    <w:spacing w:line="276" w:lineRule="auto"/>
                    <w:jc w:val="center"/>
                    <w:rPr>
                      <w:rFonts w:ascii="Tahoma" w:hAnsi="Tahoma" w:cs="Tahoma"/>
                      <w:b/>
                      <w:color w:val="17365D" w:themeColor="text2" w:themeShade="BF"/>
                      <w:sz w:val="14"/>
                      <w:szCs w:val="14"/>
                    </w:rPr>
                  </w:pPr>
                  <w:r w:rsidRPr="00255385">
                    <w:rPr>
                      <w:rFonts w:ascii="Tahoma" w:hAnsi="Tahoma" w:cs="Tahoma"/>
                      <w:b/>
                      <w:color w:val="17365D" w:themeColor="text2" w:themeShade="BF"/>
                      <w:sz w:val="14"/>
                      <w:szCs w:val="14"/>
                    </w:rPr>
                    <w:t>DESCRIPCIÓN</w:t>
                  </w:r>
                </w:p>
              </w:tc>
              <w:tc>
                <w:tcPr>
                  <w:tcW w:w="1672" w:type="dxa"/>
                  <w:shd w:val="clear" w:color="auto" w:fill="D9D9D9"/>
                  <w:vAlign w:val="center"/>
                </w:tcPr>
                <w:p w14:paraId="29374736" w14:textId="77777777" w:rsidR="00E74B5B" w:rsidRPr="00255385" w:rsidRDefault="00E74B5B" w:rsidP="00E74B5B">
                  <w:pPr>
                    <w:spacing w:line="276" w:lineRule="auto"/>
                    <w:jc w:val="center"/>
                    <w:rPr>
                      <w:rFonts w:ascii="Tahoma" w:hAnsi="Tahoma" w:cs="Tahoma"/>
                      <w:b/>
                      <w:color w:val="17365D" w:themeColor="text2" w:themeShade="BF"/>
                      <w:sz w:val="14"/>
                      <w:szCs w:val="14"/>
                    </w:rPr>
                  </w:pPr>
                  <w:r w:rsidRPr="00255385">
                    <w:rPr>
                      <w:rFonts w:ascii="Tahoma" w:hAnsi="Tahoma" w:cs="Tahoma"/>
                      <w:b/>
                      <w:color w:val="17365D" w:themeColor="text2" w:themeShade="BF"/>
                      <w:sz w:val="14"/>
                      <w:szCs w:val="14"/>
                    </w:rPr>
                    <w:t>HORARIO EN EL DÍA</w:t>
                  </w:r>
                </w:p>
              </w:tc>
              <w:tc>
                <w:tcPr>
                  <w:tcW w:w="1509" w:type="dxa"/>
                  <w:shd w:val="clear" w:color="auto" w:fill="D9D9D9"/>
                  <w:vAlign w:val="center"/>
                </w:tcPr>
                <w:p w14:paraId="48B3B603" w14:textId="77777777" w:rsidR="00E74B5B" w:rsidRPr="00255385" w:rsidRDefault="00E74B5B" w:rsidP="00E74B5B">
                  <w:pPr>
                    <w:spacing w:line="276" w:lineRule="auto"/>
                    <w:jc w:val="center"/>
                    <w:rPr>
                      <w:rFonts w:ascii="Tahoma" w:hAnsi="Tahoma" w:cs="Tahoma"/>
                      <w:b/>
                      <w:color w:val="17365D" w:themeColor="text2" w:themeShade="BF"/>
                      <w:sz w:val="14"/>
                      <w:szCs w:val="14"/>
                    </w:rPr>
                  </w:pPr>
                  <w:r w:rsidRPr="00255385">
                    <w:rPr>
                      <w:rFonts w:ascii="Tahoma" w:hAnsi="Tahoma" w:cs="Tahoma"/>
                      <w:b/>
                      <w:color w:val="17365D" w:themeColor="text2" w:themeShade="BF"/>
                      <w:sz w:val="14"/>
                      <w:szCs w:val="14"/>
                    </w:rPr>
                    <w:t>DÍAS</w:t>
                  </w:r>
                </w:p>
              </w:tc>
            </w:tr>
            <w:tr w:rsidR="00255385" w:rsidRPr="00255385" w14:paraId="24589F1C" w14:textId="77777777" w:rsidTr="00E74B5B">
              <w:trPr>
                <w:trHeight w:val="315"/>
                <w:jc w:val="center"/>
              </w:trPr>
              <w:tc>
                <w:tcPr>
                  <w:tcW w:w="1692" w:type="dxa"/>
                  <w:vAlign w:val="center"/>
                </w:tcPr>
                <w:p w14:paraId="75B95323" w14:textId="77777777" w:rsidR="00E74B5B" w:rsidRPr="00255385" w:rsidRDefault="00E74B5B" w:rsidP="00E74B5B">
                  <w:pPr>
                    <w:spacing w:line="276" w:lineRule="auto"/>
                    <w:jc w:val="center"/>
                    <w:rPr>
                      <w:rFonts w:ascii="Tahoma" w:hAnsi="Tahoma" w:cs="Tahoma"/>
                      <w:color w:val="17365D" w:themeColor="text2" w:themeShade="BF"/>
                      <w:sz w:val="14"/>
                      <w:szCs w:val="14"/>
                    </w:rPr>
                  </w:pPr>
                  <w:r w:rsidRPr="00255385">
                    <w:rPr>
                      <w:rFonts w:ascii="Tahoma" w:hAnsi="Tahoma" w:cs="Tahoma"/>
                      <w:color w:val="17365D" w:themeColor="text2" w:themeShade="BF"/>
                      <w:sz w:val="14"/>
                      <w:szCs w:val="14"/>
                    </w:rPr>
                    <w:t>MANTENIMIENTO CORRECTIVO</w:t>
                  </w:r>
                </w:p>
              </w:tc>
              <w:tc>
                <w:tcPr>
                  <w:tcW w:w="1672" w:type="dxa"/>
                  <w:vAlign w:val="center"/>
                </w:tcPr>
                <w:p w14:paraId="61B76072" w14:textId="77777777" w:rsidR="00E74B5B" w:rsidRPr="00255385" w:rsidRDefault="00E74B5B" w:rsidP="00E74B5B">
                  <w:pPr>
                    <w:spacing w:line="276" w:lineRule="auto"/>
                    <w:jc w:val="center"/>
                    <w:rPr>
                      <w:rFonts w:ascii="Tahoma" w:hAnsi="Tahoma" w:cs="Tahoma"/>
                      <w:color w:val="17365D" w:themeColor="text2" w:themeShade="BF"/>
                      <w:sz w:val="14"/>
                      <w:szCs w:val="14"/>
                    </w:rPr>
                  </w:pPr>
                  <w:r w:rsidRPr="00255385">
                    <w:rPr>
                      <w:rFonts w:ascii="Tahoma" w:hAnsi="Tahoma" w:cs="Tahoma"/>
                      <w:color w:val="17365D" w:themeColor="text2" w:themeShade="BF"/>
                      <w:sz w:val="14"/>
                      <w:szCs w:val="14"/>
                    </w:rPr>
                    <w:t>00:00 A 24:00</w:t>
                  </w:r>
                </w:p>
              </w:tc>
              <w:tc>
                <w:tcPr>
                  <w:tcW w:w="1509" w:type="dxa"/>
                  <w:vAlign w:val="center"/>
                </w:tcPr>
                <w:p w14:paraId="52FBE3A2" w14:textId="77777777" w:rsidR="00E74B5B" w:rsidRPr="00255385" w:rsidRDefault="00E74B5B" w:rsidP="00E74B5B">
                  <w:pPr>
                    <w:pStyle w:val="Prrafodelista"/>
                    <w:spacing w:line="276" w:lineRule="auto"/>
                    <w:ind w:left="0" w:hanging="43"/>
                    <w:rPr>
                      <w:rFonts w:ascii="Tahoma" w:hAnsi="Tahoma" w:cs="Tahoma"/>
                      <w:color w:val="17365D" w:themeColor="text2" w:themeShade="BF"/>
                      <w:sz w:val="14"/>
                      <w:szCs w:val="14"/>
                    </w:rPr>
                  </w:pPr>
                  <w:r w:rsidRPr="00255385">
                    <w:rPr>
                      <w:rFonts w:ascii="Tahoma" w:hAnsi="Tahoma" w:cs="Tahoma"/>
                      <w:color w:val="17365D" w:themeColor="text2" w:themeShade="BF"/>
                      <w:sz w:val="14"/>
                      <w:szCs w:val="14"/>
                    </w:rPr>
                    <w:t xml:space="preserve"> 7 DÍAS A LA SEMANA Y 365 DÍAS AL AÑO</w:t>
                  </w:r>
                </w:p>
              </w:tc>
            </w:tr>
          </w:tbl>
          <w:p w14:paraId="76DCC62B" w14:textId="77777777" w:rsidR="00E74B5B" w:rsidRPr="000A320E" w:rsidRDefault="00E74B5B" w:rsidP="00E74B5B">
            <w:pPr>
              <w:autoSpaceDE w:val="0"/>
              <w:autoSpaceDN w:val="0"/>
              <w:adjustRightInd w:val="0"/>
              <w:jc w:val="both"/>
              <w:rPr>
                <w:rFonts w:ascii="Tahoma" w:hAnsi="Tahoma" w:cs="Tahoma"/>
                <w:color w:val="1F497D" w:themeColor="text2"/>
              </w:rPr>
            </w:pPr>
          </w:p>
          <w:p w14:paraId="0EAB4707" w14:textId="77777777" w:rsidR="00E74B5B" w:rsidRPr="000A320E" w:rsidRDefault="00E74B5B" w:rsidP="00E74B5B">
            <w:pPr>
              <w:autoSpaceDE w:val="0"/>
              <w:autoSpaceDN w:val="0"/>
              <w:adjustRightInd w:val="0"/>
              <w:jc w:val="both"/>
              <w:rPr>
                <w:rFonts w:ascii="Tahoma" w:hAnsi="Tahoma" w:cs="Tahoma"/>
                <w:color w:val="1F497D" w:themeColor="text2"/>
              </w:rPr>
            </w:pPr>
            <w:r w:rsidRPr="000A320E">
              <w:rPr>
                <w:rFonts w:ascii="Tahoma" w:hAnsi="Tahoma" w:cs="Tahoma"/>
                <w:color w:val="1F497D" w:themeColor="text2"/>
              </w:rPr>
              <w:t xml:space="preserve">El tiempo máximo de </w:t>
            </w:r>
            <w:r w:rsidR="00DF7B1A">
              <w:rPr>
                <w:rFonts w:ascii="Tahoma" w:hAnsi="Tahoma" w:cs="Tahoma"/>
                <w:color w:val="1F497D" w:themeColor="text2"/>
              </w:rPr>
              <w:t xml:space="preserve">solución de falla en </w:t>
            </w:r>
            <w:r w:rsidRPr="000A320E">
              <w:rPr>
                <w:rFonts w:ascii="Tahoma" w:hAnsi="Tahoma" w:cs="Tahoma"/>
                <w:color w:val="1F497D" w:themeColor="text2"/>
              </w:rPr>
              <w:t xml:space="preserve">mantenimiento correctivo </w:t>
            </w:r>
            <w:r w:rsidR="00DF7B1A">
              <w:rPr>
                <w:rFonts w:ascii="Tahoma" w:hAnsi="Tahoma" w:cs="Tahoma"/>
                <w:color w:val="1F497D" w:themeColor="text2"/>
              </w:rPr>
              <w:t>para DTH</w:t>
            </w:r>
            <w:r w:rsidRPr="000A320E">
              <w:rPr>
                <w:rFonts w:ascii="Tahoma" w:hAnsi="Tahoma" w:cs="Tahoma"/>
                <w:color w:val="1F497D" w:themeColor="text2"/>
              </w:rPr>
              <w:t>:</w:t>
            </w:r>
          </w:p>
          <w:p w14:paraId="5BD07E21" w14:textId="77777777" w:rsidR="00E74B5B" w:rsidRPr="000A320E" w:rsidRDefault="00E74B5B" w:rsidP="00E74B5B">
            <w:pPr>
              <w:autoSpaceDE w:val="0"/>
              <w:autoSpaceDN w:val="0"/>
              <w:adjustRightInd w:val="0"/>
              <w:jc w:val="both"/>
              <w:rPr>
                <w:rFonts w:ascii="Tahoma" w:eastAsiaTheme="minorHAnsi" w:hAnsi="Tahoma" w:cs="Tahoma"/>
                <w:color w:val="1F497D" w:themeColor="text2"/>
                <w:lang w:val="es-BO" w:eastAsia="en-US"/>
              </w:rPr>
            </w:pPr>
          </w:p>
          <w:tbl>
            <w:tblPr>
              <w:tblW w:w="4838" w:type="dxa"/>
              <w:jc w:val="center"/>
              <w:tblLayout w:type="fixed"/>
              <w:tblCellMar>
                <w:left w:w="70" w:type="dxa"/>
                <w:right w:w="70" w:type="dxa"/>
              </w:tblCellMar>
              <w:tblLook w:val="04A0" w:firstRow="1" w:lastRow="0" w:firstColumn="1" w:lastColumn="0" w:noHBand="0" w:noVBand="1"/>
            </w:tblPr>
            <w:tblGrid>
              <w:gridCol w:w="2331"/>
              <w:gridCol w:w="1143"/>
              <w:gridCol w:w="1364"/>
            </w:tblGrid>
            <w:tr w:rsidR="00E74B5B" w:rsidRPr="009A1748" w14:paraId="1DA03F9C" w14:textId="77777777" w:rsidTr="00E74B5B">
              <w:trPr>
                <w:trHeight w:val="108"/>
                <w:jc w:val="center"/>
              </w:trPr>
              <w:tc>
                <w:tcPr>
                  <w:tcW w:w="4838" w:type="dxa"/>
                  <w:gridSpan w:val="3"/>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6883A6BB" w14:textId="77777777" w:rsidR="00E74B5B" w:rsidRPr="009A1748" w:rsidRDefault="00E74B5B" w:rsidP="00E74B5B">
                  <w:pPr>
                    <w:jc w:val="center"/>
                    <w:rPr>
                      <w:rFonts w:ascii="Tahoma" w:hAnsi="Tahoma" w:cs="Tahoma"/>
                      <w:bCs/>
                      <w:color w:val="FFFFFF"/>
                      <w:lang w:val="es-BO" w:eastAsia="es-BO"/>
                    </w:rPr>
                  </w:pPr>
                  <w:r w:rsidRPr="009A1748">
                    <w:rPr>
                      <w:rFonts w:ascii="Tahoma" w:hAnsi="Tahoma" w:cs="Tahoma"/>
                      <w:bCs/>
                      <w:color w:val="FFFFFF"/>
                      <w:lang w:val="es-BO" w:eastAsia="es-BO"/>
                    </w:rPr>
                    <w:t xml:space="preserve">TIEMPOS DE EJECUCIÓN </w:t>
                  </w:r>
                  <w:r w:rsidRPr="00562D50">
                    <w:rPr>
                      <w:rFonts w:ascii="Tahoma" w:hAnsi="Tahoma" w:cs="Tahoma"/>
                      <w:bCs/>
                      <w:color w:val="FFFFFF"/>
                      <w:lang w:val="es-BO" w:eastAsia="es-BO"/>
                    </w:rPr>
                    <w:t>MANTENIMIENTO CORRECTIVO</w:t>
                  </w:r>
                </w:p>
              </w:tc>
            </w:tr>
            <w:tr w:rsidR="00E74B5B" w:rsidRPr="009A1748" w14:paraId="17CC912C" w14:textId="77777777" w:rsidTr="00E74B5B">
              <w:trPr>
                <w:trHeight w:val="104"/>
                <w:jc w:val="center"/>
              </w:trPr>
              <w:tc>
                <w:tcPr>
                  <w:tcW w:w="2331" w:type="dxa"/>
                  <w:vMerge w:val="restart"/>
                  <w:tcBorders>
                    <w:top w:val="nil"/>
                    <w:left w:val="single" w:sz="4" w:space="0" w:color="auto"/>
                    <w:bottom w:val="single" w:sz="4" w:space="0" w:color="auto"/>
                    <w:right w:val="single" w:sz="4" w:space="0" w:color="auto"/>
                  </w:tcBorders>
                  <w:shd w:val="clear" w:color="000000" w:fill="1F497D"/>
                  <w:noWrap/>
                  <w:vAlign w:val="center"/>
                  <w:hideMark/>
                </w:tcPr>
                <w:p w14:paraId="27B4F7D3" w14:textId="77777777" w:rsidR="00E74B5B" w:rsidRPr="009A1748" w:rsidRDefault="00E74B5B" w:rsidP="00E74B5B">
                  <w:pPr>
                    <w:rPr>
                      <w:rFonts w:ascii="Tahoma" w:hAnsi="Tahoma" w:cs="Tahoma"/>
                      <w:bCs/>
                      <w:color w:val="FFFFFF"/>
                      <w:lang w:val="es-BO" w:eastAsia="es-BO"/>
                    </w:rPr>
                  </w:pPr>
                  <w:r w:rsidRPr="00562D50">
                    <w:rPr>
                      <w:rFonts w:ascii="Tahoma" w:hAnsi="Tahoma" w:cs="Tahoma"/>
                      <w:bCs/>
                      <w:color w:val="FFFFFF"/>
                      <w:lang w:val="es-BO" w:eastAsia="es-BO"/>
                    </w:rPr>
                    <w:t>CLIENTE</w:t>
                  </w:r>
                </w:p>
              </w:tc>
              <w:tc>
                <w:tcPr>
                  <w:tcW w:w="1143" w:type="dxa"/>
                  <w:tcBorders>
                    <w:top w:val="nil"/>
                    <w:left w:val="nil"/>
                    <w:bottom w:val="single" w:sz="4" w:space="0" w:color="auto"/>
                    <w:right w:val="single" w:sz="4" w:space="0" w:color="auto"/>
                  </w:tcBorders>
                  <w:shd w:val="clear" w:color="000000" w:fill="1F497D"/>
                  <w:noWrap/>
                  <w:vAlign w:val="center"/>
                  <w:hideMark/>
                </w:tcPr>
                <w:p w14:paraId="64941D50" w14:textId="77777777" w:rsidR="00E74B5B" w:rsidRPr="009A1748" w:rsidRDefault="00E74B5B" w:rsidP="00E74B5B">
                  <w:pPr>
                    <w:jc w:val="center"/>
                    <w:rPr>
                      <w:rFonts w:ascii="Tahoma" w:hAnsi="Tahoma" w:cs="Tahoma"/>
                      <w:bCs/>
                      <w:color w:val="FFFFFF"/>
                      <w:lang w:val="es-BO" w:eastAsia="es-BO"/>
                    </w:rPr>
                  </w:pPr>
                  <w:r w:rsidRPr="009A1748">
                    <w:rPr>
                      <w:rFonts w:ascii="Tahoma" w:hAnsi="Tahoma" w:cs="Tahoma"/>
                      <w:bCs/>
                      <w:color w:val="FFFFFF"/>
                      <w:lang w:val="es-BO" w:eastAsia="es-BO"/>
                    </w:rPr>
                    <w:t>URBANO</w:t>
                  </w:r>
                </w:p>
              </w:tc>
              <w:tc>
                <w:tcPr>
                  <w:tcW w:w="1364" w:type="dxa"/>
                  <w:tcBorders>
                    <w:top w:val="nil"/>
                    <w:left w:val="nil"/>
                    <w:bottom w:val="single" w:sz="4" w:space="0" w:color="auto"/>
                    <w:right w:val="single" w:sz="4" w:space="0" w:color="auto"/>
                  </w:tcBorders>
                  <w:shd w:val="clear" w:color="000000" w:fill="1F497D"/>
                  <w:noWrap/>
                  <w:vAlign w:val="center"/>
                  <w:hideMark/>
                </w:tcPr>
                <w:p w14:paraId="213560BA" w14:textId="77777777" w:rsidR="00E74B5B" w:rsidRPr="009A1748" w:rsidRDefault="00E74B5B" w:rsidP="00E74B5B">
                  <w:pPr>
                    <w:jc w:val="center"/>
                    <w:rPr>
                      <w:rFonts w:ascii="Tahoma" w:hAnsi="Tahoma" w:cs="Tahoma"/>
                      <w:bCs/>
                      <w:color w:val="FFFFFF"/>
                      <w:lang w:val="es-BO" w:eastAsia="es-BO"/>
                    </w:rPr>
                  </w:pPr>
                  <w:r w:rsidRPr="009A1748">
                    <w:rPr>
                      <w:rFonts w:ascii="Tahoma" w:hAnsi="Tahoma" w:cs="Tahoma"/>
                      <w:bCs/>
                      <w:color w:val="FFFFFF"/>
                      <w:lang w:val="es-BO" w:eastAsia="es-BO"/>
                    </w:rPr>
                    <w:t>RURAL</w:t>
                  </w:r>
                </w:p>
              </w:tc>
            </w:tr>
            <w:tr w:rsidR="00E74B5B" w:rsidRPr="009A1748" w14:paraId="409A41D5" w14:textId="77777777" w:rsidTr="00E74B5B">
              <w:trPr>
                <w:trHeight w:val="202"/>
                <w:jc w:val="center"/>
              </w:trPr>
              <w:tc>
                <w:tcPr>
                  <w:tcW w:w="2331" w:type="dxa"/>
                  <w:vMerge/>
                  <w:tcBorders>
                    <w:top w:val="nil"/>
                    <w:left w:val="single" w:sz="4" w:space="0" w:color="auto"/>
                    <w:bottom w:val="single" w:sz="4" w:space="0" w:color="auto"/>
                    <w:right w:val="single" w:sz="4" w:space="0" w:color="auto"/>
                  </w:tcBorders>
                  <w:vAlign w:val="center"/>
                  <w:hideMark/>
                </w:tcPr>
                <w:p w14:paraId="1DE9F10B" w14:textId="77777777" w:rsidR="00E74B5B" w:rsidRPr="009A1748" w:rsidRDefault="00E74B5B" w:rsidP="00E74B5B">
                  <w:pPr>
                    <w:rPr>
                      <w:rFonts w:ascii="Tahoma" w:hAnsi="Tahoma" w:cs="Tahoma"/>
                      <w:bCs/>
                      <w:color w:val="FFFFFF"/>
                      <w:lang w:val="es-BO" w:eastAsia="es-BO"/>
                    </w:rPr>
                  </w:pPr>
                </w:p>
              </w:tc>
              <w:tc>
                <w:tcPr>
                  <w:tcW w:w="1143" w:type="dxa"/>
                  <w:tcBorders>
                    <w:top w:val="nil"/>
                    <w:left w:val="nil"/>
                    <w:bottom w:val="single" w:sz="4" w:space="0" w:color="auto"/>
                    <w:right w:val="single" w:sz="4" w:space="0" w:color="auto"/>
                  </w:tcBorders>
                  <w:shd w:val="clear" w:color="000000" w:fill="1F497D"/>
                  <w:noWrap/>
                  <w:vAlign w:val="center"/>
                  <w:hideMark/>
                </w:tcPr>
                <w:p w14:paraId="32D10558" w14:textId="77777777" w:rsidR="00E74B5B" w:rsidRPr="009A1748" w:rsidRDefault="00E74B5B" w:rsidP="00E74B5B">
                  <w:pPr>
                    <w:jc w:val="center"/>
                    <w:rPr>
                      <w:rFonts w:ascii="Tahoma" w:hAnsi="Tahoma" w:cs="Tahoma"/>
                      <w:color w:val="FFFFFF"/>
                      <w:lang w:val="es-BO" w:eastAsia="es-BO"/>
                    </w:rPr>
                  </w:pPr>
                  <w:r w:rsidRPr="009A1748">
                    <w:rPr>
                      <w:rFonts w:ascii="Tahoma" w:hAnsi="Tahoma" w:cs="Tahoma"/>
                      <w:color w:val="FFFFFF"/>
                      <w:lang w:val="es-BO" w:eastAsia="es-BO"/>
                    </w:rPr>
                    <w:t>(hrs)</w:t>
                  </w:r>
                </w:p>
              </w:tc>
              <w:tc>
                <w:tcPr>
                  <w:tcW w:w="1364" w:type="dxa"/>
                  <w:tcBorders>
                    <w:top w:val="nil"/>
                    <w:left w:val="nil"/>
                    <w:bottom w:val="single" w:sz="4" w:space="0" w:color="auto"/>
                    <w:right w:val="single" w:sz="4" w:space="0" w:color="auto"/>
                  </w:tcBorders>
                  <w:shd w:val="clear" w:color="000000" w:fill="1F497D"/>
                  <w:noWrap/>
                  <w:vAlign w:val="center"/>
                  <w:hideMark/>
                </w:tcPr>
                <w:p w14:paraId="17C6CC59" w14:textId="77777777" w:rsidR="00E74B5B" w:rsidRPr="009A1748" w:rsidRDefault="00E74B5B" w:rsidP="00E74B5B">
                  <w:pPr>
                    <w:jc w:val="center"/>
                    <w:rPr>
                      <w:rFonts w:ascii="Tahoma" w:hAnsi="Tahoma" w:cs="Tahoma"/>
                      <w:color w:val="FFFFFF"/>
                      <w:lang w:val="es-BO" w:eastAsia="es-BO"/>
                    </w:rPr>
                  </w:pPr>
                  <w:r w:rsidRPr="009A1748">
                    <w:rPr>
                      <w:rFonts w:ascii="Tahoma" w:hAnsi="Tahoma" w:cs="Tahoma"/>
                      <w:color w:val="FFFFFF"/>
                      <w:lang w:val="es-BO" w:eastAsia="es-BO"/>
                    </w:rPr>
                    <w:t>(hrs)</w:t>
                  </w:r>
                </w:p>
              </w:tc>
            </w:tr>
            <w:tr w:rsidR="00E74B5B" w:rsidRPr="009A1748" w14:paraId="1BC0F992" w14:textId="77777777" w:rsidTr="00E74B5B">
              <w:trPr>
                <w:trHeight w:val="176"/>
                <w:jc w:val="center"/>
              </w:trPr>
              <w:tc>
                <w:tcPr>
                  <w:tcW w:w="2331" w:type="dxa"/>
                  <w:tcBorders>
                    <w:top w:val="nil"/>
                    <w:left w:val="single" w:sz="4" w:space="0" w:color="auto"/>
                    <w:bottom w:val="single" w:sz="4" w:space="0" w:color="auto"/>
                    <w:right w:val="single" w:sz="4" w:space="0" w:color="auto"/>
                  </w:tcBorders>
                  <w:shd w:val="clear" w:color="auto" w:fill="auto"/>
                  <w:noWrap/>
                  <w:vAlign w:val="center"/>
                  <w:hideMark/>
                </w:tcPr>
                <w:p w14:paraId="78DC5780" w14:textId="77777777" w:rsidR="00E74B5B" w:rsidRPr="009A1748" w:rsidRDefault="00E74B5B" w:rsidP="00E74B5B">
                  <w:pPr>
                    <w:rPr>
                      <w:rFonts w:ascii="Tahoma" w:hAnsi="Tahoma" w:cs="Tahoma"/>
                      <w:color w:val="1F497D"/>
                      <w:lang w:val="es-BO" w:eastAsia="es-BO"/>
                    </w:rPr>
                  </w:pPr>
                  <w:r w:rsidRPr="000A320E">
                    <w:rPr>
                      <w:rFonts w:ascii="Tahoma" w:hAnsi="Tahoma" w:cs="Tahoma"/>
                      <w:color w:val="1F497D"/>
                      <w:lang w:val="es-ES_tradnl" w:eastAsia="es-BO"/>
                    </w:rPr>
                    <w:t>MASIVO</w:t>
                  </w:r>
                </w:p>
              </w:tc>
              <w:tc>
                <w:tcPr>
                  <w:tcW w:w="1143" w:type="dxa"/>
                  <w:tcBorders>
                    <w:top w:val="nil"/>
                    <w:left w:val="nil"/>
                    <w:bottom w:val="single" w:sz="4" w:space="0" w:color="auto"/>
                    <w:right w:val="single" w:sz="4" w:space="0" w:color="auto"/>
                  </w:tcBorders>
                  <w:shd w:val="clear" w:color="auto" w:fill="auto"/>
                  <w:noWrap/>
                  <w:vAlign w:val="center"/>
                  <w:hideMark/>
                </w:tcPr>
                <w:p w14:paraId="3815C283" w14:textId="77777777" w:rsidR="00E74B5B" w:rsidRPr="009A1748" w:rsidRDefault="00487BAE" w:rsidP="00E74B5B">
                  <w:pPr>
                    <w:jc w:val="center"/>
                    <w:rPr>
                      <w:rFonts w:ascii="Tahoma" w:hAnsi="Tahoma" w:cs="Tahoma"/>
                      <w:color w:val="1F497D"/>
                      <w:lang w:val="es-BO" w:eastAsia="es-BO"/>
                    </w:rPr>
                  </w:pPr>
                  <w:r>
                    <w:rPr>
                      <w:rFonts w:ascii="Tahoma" w:hAnsi="Tahoma" w:cs="Tahoma"/>
                      <w:color w:val="1F497D"/>
                      <w:lang w:val="es-BO" w:eastAsia="es-BO"/>
                    </w:rPr>
                    <w:t>20</w:t>
                  </w:r>
                </w:p>
              </w:tc>
              <w:tc>
                <w:tcPr>
                  <w:tcW w:w="1364" w:type="dxa"/>
                  <w:tcBorders>
                    <w:top w:val="nil"/>
                    <w:left w:val="nil"/>
                    <w:bottom w:val="single" w:sz="4" w:space="0" w:color="auto"/>
                    <w:right w:val="single" w:sz="4" w:space="0" w:color="auto"/>
                  </w:tcBorders>
                  <w:shd w:val="clear" w:color="auto" w:fill="auto"/>
                  <w:noWrap/>
                  <w:vAlign w:val="center"/>
                  <w:hideMark/>
                </w:tcPr>
                <w:p w14:paraId="35D3DC8E" w14:textId="77777777" w:rsidR="00E74B5B" w:rsidRPr="009A1748" w:rsidRDefault="00487BAE" w:rsidP="00E74B5B">
                  <w:pPr>
                    <w:jc w:val="center"/>
                    <w:rPr>
                      <w:rFonts w:ascii="Tahoma" w:hAnsi="Tahoma" w:cs="Tahoma"/>
                      <w:color w:val="1F497D"/>
                      <w:lang w:val="es-BO" w:eastAsia="es-BO"/>
                    </w:rPr>
                  </w:pPr>
                  <w:r>
                    <w:rPr>
                      <w:rFonts w:ascii="Tahoma" w:hAnsi="Tahoma" w:cs="Tahoma"/>
                      <w:color w:val="1F497D"/>
                      <w:lang w:val="es-BO" w:eastAsia="es-BO"/>
                    </w:rPr>
                    <w:t>60</w:t>
                  </w:r>
                </w:p>
              </w:tc>
            </w:tr>
            <w:tr w:rsidR="00E74B5B" w:rsidRPr="009A1748" w14:paraId="34F82EE7" w14:textId="77777777" w:rsidTr="00E74B5B">
              <w:trPr>
                <w:trHeight w:val="181"/>
                <w:jc w:val="center"/>
              </w:trPr>
              <w:tc>
                <w:tcPr>
                  <w:tcW w:w="2331" w:type="dxa"/>
                  <w:tcBorders>
                    <w:top w:val="nil"/>
                    <w:left w:val="single" w:sz="4" w:space="0" w:color="auto"/>
                    <w:bottom w:val="single" w:sz="4" w:space="0" w:color="auto"/>
                    <w:right w:val="single" w:sz="4" w:space="0" w:color="auto"/>
                  </w:tcBorders>
                  <w:shd w:val="clear" w:color="auto" w:fill="auto"/>
                  <w:noWrap/>
                  <w:vAlign w:val="center"/>
                  <w:hideMark/>
                </w:tcPr>
                <w:p w14:paraId="5533228A" w14:textId="77777777" w:rsidR="00E74B5B" w:rsidRPr="009A1748" w:rsidRDefault="00E74B5B" w:rsidP="00E74B5B">
                  <w:pPr>
                    <w:rPr>
                      <w:rFonts w:ascii="Tahoma" w:hAnsi="Tahoma" w:cs="Tahoma"/>
                      <w:color w:val="1F497D"/>
                      <w:lang w:val="es-BO" w:eastAsia="es-BO"/>
                    </w:rPr>
                  </w:pPr>
                  <w:r w:rsidRPr="000A320E">
                    <w:rPr>
                      <w:rFonts w:ascii="Tahoma" w:hAnsi="Tahoma" w:cs="Tahoma"/>
                      <w:color w:val="1F497D"/>
                      <w:lang w:val="es-ES_tradnl" w:eastAsia="es-BO"/>
                    </w:rPr>
                    <w:t>CORPORATIVO, PETROLERAS</w:t>
                  </w:r>
                </w:p>
              </w:tc>
              <w:tc>
                <w:tcPr>
                  <w:tcW w:w="1143" w:type="dxa"/>
                  <w:tcBorders>
                    <w:top w:val="nil"/>
                    <w:left w:val="nil"/>
                    <w:bottom w:val="single" w:sz="4" w:space="0" w:color="auto"/>
                    <w:right w:val="single" w:sz="4" w:space="0" w:color="auto"/>
                  </w:tcBorders>
                  <w:shd w:val="clear" w:color="auto" w:fill="auto"/>
                  <w:noWrap/>
                  <w:vAlign w:val="center"/>
                  <w:hideMark/>
                </w:tcPr>
                <w:p w14:paraId="25C0F36F" w14:textId="77777777" w:rsidR="00E74B5B" w:rsidRPr="009A1748" w:rsidRDefault="00487BAE" w:rsidP="00E74B5B">
                  <w:pPr>
                    <w:jc w:val="center"/>
                    <w:rPr>
                      <w:rFonts w:ascii="Tahoma" w:hAnsi="Tahoma" w:cs="Tahoma"/>
                      <w:color w:val="1F497D"/>
                      <w:lang w:val="es-BO" w:eastAsia="es-BO"/>
                    </w:rPr>
                  </w:pPr>
                  <w:r>
                    <w:rPr>
                      <w:rFonts w:ascii="Tahoma" w:hAnsi="Tahoma" w:cs="Tahoma"/>
                      <w:color w:val="1F497D"/>
                      <w:lang w:val="es-BO" w:eastAsia="es-BO"/>
                    </w:rPr>
                    <w:t>8</w:t>
                  </w:r>
                </w:p>
              </w:tc>
              <w:tc>
                <w:tcPr>
                  <w:tcW w:w="1364" w:type="dxa"/>
                  <w:tcBorders>
                    <w:top w:val="nil"/>
                    <w:left w:val="nil"/>
                    <w:bottom w:val="single" w:sz="4" w:space="0" w:color="auto"/>
                    <w:right w:val="single" w:sz="4" w:space="0" w:color="auto"/>
                  </w:tcBorders>
                  <w:shd w:val="clear" w:color="auto" w:fill="auto"/>
                  <w:noWrap/>
                  <w:vAlign w:val="center"/>
                  <w:hideMark/>
                </w:tcPr>
                <w:p w14:paraId="7647A0FE" w14:textId="77777777" w:rsidR="00E74B5B" w:rsidRPr="009A1748" w:rsidRDefault="00255385" w:rsidP="00E74B5B">
                  <w:pPr>
                    <w:jc w:val="center"/>
                    <w:rPr>
                      <w:rFonts w:ascii="Tahoma" w:hAnsi="Tahoma" w:cs="Tahoma"/>
                      <w:color w:val="1F497D"/>
                      <w:lang w:val="es-BO" w:eastAsia="es-BO"/>
                    </w:rPr>
                  </w:pPr>
                  <w:r>
                    <w:rPr>
                      <w:rFonts w:ascii="Tahoma" w:hAnsi="Tahoma" w:cs="Tahoma"/>
                      <w:color w:val="1F497D"/>
                      <w:lang w:val="es-BO" w:eastAsia="es-BO"/>
                    </w:rPr>
                    <w:t>48</w:t>
                  </w:r>
                </w:p>
              </w:tc>
            </w:tr>
          </w:tbl>
          <w:p w14:paraId="302C2CDC" w14:textId="77777777" w:rsidR="00E74B5B" w:rsidRPr="000A320E" w:rsidRDefault="00E74B5B" w:rsidP="00E74B5B">
            <w:pPr>
              <w:jc w:val="both"/>
              <w:rPr>
                <w:rFonts w:ascii="Tahoma" w:eastAsiaTheme="minorHAnsi" w:hAnsi="Tahoma" w:cs="Tahoma"/>
                <w:color w:val="1F497D" w:themeColor="text2"/>
                <w:lang w:val="es-BO" w:eastAsia="en-US"/>
              </w:rPr>
            </w:pPr>
          </w:p>
          <w:p w14:paraId="29C1BEB4"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0A320E">
              <w:rPr>
                <w:rFonts w:ascii="Tahoma" w:eastAsiaTheme="minorHAnsi" w:hAnsi="Tahoma" w:cs="Tahoma"/>
                <w:color w:val="1F497D" w:themeColor="text2"/>
                <w:lang w:val="es-BO" w:eastAsia="en-US"/>
              </w:rPr>
              <w:t xml:space="preserve">El tiempo de intervención se contabiliza desde la recepción de la orden de trabajo por parte del CONTRATISTA y registrada en forma automática en el sistema, hasta la certificación de la solución de falla por personal de ENTEL S.A. en Call Center. </w:t>
            </w:r>
          </w:p>
          <w:p w14:paraId="08BDBD83" w14:textId="77777777" w:rsidR="00BD7246" w:rsidRDefault="00BD7246" w:rsidP="00E74B5B">
            <w:pPr>
              <w:autoSpaceDE w:val="0"/>
              <w:autoSpaceDN w:val="0"/>
              <w:adjustRightInd w:val="0"/>
              <w:jc w:val="both"/>
              <w:rPr>
                <w:rFonts w:ascii="Tahoma" w:eastAsiaTheme="minorHAnsi" w:hAnsi="Tahoma" w:cs="Tahoma"/>
                <w:color w:val="1F497D" w:themeColor="text2"/>
                <w:lang w:val="es-BO" w:eastAsia="en-US"/>
              </w:rPr>
            </w:pPr>
          </w:p>
          <w:p w14:paraId="721BEDF4" w14:textId="77777777" w:rsidR="00BD7246" w:rsidRPr="00100063" w:rsidRDefault="00BD7246" w:rsidP="00E74B5B">
            <w:pPr>
              <w:autoSpaceDE w:val="0"/>
              <w:autoSpaceDN w:val="0"/>
              <w:adjustRightInd w:val="0"/>
              <w:jc w:val="both"/>
              <w:rPr>
                <w:rFonts w:ascii="Tahoma" w:eastAsiaTheme="minorHAnsi" w:hAnsi="Tahoma" w:cs="Tahoma"/>
                <w:b/>
                <w:color w:val="1F497D" w:themeColor="text2"/>
                <w:lang w:val="es-BO" w:eastAsia="en-US"/>
              </w:rPr>
            </w:pPr>
            <w:r w:rsidRPr="00100063">
              <w:rPr>
                <w:rFonts w:ascii="Tahoma" w:eastAsiaTheme="minorHAnsi" w:hAnsi="Tahoma" w:cs="Tahoma"/>
                <w:b/>
                <w:color w:val="1F497D" w:themeColor="text2"/>
                <w:lang w:val="es-BO" w:eastAsia="en-US"/>
              </w:rPr>
              <w:t>PARA LTE FAMILIA</w:t>
            </w:r>
          </w:p>
          <w:p w14:paraId="34849FA7" w14:textId="77777777" w:rsidR="00BD7246" w:rsidRDefault="00BD7246" w:rsidP="00E74B5B">
            <w:pPr>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El tiempo para la solución de falla LTE Familia es:</w:t>
            </w:r>
          </w:p>
          <w:p w14:paraId="5EEDA6CD" w14:textId="77777777" w:rsidR="00255385" w:rsidRDefault="00255385" w:rsidP="00E74B5B">
            <w:pPr>
              <w:autoSpaceDE w:val="0"/>
              <w:autoSpaceDN w:val="0"/>
              <w:adjustRightInd w:val="0"/>
              <w:jc w:val="both"/>
              <w:rPr>
                <w:rFonts w:ascii="Tahoma" w:eastAsiaTheme="minorHAnsi" w:hAnsi="Tahoma" w:cs="Tahoma"/>
                <w:color w:val="1F497D" w:themeColor="text2"/>
                <w:lang w:val="es-BO" w:eastAsia="en-US"/>
              </w:rPr>
            </w:pPr>
          </w:p>
          <w:tbl>
            <w:tblPr>
              <w:tblW w:w="4863" w:type="dxa"/>
              <w:jc w:val="center"/>
              <w:tblLayout w:type="fixed"/>
              <w:tblCellMar>
                <w:left w:w="30" w:type="dxa"/>
                <w:right w:w="30" w:type="dxa"/>
              </w:tblCellMar>
              <w:tblLook w:val="0000" w:firstRow="0" w:lastRow="0" w:firstColumn="0" w:lastColumn="0" w:noHBand="0" w:noVBand="0"/>
            </w:tblPr>
            <w:tblGrid>
              <w:gridCol w:w="2986"/>
              <w:gridCol w:w="1877"/>
            </w:tblGrid>
            <w:tr w:rsidR="00BD7246" w:rsidRPr="00061FB6" w14:paraId="45D2C610" w14:textId="77777777" w:rsidTr="00A83057">
              <w:trPr>
                <w:trHeight w:val="314"/>
                <w:jc w:val="center"/>
              </w:trPr>
              <w:tc>
                <w:tcPr>
                  <w:tcW w:w="2986" w:type="dxa"/>
                  <w:tcBorders>
                    <w:top w:val="single" w:sz="8" w:space="0" w:color="auto"/>
                    <w:left w:val="single" w:sz="8" w:space="0" w:color="auto"/>
                    <w:bottom w:val="single" w:sz="8" w:space="0" w:color="FFFFFF" w:themeColor="background1"/>
                    <w:right w:val="single" w:sz="8" w:space="0" w:color="FFFFFF" w:themeColor="background1"/>
                  </w:tcBorders>
                  <w:shd w:val="clear" w:color="auto" w:fill="244061" w:themeFill="accent1" w:themeFillShade="80"/>
                  <w:vAlign w:val="center"/>
                </w:tcPr>
                <w:p w14:paraId="5E24FE35" w14:textId="77777777" w:rsidR="00BD7246" w:rsidRPr="00BD7246" w:rsidRDefault="00BD7246" w:rsidP="001160BE">
                  <w:pPr>
                    <w:ind w:left="499"/>
                    <w:rPr>
                      <w:rFonts w:ascii="Tahoma" w:hAnsi="Tahoma" w:cs="Tahoma"/>
                      <w:b/>
                      <w:bCs/>
                      <w:color w:val="FFFFFF" w:themeColor="background1"/>
                    </w:rPr>
                  </w:pPr>
                  <w:r w:rsidRPr="00BD7246">
                    <w:rPr>
                      <w:rFonts w:ascii="Tahoma" w:hAnsi="Tahoma" w:cs="Tahoma"/>
                      <w:b/>
                      <w:bCs/>
                      <w:color w:val="FFFFFF" w:themeColor="background1"/>
                    </w:rPr>
                    <w:t>SERVICIO</w:t>
                  </w:r>
                </w:p>
              </w:tc>
              <w:tc>
                <w:tcPr>
                  <w:tcW w:w="1877" w:type="dxa"/>
                  <w:tcBorders>
                    <w:top w:val="single" w:sz="8" w:space="0" w:color="auto"/>
                    <w:left w:val="single" w:sz="8" w:space="0" w:color="FFFFFF" w:themeColor="background1"/>
                    <w:bottom w:val="single" w:sz="8" w:space="0" w:color="FFFFFF" w:themeColor="background1"/>
                    <w:right w:val="single" w:sz="8" w:space="0" w:color="auto"/>
                  </w:tcBorders>
                  <w:shd w:val="clear" w:color="auto" w:fill="244061" w:themeFill="accent1" w:themeFillShade="80"/>
                  <w:vAlign w:val="center"/>
                </w:tcPr>
                <w:p w14:paraId="4C391B22" w14:textId="77777777" w:rsidR="00BD7246" w:rsidRPr="00BD7246" w:rsidRDefault="00BD7246" w:rsidP="001160BE">
                  <w:pPr>
                    <w:ind w:left="499"/>
                    <w:rPr>
                      <w:rFonts w:ascii="Tahoma" w:hAnsi="Tahoma" w:cs="Tahoma"/>
                      <w:b/>
                      <w:bCs/>
                      <w:color w:val="FFFFFF" w:themeColor="background1"/>
                    </w:rPr>
                  </w:pPr>
                  <w:r w:rsidRPr="00BD7246">
                    <w:rPr>
                      <w:rFonts w:ascii="Tahoma" w:hAnsi="Tahoma" w:cs="Tahoma"/>
                      <w:b/>
                      <w:bCs/>
                      <w:color w:val="FFFFFF" w:themeColor="background1"/>
                    </w:rPr>
                    <w:t>TIEMPO DE SOLUCIÓN</w:t>
                  </w:r>
                </w:p>
              </w:tc>
            </w:tr>
            <w:tr w:rsidR="00BD7246" w:rsidRPr="00061FB6" w14:paraId="37FCA6BD" w14:textId="77777777" w:rsidTr="001160BE">
              <w:trPr>
                <w:trHeight w:val="159"/>
                <w:jc w:val="center"/>
              </w:trPr>
              <w:tc>
                <w:tcPr>
                  <w:tcW w:w="2986" w:type="dxa"/>
                  <w:tcBorders>
                    <w:top w:val="single" w:sz="8" w:space="0" w:color="FFFFFF" w:themeColor="background1"/>
                    <w:left w:val="single" w:sz="8" w:space="0" w:color="auto"/>
                    <w:bottom w:val="single" w:sz="6" w:space="0" w:color="auto"/>
                    <w:right w:val="single" w:sz="6" w:space="0" w:color="auto"/>
                  </w:tcBorders>
                  <w:vAlign w:val="center"/>
                </w:tcPr>
                <w:p w14:paraId="42051E11" w14:textId="77777777" w:rsidR="00BD7246" w:rsidRPr="00747D81" w:rsidRDefault="00BD7246" w:rsidP="00BD7246">
                  <w:pPr>
                    <w:jc w:val="both"/>
                    <w:rPr>
                      <w:rFonts w:ascii="Tahoma" w:hAnsi="Tahoma" w:cs="Tahoma"/>
                      <w:bCs/>
                      <w:color w:val="984806" w:themeColor="accent6" w:themeShade="80"/>
                    </w:rPr>
                  </w:pPr>
                  <w:r w:rsidRPr="00BD7246">
                    <w:rPr>
                      <w:rFonts w:ascii="Tahoma" w:eastAsiaTheme="minorHAnsi" w:hAnsi="Tahoma" w:cs="Tahoma"/>
                      <w:color w:val="1F497D" w:themeColor="text2"/>
                      <w:lang w:val="es-BO" w:eastAsia="en-US"/>
                    </w:rPr>
                    <w:t>LTE FAMILIA (MASIVO, PYMES, CORPORATIVO)</w:t>
                  </w:r>
                </w:p>
              </w:tc>
              <w:tc>
                <w:tcPr>
                  <w:tcW w:w="1877" w:type="dxa"/>
                  <w:tcBorders>
                    <w:top w:val="single" w:sz="8" w:space="0" w:color="FFFFFF" w:themeColor="background1"/>
                    <w:left w:val="single" w:sz="6" w:space="0" w:color="auto"/>
                    <w:bottom w:val="single" w:sz="6" w:space="0" w:color="auto"/>
                    <w:right w:val="single" w:sz="8" w:space="0" w:color="auto"/>
                  </w:tcBorders>
                  <w:vAlign w:val="center"/>
                </w:tcPr>
                <w:p w14:paraId="595F4C3D" w14:textId="77777777" w:rsidR="00BD7246" w:rsidRPr="00747D81" w:rsidRDefault="00BD7246" w:rsidP="00BD7246">
                  <w:pPr>
                    <w:jc w:val="center"/>
                    <w:rPr>
                      <w:rFonts w:ascii="Tahoma" w:hAnsi="Tahoma" w:cs="Tahoma"/>
                      <w:bCs/>
                      <w:color w:val="984806" w:themeColor="accent6" w:themeShade="80"/>
                    </w:rPr>
                  </w:pPr>
                  <w:r w:rsidRPr="00BD7246">
                    <w:rPr>
                      <w:rFonts w:ascii="Tahoma" w:eastAsiaTheme="minorHAnsi" w:hAnsi="Tahoma" w:cs="Tahoma"/>
                      <w:color w:val="1F497D" w:themeColor="text2"/>
                      <w:lang w:val="es-BO" w:eastAsia="en-US"/>
                    </w:rPr>
                    <w:t>20 HORAS</w:t>
                  </w:r>
                </w:p>
              </w:tc>
            </w:tr>
          </w:tbl>
          <w:p w14:paraId="72956DAF" w14:textId="77777777" w:rsidR="00BD7246" w:rsidRPr="000A320E" w:rsidRDefault="00BD7246" w:rsidP="00E74B5B">
            <w:pPr>
              <w:autoSpaceDE w:val="0"/>
              <w:autoSpaceDN w:val="0"/>
              <w:adjustRightInd w:val="0"/>
              <w:jc w:val="both"/>
              <w:rPr>
                <w:rFonts w:ascii="Tahoma" w:eastAsiaTheme="minorHAnsi" w:hAnsi="Tahoma" w:cs="Tahoma"/>
                <w:color w:val="1F497D" w:themeColor="text2"/>
                <w:lang w:val="es-BO" w:eastAsia="en-US"/>
              </w:rPr>
            </w:pPr>
          </w:p>
          <w:p w14:paraId="65198025" w14:textId="62AFAB4D" w:rsidR="00E74B5B" w:rsidRPr="00414D3B" w:rsidRDefault="00E74B5B" w:rsidP="00414D3B">
            <w:pPr>
              <w:jc w:val="both"/>
              <w:rPr>
                <w:rFonts w:ascii="Tahoma" w:eastAsiaTheme="minorHAnsi" w:hAnsi="Tahoma" w:cs="Tahoma"/>
                <w:color w:val="1F497D" w:themeColor="text2"/>
                <w:lang w:val="es-BO" w:eastAsia="en-US"/>
              </w:rPr>
            </w:pPr>
            <w:r w:rsidRPr="000A320E">
              <w:rPr>
                <w:rFonts w:ascii="Tahoma" w:eastAsiaTheme="minorHAnsi" w:hAnsi="Tahoma" w:cs="Tahoma"/>
                <w:color w:val="1F497D" w:themeColor="text2"/>
                <w:lang w:val="es-BO" w:eastAsia="en-US"/>
              </w:rPr>
              <w:t>Si la falla no pudiese resolverse en el tiempo previsto por ausencia del cliente o postergaciones a requerimiento del mismo, se analizará cada caso en forma particular para su consideración dentro del análisis de cumplimiento de los tiempos de solución. Solamente ENTEL S.A. aceptará estas justificaciones si las mismas cuentan con el formulario de justificación respectivo y firmado por el cliente.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55ED4D" w14:textId="77777777" w:rsidR="00E74B5B" w:rsidRPr="009C2DE5" w:rsidRDefault="00B7617E"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7D5EFD"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B1FCB5"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62F6B7E0"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E7AF6" w14:textId="77777777" w:rsidR="00E74B5B" w:rsidRPr="00A40F94" w:rsidRDefault="00CB0DCD" w:rsidP="00E74B5B">
            <w:pPr>
              <w:jc w:val="center"/>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F00FA6" w14:textId="77777777" w:rsidR="00E74B5B" w:rsidRPr="00255385" w:rsidRDefault="00E74B5B" w:rsidP="00E74B5B">
            <w:pPr>
              <w:autoSpaceDE w:val="0"/>
              <w:autoSpaceDN w:val="0"/>
              <w:adjustRightInd w:val="0"/>
              <w:jc w:val="both"/>
              <w:rPr>
                <w:rFonts w:ascii="Tahoma" w:eastAsiaTheme="minorHAnsi" w:hAnsi="Tahoma" w:cs="Tahoma"/>
                <w:bCs/>
                <w:color w:val="17365D" w:themeColor="text2" w:themeShade="BF"/>
                <w:lang w:val="es-BO" w:eastAsia="en-US"/>
              </w:rPr>
            </w:pPr>
            <w:r w:rsidRPr="006B134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6B1348">
              <w:rPr>
                <w:rFonts w:ascii="Tahoma" w:eastAsiaTheme="minorHAnsi" w:hAnsi="Tahoma" w:cs="Tahoma"/>
                <w:bCs/>
                <w:color w:val="1F497D" w:themeColor="text2"/>
                <w:lang w:val="es-BO" w:eastAsia="en-US"/>
              </w:rPr>
              <w:t xml:space="preserve">.4 </w:t>
            </w:r>
            <w:r w:rsidRPr="00255385">
              <w:rPr>
                <w:rFonts w:ascii="Tahoma" w:eastAsiaTheme="minorHAnsi" w:hAnsi="Tahoma" w:cs="Tahoma"/>
                <w:bCs/>
                <w:color w:val="17365D" w:themeColor="text2" w:themeShade="BF"/>
                <w:lang w:val="es-BO" w:eastAsia="en-US"/>
              </w:rPr>
              <w:t>REPUESTOS Y MATERIALES PARA LAS ACTIVIDADES DE MANTENIMIENTO</w:t>
            </w:r>
            <w:r w:rsidR="00A83057" w:rsidRPr="00255385">
              <w:rPr>
                <w:rFonts w:ascii="Tahoma" w:eastAsiaTheme="minorHAnsi" w:hAnsi="Tahoma" w:cs="Tahoma"/>
                <w:bCs/>
                <w:color w:val="17365D" w:themeColor="text2" w:themeShade="BF"/>
                <w:lang w:val="es-BO" w:eastAsia="en-US"/>
              </w:rPr>
              <w:t xml:space="preserve"> DTH</w:t>
            </w:r>
          </w:p>
          <w:p w14:paraId="5C953CCD"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b/>
                <w:bCs/>
                <w:color w:val="17365D" w:themeColor="text2" w:themeShade="BF"/>
                <w:lang w:val="es-BO" w:eastAsia="en-US"/>
              </w:rPr>
              <w:t xml:space="preserve"> </w:t>
            </w:r>
          </w:p>
          <w:p w14:paraId="644A7B15"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 xml:space="preserve">ENTEL S.A. contará con lotes de repuestos que se utilizarán para el mantenimiento correctivo. Los mismos serán entregados de acuerdo a las necesidades establecidas por el análisis estadístico de fallas. </w:t>
            </w:r>
          </w:p>
          <w:p w14:paraId="1860C313"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 xml:space="preserve">La empresa contratista deberá llevar hasta la estación receptora con falla todos los repuestos necesarios para la intervención. El transporte de los repuestos deberá ser realizado con las máximas precauciones de seguridad y protección. </w:t>
            </w:r>
          </w:p>
          <w:p w14:paraId="53287FB3"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lastRenderedPageBreak/>
              <w:t xml:space="preserve">Las partes reemplazadas en mal estado o cambiadas deberán ser entregadas a ENTEL S.A. La Paz con una hoja de diagnóstico para que pueda ser enviada a reparación o almacenaje, mediante descargo de su almacén regional vigente. </w:t>
            </w:r>
          </w:p>
          <w:p w14:paraId="53B7E106" w14:textId="77777777" w:rsidR="00E74B5B" w:rsidRPr="00255385" w:rsidRDefault="00E74B5B" w:rsidP="00E74B5B">
            <w:pPr>
              <w:autoSpaceDE w:val="0"/>
              <w:autoSpaceDN w:val="0"/>
              <w:adjustRightInd w:val="0"/>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 xml:space="preserve">En caso de extravío o daño de los repuestos que están bajo responsabilidad de la empresa contratista, esta deberá reembolsar el valor de venta de un equipo nuevo, a descontar en la conciliación mensual. </w:t>
            </w:r>
          </w:p>
          <w:p w14:paraId="50408BB4" w14:textId="77777777" w:rsidR="00E74B5B" w:rsidRPr="00255385" w:rsidRDefault="00E74B5B" w:rsidP="00E74B5B">
            <w:pPr>
              <w:jc w:val="both"/>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Para las actividades de mantenimiento, los siguientes equipos y accesorios serán provistos por ENTEL S.A. a la empresa contratista:</w:t>
            </w:r>
          </w:p>
          <w:p w14:paraId="573C6124" w14:textId="77777777" w:rsidR="00E74B5B" w:rsidRPr="00255385" w:rsidRDefault="00E74B5B" w:rsidP="00E74B5B">
            <w:pPr>
              <w:jc w:val="both"/>
              <w:rPr>
                <w:rFonts w:ascii="Tahoma" w:eastAsiaTheme="minorHAnsi" w:hAnsi="Tahoma" w:cs="Tahoma"/>
                <w:color w:val="17365D" w:themeColor="text2" w:themeShade="BF"/>
                <w:lang w:val="es-BO" w:eastAsia="en-US"/>
              </w:rPr>
            </w:pPr>
          </w:p>
          <w:p w14:paraId="4267795F" w14:textId="77777777" w:rsidR="00E74B5B" w:rsidRPr="00255385" w:rsidRDefault="00E74B5B" w:rsidP="00F45C5D">
            <w:pPr>
              <w:pStyle w:val="Prrafodelista"/>
              <w:numPr>
                <w:ilvl w:val="0"/>
                <w:numId w:val="46"/>
              </w:numPr>
              <w:autoSpaceDE w:val="0"/>
              <w:autoSpaceDN w:val="0"/>
              <w:adjustRightInd w:val="0"/>
              <w:spacing w:after="27"/>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Antena Satelital </w:t>
            </w:r>
          </w:p>
          <w:p w14:paraId="16A7FC71" w14:textId="77777777" w:rsidR="00E74B5B" w:rsidRPr="00255385" w:rsidRDefault="00E74B5B" w:rsidP="00F45C5D">
            <w:pPr>
              <w:pStyle w:val="Prrafodelista"/>
              <w:numPr>
                <w:ilvl w:val="0"/>
                <w:numId w:val="46"/>
              </w:numPr>
              <w:autoSpaceDE w:val="0"/>
              <w:autoSpaceDN w:val="0"/>
              <w:adjustRightInd w:val="0"/>
              <w:spacing w:after="27"/>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Conversor LNB </w:t>
            </w:r>
          </w:p>
          <w:p w14:paraId="458C471A" w14:textId="77777777" w:rsidR="00E74B5B" w:rsidRPr="00255385" w:rsidRDefault="00E74B5B" w:rsidP="00F45C5D">
            <w:pPr>
              <w:pStyle w:val="Prrafodelista"/>
              <w:numPr>
                <w:ilvl w:val="0"/>
                <w:numId w:val="46"/>
              </w:numPr>
              <w:autoSpaceDE w:val="0"/>
              <w:autoSpaceDN w:val="0"/>
              <w:adjustRightInd w:val="0"/>
              <w:spacing w:after="27"/>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Set Decodificador (STB, Cable HDMI y RCA, Control Remoto) </w:t>
            </w:r>
          </w:p>
          <w:p w14:paraId="3190984C" w14:textId="77777777" w:rsidR="00E74B5B" w:rsidRPr="00255385" w:rsidRDefault="00E74B5B" w:rsidP="00F45C5D">
            <w:pPr>
              <w:pStyle w:val="Prrafodelista"/>
              <w:numPr>
                <w:ilvl w:val="0"/>
                <w:numId w:val="46"/>
              </w:numPr>
              <w:autoSpaceDE w:val="0"/>
              <w:autoSpaceDN w:val="0"/>
              <w:adjustRightInd w:val="0"/>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Smart Card</w:t>
            </w:r>
          </w:p>
          <w:p w14:paraId="132F6C03" w14:textId="77777777" w:rsidR="00E74B5B" w:rsidRPr="00255385" w:rsidRDefault="00E74B5B" w:rsidP="00F45C5D">
            <w:pPr>
              <w:pStyle w:val="Prrafodelista"/>
              <w:numPr>
                <w:ilvl w:val="0"/>
                <w:numId w:val="46"/>
              </w:numPr>
              <w:autoSpaceDE w:val="0"/>
              <w:autoSpaceDN w:val="0"/>
              <w:adjustRightInd w:val="0"/>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Multiswitch/Splitter</w:t>
            </w:r>
          </w:p>
          <w:p w14:paraId="1D4F5EBF" w14:textId="7D356249" w:rsidR="00E74B5B" w:rsidRDefault="00414D3B" w:rsidP="00584746">
            <w:pPr>
              <w:autoSpaceDE w:val="0"/>
              <w:autoSpaceDN w:val="0"/>
              <w:adjustRightInd w:val="0"/>
              <w:rPr>
                <w:rFonts w:ascii="Tahoma" w:eastAsiaTheme="minorHAnsi" w:hAnsi="Tahoma" w:cs="Tahoma"/>
                <w:color w:val="1F497D" w:themeColor="text2"/>
                <w:lang w:val="es-BO"/>
              </w:rPr>
            </w:pPr>
            <w:r w:rsidRPr="003C7954">
              <w:rPr>
                <w:rFonts w:ascii="Tahoma" w:eastAsiaTheme="minorHAnsi" w:hAnsi="Tahoma" w:cs="Tahoma"/>
                <w:color w:val="1F497D" w:themeColor="text2"/>
                <w:lang w:val="es-BO"/>
              </w:rPr>
              <w:t>Los equipos serán provistos en cada almacen regional.</w:t>
            </w:r>
          </w:p>
          <w:p w14:paraId="04087DFD" w14:textId="77777777" w:rsidR="00414D3B" w:rsidRPr="00414D3B" w:rsidRDefault="00414D3B" w:rsidP="00584746">
            <w:pPr>
              <w:autoSpaceDE w:val="0"/>
              <w:autoSpaceDN w:val="0"/>
              <w:adjustRightInd w:val="0"/>
              <w:rPr>
                <w:rFonts w:ascii="Tahoma" w:eastAsiaTheme="minorHAnsi" w:hAnsi="Tahoma" w:cs="Tahoma"/>
                <w:color w:val="1F497D" w:themeColor="text2"/>
                <w:lang w:val="es-BO"/>
              </w:rPr>
            </w:pPr>
          </w:p>
          <w:p w14:paraId="08F28CF2" w14:textId="77777777" w:rsidR="00E74B5B" w:rsidRPr="00255385" w:rsidRDefault="00E74B5B" w:rsidP="00E74B5B">
            <w:pPr>
              <w:autoSpaceDE w:val="0"/>
              <w:autoSpaceDN w:val="0"/>
              <w:adjustRightInd w:val="0"/>
              <w:rPr>
                <w:rFonts w:ascii="Tahoma" w:eastAsiaTheme="minorHAnsi" w:hAnsi="Tahoma" w:cs="Tahoma"/>
                <w:color w:val="17365D" w:themeColor="text2" w:themeShade="BF"/>
                <w:lang w:val="es-BO" w:eastAsia="en-US"/>
              </w:rPr>
            </w:pPr>
            <w:r w:rsidRPr="00255385">
              <w:rPr>
                <w:rFonts w:ascii="Tahoma" w:eastAsiaTheme="minorHAnsi" w:hAnsi="Tahoma" w:cs="Tahoma"/>
                <w:color w:val="17365D" w:themeColor="text2" w:themeShade="BF"/>
                <w:lang w:val="es-BO" w:eastAsia="en-US"/>
              </w:rPr>
              <w:t>Los materiales a utilizarse y que deben ser provistos por la contratista, son:</w:t>
            </w:r>
          </w:p>
          <w:p w14:paraId="5C15E54C" w14:textId="77777777" w:rsidR="00E74B5B" w:rsidRPr="00255385" w:rsidRDefault="00E74B5B" w:rsidP="00F45C5D">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Cable coaxial RG-6, de 75 Ohms y 95% de malla.</w:t>
            </w:r>
          </w:p>
          <w:p w14:paraId="4F0A7617" w14:textId="77777777" w:rsidR="00E74B5B" w:rsidRPr="00255385" w:rsidRDefault="00E74B5B" w:rsidP="00F45C5D">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Conectores tipo F para RG-6 (tipo Snap and Seal)</w:t>
            </w:r>
          </w:p>
          <w:p w14:paraId="5F613642" w14:textId="77777777" w:rsidR="00255385" w:rsidRPr="00255385" w:rsidRDefault="00255385" w:rsidP="00255385">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Grampas para Coaxial RG6</w:t>
            </w:r>
          </w:p>
          <w:p w14:paraId="2F6B5D04" w14:textId="77777777" w:rsidR="00E74B5B" w:rsidRPr="00255385" w:rsidRDefault="00E74B5B" w:rsidP="00F45C5D">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Cinturoncillos Plásticos de 15 y 20 cm </w:t>
            </w:r>
          </w:p>
          <w:p w14:paraId="44DC3087" w14:textId="77777777" w:rsidR="00255385" w:rsidRPr="00255385" w:rsidRDefault="00255385" w:rsidP="00255385">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Tirafondos de ½ x 2”, mas ramplús </w:t>
            </w:r>
          </w:p>
          <w:p w14:paraId="4E3E8F39" w14:textId="77777777" w:rsidR="00255385" w:rsidRPr="00255385" w:rsidRDefault="00255385" w:rsidP="00255385">
            <w:pPr>
              <w:autoSpaceDE w:val="0"/>
              <w:autoSpaceDN w:val="0"/>
              <w:adjustRightInd w:val="0"/>
              <w:spacing w:after="27"/>
              <w:contextualSpacing/>
              <w:rPr>
                <w:rFonts w:ascii="Tahoma" w:eastAsiaTheme="minorHAnsi" w:hAnsi="Tahoma" w:cs="Tahoma"/>
                <w:color w:val="17365D" w:themeColor="text2" w:themeShade="BF"/>
                <w:lang w:val="es-BO"/>
              </w:rPr>
            </w:pPr>
          </w:p>
          <w:p w14:paraId="510951ED" w14:textId="77777777" w:rsidR="00255385" w:rsidRPr="00255385" w:rsidRDefault="00255385" w:rsidP="00255385">
            <w:pPr>
              <w:autoSpaceDE w:val="0"/>
              <w:autoSpaceDN w:val="0"/>
              <w:adjustRightInd w:val="0"/>
              <w:spacing w:after="27"/>
              <w:contextualSpacing/>
              <w:rPr>
                <w:rFonts w:ascii="Tahoma" w:eastAsiaTheme="minorHAnsi" w:hAnsi="Tahoma" w:cs="Tahoma"/>
                <w:color w:val="17365D" w:themeColor="text2" w:themeShade="BF"/>
                <w:lang w:val="es-BO"/>
              </w:rPr>
            </w:pPr>
            <w:r w:rsidRPr="00255385">
              <w:rPr>
                <w:rFonts w:ascii="Tahoma" w:eastAsiaTheme="minorHAnsi" w:hAnsi="Tahoma" w:cs="Tahoma"/>
                <w:color w:val="17365D" w:themeColor="text2" w:themeShade="BF"/>
                <w:lang w:val="es-BO"/>
              </w:rPr>
              <w:t xml:space="preserve">Los siguientes materiales son menores y deben ser asumidos por la contratista sin costo para ENTEL. </w:t>
            </w:r>
          </w:p>
          <w:p w14:paraId="6D98D13A" w14:textId="77777777" w:rsidR="00E74B5B" w:rsidRPr="00255385" w:rsidRDefault="00E74B5B" w:rsidP="00F45C5D">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 xml:space="preserve">Cinta Aislante </w:t>
            </w:r>
          </w:p>
          <w:p w14:paraId="1A9FA000" w14:textId="77777777" w:rsidR="00E74B5B" w:rsidRPr="00255385" w:rsidRDefault="00E74B5B" w:rsidP="00F45C5D">
            <w:pPr>
              <w:pStyle w:val="Prrafodelista"/>
              <w:numPr>
                <w:ilvl w:val="0"/>
                <w:numId w:val="43"/>
              </w:numPr>
              <w:autoSpaceDE w:val="0"/>
              <w:autoSpaceDN w:val="0"/>
              <w:adjustRightInd w:val="0"/>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Cinta vulcanizante</w:t>
            </w:r>
          </w:p>
          <w:p w14:paraId="78C9D246" w14:textId="77777777" w:rsidR="00E74B5B" w:rsidRPr="00255385" w:rsidRDefault="00E74B5B" w:rsidP="00F45C5D">
            <w:pPr>
              <w:pStyle w:val="Prrafodelista"/>
              <w:numPr>
                <w:ilvl w:val="0"/>
                <w:numId w:val="43"/>
              </w:numPr>
              <w:autoSpaceDE w:val="0"/>
              <w:autoSpaceDN w:val="0"/>
              <w:adjustRightInd w:val="0"/>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Silicona</w:t>
            </w:r>
          </w:p>
          <w:p w14:paraId="7194C30F" w14:textId="77777777" w:rsidR="00255385" w:rsidRPr="00255385" w:rsidRDefault="00255385" w:rsidP="00255385">
            <w:pPr>
              <w:pStyle w:val="Prrafodelista"/>
              <w:numPr>
                <w:ilvl w:val="0"/>
                <w:numId w:val="43"/>
              </w:numPr>
              <w:autoSpaceDE w:val="0"/>
              <w:autoSpaceDN w:val="0"/>
              <w:adjustRightInd w:val="0"/>
              <w:spacing w:after="27"/>
              <w:ind w:hanging="76"/>
              <w:contextualSpacing/>
              <w:rPr>
                <w:rFonts w:ascii="Tahoma" w:eastAsiaTheme="minorHAnsi" w:hAnsi="Tahoma" w:cs="Tahoma"/>
                <w:color w:val="17365D" w:themeColor="text2" w:themeShade="BF"/>
                <w:sz w:val="16"/>
                <w:szCs w:val="16"/>
                <w:lang w:val="es-BO"/>
              </w:rPr>
            </w:pPr>
            <w:r w:rsidRPr="00255385">
              <w:rPr>
                <w:rFonts w:ascii="Tahoma" w:eastAsiaTheme="minorHAnsi" w:hAnsi="Tahoma" w:cs="Tahoma"/>
                <w:color w:val="17365D" w:themeColor="text2" w:themeShade="BF"/>
                <w:sz w:val="16"/>
                <w:szCs w:val="16"/>
                <w:lang w:val="es-BO"/>
              </w:rPr>
              <w:t>Tornillos de encarne para sujetar Multiswitch o Splitter a la pared.</w:t>
            </w:r>
          </w:p>
          <w:p w14:paraId="730C0B8F" w14:textId="77777777" w:rsidR="00E74B5B" w:rsidRPr="006B1348" w:rsidRDefault="00E74B5B" w:rsidP="00E74B5B">
            <w:pPr>
              <w:pStyle w:val="Prrafodelista"/>
              <w:autoSpaceDE w:val="0"/>
              <w:autoSpaceDN w:val="0"/>
              <w:adjustRightInd w:val="0"/>
              <w:ind w:left="502"/>
              <w:rPr>
                <w:rFonts w:ascii="Tahoma" w:eastAsiaTheme="minorHAnsi" w:hAnsi="Tahoma" w:cs="Tahoma"/>
                <w:color w:val="1F497D" w:themeColor="text2"/>
                <w:sz w:val="16"/>
                <w:szCs w:val="16"/>
                <w:lang w:val="es-BO"/>
              </w:rPr>
            </w:pPr>
          </w:p>
          <w:p w14:paraId="3024698E" w14:textId="77777777" w:rsidR="00E74B5B" w:rsidRPr="006B1348" w:rsidRDefault="00E74B5B" w:rsidP="00E74B5B">
            <w:pPr>
              <w:autoSpaceDE w:val="0"/>
              <w:autoSpaceDN w:val="0"/>
              <w:adjustRightInd w:val="0"/>
              <w:jc w:val="both"/>
              <w:rPr>
                <w:rFonts w:ascii="Tahoma" w:eastAsiaTheme="minorHAnsi" w:hAnsi="Tahoma" w:cs="Tahoma"/>
                <w:color w:val="1F497D" w:themeColor="text2"/>
                <w:lang w:val="es-BO" w:eastAsia="en-US"/>
              </w:rPr>
            </w:pPr>
            <w:r w:rsidRPr="006B1348">
              <w:rPr>
                <w:rFonts w:ascii="Tahoma" w:eastAsiaTheme="minorHAnsi" w:hAnsi="Tahoma" w:cs="Tahoma"/>
                <w:color w:val="1F497D" w:themeColor="text2"/>
                <w:lang w:val="es-BO" w:eastAsia="en-US"/>
              </w:rPr>
              <w:t xml:space="preserve">Todo el material utilizado y provisto por la empresa contratista se constituye en propiedad de ENTEL S. A. </w:t>
            </w:r>
          </w:p>
          <w:p w14:paraId="7FF2491E" w14:textId="77777777" w:rsidR="00E74B5B" w:rsidRPr="006B1348" w:rsidRDefault="00E74B5B" w:rsidP="00E74B5B">
            <w:pPr>
              <w:autoSpaceDE w:val="0"/>
              <w:autoSpaceDN w:val="0"/>
              <w:adjustRightInd w:val="0"/>
              <w:jc w:val="both"/>
              <w:rPr>
                <w:rFonts w:ascii="Tahoma" w:eastAsiaTheme="minorHAnsi" w:hAnsi="Tahoma" w:cs="Tahoma"/>
                <w:color w:val="1F497D" w:themeColor="text2"/>
                <w:lang w:val="es-BO" w:eastAsia="en-US"/>
              </w:rPr>
            </w:pPr>
            <w:r w:rsidRPr="006B1348">
              <w:rPr>
                <w:rFonts w:ascii="Tahoma" w:eastAsiaTheme="minorHAnsi" w:hAnsi="Tahoma" w:cs="Tahoma"/>
                <w:color w:val="1F497D" w:themeColor="text2"/>
                <w:lang w:val="es-BO" w:eastAsia="en-US"/>
              </w:rPr>
              <w:t xml:space="preserve">Todos materiales provistos a la empresa contratista son de propiedad de ENTEL S.A., por lo tanto ENTEL S.A. se reserva el derecho de debitar a la empresa contratada, el costo de los materiales que resulten faltantes, deteriorados o no reutilizables por culpa del descuido de la misma. </w:t>
            </w:r>
          </w:p>
          <w:p w14:paraId="0CEC109E" w14:textId="77777777" w:rsidR="00E74B5B" w:rsidRDefault="00E74B5B" w:rsidP="00E74B5B">
            <w:pPr>
              <w:jc w:val="both"/>
              <w:rPr>
                <w:rFonts w:ascii="Tahoma" w:eastAsiaTheme="minorHAnsi" w:hAnsi="Tahoma" w:cs="Tahoma"/>
                <w:color w:val="1F497D" w:themeColor="text2"/>
                <w:lang w:val="es-BO" w:eastAsia="en-US"/>
              </w:rPr>
            </w:pPr>
            <w:r w:rsidRPr="006B1348">
              <w:rPr>
                <w:rFonts w:ascii="Tahoma" w:eastAsiaTheme="minorHAnsi" w:hAnsi="Tahoma" w:cs="Tahoma"/>
                <w:color w:val="1F497D" w:themeColor="text2"/>
                <w:lang w:val="es-BO" w:eastAsia="en-US"/>
              </w:rPr>
              <w:t>No se aceptará el uso de materiales retirados por reemplazo en las actividades de mantenimiento, a menos que exista una autorización formal por parte de ENTEL S.A.</w:t>
            </w:r>
          </w:p>
          <w:p w14:paraId="574635AB" w14:textId="77777777" w:rsidR="00DD0F2D" w:rsidRDefault="00DD0F2D" w:rsidP="00E74B5B">
            <w:pPr>
              <w:jc w:val="both"/>
              <w:rPr>
                <w:rFonts w:ascii="Tahoma" w:eastAsiaTheme="minorHAnsi" w:hAnsi="Tahoma" w:cs="Tahoma"/>
                <w:color w:val="1F497D" w:themeColor="text2"/>
                <w:lang w:val="es-BO" w:eastAsia="en-US"/>
              </w:rPr>
            </w:pPr>
          </w:p>
          <w:p w14:paraId="16C0C5C1" w14:textId="789A2C67" w:rsidR="00E74B5B" w:rsidRPr="00414D3B" w:rsidRDefault="00DD0F2D" w:rsidP="00E74B5B">
            <w:pPr>
              <w:jc w:val="both"/>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En el caso de LTE FAMILIA</w:t>
            </w:r>
            <w:r w:rsidR="00255385">
              <w:rPr>
                <w:rFonts w:ascii="Tahoma" w:eastAsiaTheme="minorHAnsi" w:hAnsi="Tahoma" w:cs="Tahoma"/>
                <w:color w:val="1F497D" w:themeColor="text2"/>
                <w:lang w:val="es-BO" w:eastAsia="en-US"/>
              </w:rPr>
              <w:t>,</w:t>
            </w:r>
            <w:r>
              <w:rPr>
                <w:rFonts w:ascii="Tahoma" w:eastAsiaTheme="minorHAnsi" w:hAnsi="Tahoma" w:cs="Tahoma"/>
                <w:color w:val="1F497D" w:themeColor="text2"/>
                <w:lang w:val="es-BO" w:eastAsia="en-US"/>
              </w:rPr>
              <w:t xml:space="preserve"> ENTEL proveerá ROUTER, SIM CARD y cable UTP.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6F3CF3"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822D30"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0C6E77"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40C8163A"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8F4C0" w14:textId="77777777" w:rsidR="00E74B5B" w:rsidRPr="00A40F94" w:rsidRDefault="00CB0DCD" w:rsidP="00E74B5B">
            <w:pPr>
              <w:jc w:val="center"/>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D24490" w14:textId="77777777" w:rsidR="00E74B5B" w:rsidRPr="006B1348" w:rsidRDefault="00E74B5B" w:rsidP="003E74CC">
            <w:pPr>
              <w:autoSpaceDE w:val="0"/>
              <w:autoSpaceDN w:val="0"/>
              <w:adjustRightInd w:val="0"/>
              <w:jc w:val="both"/>
              <w:rPr>
                <w:rFonts w:ascii="Tahoma" w:eastAsiaTheme="minorHAnsi" w:hAnsi="Tahoma" w:cs="Tahoma"/>
                <w:bCs/>
                <w:color w:val="1F497D" w:themeColor="text2"/>
                <w:lang w:val="es-BO" w:eastAsia="en-US"/>
              </w:rPr>
            </w:pPr>
            <w:r w:rsidRPr="006B134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6B1348">
              <w:rPr>
                <w:rFonts w:ascii="Tahoma" w:eastAsiaTheme="minorHAnsi" w:hAnsi="Tahoma" w:cs="Tahoma"/>
                <w:bCs/>
                <w:color w:val="1F497D" w:themeColor="text2"/>
                <w:lang w:val="es-BO" w:eastAsia="en-US"/>
              </w:rPr>
              <w:t>.5 GARANTIA DE EJECUCIÓN DE ACTIVIDADES DE MANTENIMIENTO</w:t>
            </w:r>
          </w:p>
          <w:p w14:paraId="179D27D9" w14:textId="77777777" w:rsidR="00E74B5B" w:rsidRPr="006B1348" w:rsidRDefault="00E74B5B" w:rsidP="00E74B5B">
            <w:pPr>
              <w:autoSpaceDE w:val="0"/>
              <w:autoSpaceDN w:val="0"/>
              <w:adjustRightInd w:val="0"/>
              <w:rPr>
                <w:rFonts w:ascii="Tahoma" w:eastAsiaTheme="minorHAnsi" w:hAnsi="Tahoma" w:cs="Tahoma"/>
                <w:bCs/>
                <w:color w:val="1F497D" w:themeColor="text2"/>
                <w:lang w:val="es-BO" w:eastAsia="en-US"/>
              </w:rPr>
            </w:pPr>
          </w:p>
          <w:p w14:paraId="030E7A04" w14:textId="77777777" w:rsidR="00E74B5B" w:rsidRDefault="00E74B5B" w:rsidP="00E74B5B">
            <w:pPr>
              <w:jc w:val="both"/>
              <w:rPr>
                <w:rFonts w:ascii="Tahoma" w:eastAsiaTheme="minorHAnsi" w:hAnsi="Tahoma" w:cs="Tahoma"/>
                <w:color w:val="1F497D" w:themeColor="text2"/>
                <w:lang w:val="es-BO" w:eastAsia="en-US"/>
              </w:rPr>
            </w:pPr>
            <w:r w:rsidRPr="006B1348">
              <w:rPr>
                <w:rFonts w:ascii="Tahoma" w:hAnsi="Tahoma" w:cs="Tahoma"/>
                <w:color w:val="1F497D" w:themeColor="text2"/>
              </w:rPr>
              <w:t xml:space="preserve">Para las actividades de mantenimiento correctivo la contratista debe garantizar que en un plazo de 3 meses a partir de la última visita técnica realizada </w:t>
            </w:r>
            <w:r w:rsidRPr="006B1348">
              <w:rPr>
                <w:rFonts w:ascii="Tahoma" w:eastAsiaTheme="minorHAnsi" w:hAnsi="Tahoma" w:cs="Tahoma"/>
                <w:color w:val="1F497D" w:themeColor="text2"/>
                <w:lang w:val="es-BO" w:eastAsia="en-US"/>
              </w:rPr>
              <w:t>no se genere problemas de funcionamiento atribuibles a una mala intervención por parte del técnico</w:t>
            </w:r>
            <w:r w:rsidRPr="006B1348">
              <w:rPr>
                <w:rFonts w:ascii="Tahoma" w:hAnsi="Tahoma" w:cs="Tahoma"/>
                <w:color w:val="1F497D" w:themeColor="text2"/>
              </w:rPr>
              <w:t xml:space="preserve">, por tanto si ocurren fallas dentro de este plazo y verificando que la tipología de falla sea recurrente, </w:t>
            </w:r>
            <w:r w:rsidRPr="006B1348">
              <w:rPr>
                <w:rFonts w:ascii="Tahoma" w:eastAsiaTheme="minorHAnsi" w:hAnsi="Tahoma" w:cs="Tahoma"/>
                <w:color w:val="1F497D" w:themeColor="text2"/>
                <w:lang w:val="es-BO" w:eastAsia="en-US"/>
              </w:rPr>
              <w:t>la contratista deberá efectuar las actividades correctivas necesarias a su costo. De generarse otro ticket de asistencia técnica la misma no podrá ser contabilizada  para temas de pago.</w:t>
            </w:r>
          </w:p>
          <w:p w14:paraId="5D6B982F" w14:textId="77777777" w:rsidR="0049592E" w:rsidRPr="003C68D0" w:rsidRDefault="0049592E" w:rsidP="00E74B5B">
            <w:pPr>
              <w:jc w:val="both"/>
              <w:rPr>
                <w:rFonts w:ascii="Tahoma" w:hAnsi="Tahoma" w:cs="Tahoma"/>
                <w:bCs/>
                <w:color w:val="365F91"/>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BA2DC7"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AE896"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398C4C"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374EFF3D"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98802" w14:textId="77777777" w:rsidR="00E74B5B" w:rsidRPr="00A40F94" w:rsidRDefault="00CB0DCD" w:rsidP="00E74B5B">
            <w:pPr>
              <w:jc w:val="center"/>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B3A5DF" w14:textId="77777777" w:rsidR="00E74B5B" w:rsidRDefault="00E74B5B" w:rsidP="003E74CC">
            <w:pPr>
              <w:tabs>
                <w:tab w:val="left" w:pos="284"/>
                <w:tab w:val="left" w:pos="426"/>
              </w:tabs>
              <w:autoSpaceDE w:val="0"/>
              <w:autoSpaceDN w:val="0"/>
              <w:adjustRightInd w:val="0"/>
              <w:spacing w:line="276" w:lineRule="auto"/>
              <w:jc w:val="both"/>
              <w:rPr>
                <w:rFonts w:ascii="Tahoma" w:eastAsiaTheme="minorHAnsi" w:hAnsi="Tahoma" w:cs="Tahoma"/>
                <w:bCs/>
                <w:color w:val="1F497D" w:themeColor="text2"/>
                <w:lang w:val="es-BO" w:eastAsia="en-US"/>
              </w:rPr>
            </w:pPr>
            <w:r w:rsidRPr="006B1348">
              <w:rPr>
                <w:rFonts w:ascii="Tahoma" w:eastAsiaTheme="minorHAnsi" w:hAnsi="Tahoma" w:cs="Tahoma"/>
                <w:bCs/>
                <w:color w:val="1F497D" w:themeColor="text2"/>
                <w:lang w:val="es-BO" w:eastAsia="en-US"/>
              </w:rPr>
              <w:t>4</w:t>
            </w:r>
            <w:r>
              <w:rPr>
                <w:rFonts w:ascii="Tahoma" w:eastAsiaTheme="minorHAnsi" w:hAnsi="Tahoma" w:cs="Tahoma"/>
                <w:bCs/>
                <w:color w:val="1F497D" w:themeColor="text2"/>
                <w:lang w:val="es-BO" w:eastAsia="en-US"/>
              </w:rPr>
              <w:t>.2</w:t>
            </w:r>
            <w:r w:rsidRPr="006B1348">
              <w:rPr>
                <w:rFonts w:ascii="Tahoma" w:eastAsiaTheme="minorHAnsi" w:hAnsi="Tahoma" w:cs="Tahoma"/>
                <w:bCs/>
                <w:color w:val="1F497D" w:themeColor="text2"/>
                <w:lang w:val="es-BO" w:eastAsia="en-US"/>
              </w:rPr>
              <w:t xml:space="preserve">.6 SUPERVISION POR PARTE DE ENTEL </w:t>
            </w:r>
          </w:p>
          <w:p w14:paraId="3DEF1A21" w14:textId="77777777" w:rsidR="000C55DE" w:rsidRPr="008663C2" w:rsidRDefault="000C55DE" w:rsidP="00E74B5B">
            <w:pPr>
              <w:tabs>
                <w:tab w:val="left" w:pos="284"/>
                <w:tab w:val="left" w:pos="426"/>
              </w:tabs>
              <w:autoSpaceDE w:val="0"/>
              <w:autoSpaceDN w:val="0"/>
              <w:adjustRightInd w:val="0"/>
              <w:spacing w:line="276" w:lineRule="auto"/>
              <w:rPr>
                <w:rFonts w:ascii="Tahoma" w:eastAsiaTheme="minorHAnsi" w:hAnsi="Tahoma" w:cs="Tahoma"/>
                <w:bCs/>
                <w:color w:val="1F497D" w:themeColor="text2"/>
                <w:lang w:val="es-BO" w:eastAsia="en-US"/>
              </w:rPr>
            </w:pPr>
          </w:p>
          <w:p w14:paraId="18CA2DB8" w14:textId="77777777" w:rsidR="00E74B5B" w:rsidRPr="006B1348" w:rsidRDefault="00E74B5B" w:rsidP="00E74B5B">
            <w:pPr>
              <w:autoSpaceDE w:val="0"/>
              <w:autoSpaceDN w:val="0"/>
              <w:adjustRightInd w:val="0"/>
              <w:spacing w:line="276" w:lineRule="auto"/>
              <w:jc w:val="both"/>
              <w:rPr>
                <w:rFonts w:ascii="Tahoma" w:eastAsiaTheme="minorHAnsi" w:hAnsi="Tahoma" w:cs="Tahoma"/>
                <w:color w:val="1F497D" w:themeColor="text2"/>
                <w:lang w:val="es-BO" w:eastAsia="en-US"/>
              </w:rPr>
            </w:pPr>
            <w:r w:rsidRPr="006B1348">
              <w:rPr>
                <w:rFonts w:ascii="Tahoma" w:eastAsiaTheme="minorHAnsi" w:hAnsi="Tahoma" w:cs="Tahoma"/>
                <w:color w:val="1F497D" w:themeColor="text2"/>
                <w:lang w:val="es-BO" w:eastAsia="en-US"/>
              </w:rPr>
              <w:t xml:space="preserve">ENTEL S.A. supervisara todas las actividades de mantenimiento y verificara el cumplimiento de la organización propuesta por el CONTRATISTA y aceptada por ENTEL S.A. </w:t>
            </w:r>
          </w:p>
          <w:p w14:paraId="1F48BB7F" w14:textId="77777777" w:rsidR="00E74B5B" w:rsidRPr="006B1348" w:rsidRDefault="00E74B5B" w:rsidP="00E74B5B">
            <w:pPr>
              <w:autoSpaceDE w:val="0"/>
              <w:autoSpaceDN w:val="0"/>
              <w:adjustRightInd w:val="0"/>
              <w:spacing w:line="276" w:lineRule="auto"/>
              <w:jc w:val="both"/>
              <w:rPr>
                <w:rFonts w:ascii="Tahoma" w:eastAsiaTheme="minorHAnsi" w:hAnsi="Tahoma" w:cs="Tahoma"/>
                <w:color w:val="1F497D" w:themeColor="text2"/>
                <w:lang w:val="es-BO" w:eastAsia="en-US"/>
              </w:rPr>
            </w:pPr>
            <w:r w:rsidRPr="006B1348">
              <w:rPr>
                <w:rFonts w:ascii="Tahoma" w:eastAsiaTheme="minorHAnsi" w:hAnsi="Tahoma" w:cs="Tahoma"/>
                <w:color w:val="1F497D" w:themeColor="text2"/>
                <w:lang w:val="es-BO" w:eastAsia="en-US"/>
              </w:rPr>
              <w:t xml:space="preserve">La supervisión y verificaciones de ENTEL S.A. sobre las actividades de mantenimiento correctivo será de acuerdo al siguiente detalle: </w:t>
            </w:r>
          </w:p>
          <w:p w14:paraId="444DADD6" w14:textId="77777777" w:rsidR="00E74B5B" w:rsidRPr="006B1348" w:rsidRDefault="00E74B5B" w:rsidP="00E74B5B">
            <w:pPr>
              <w:autoSpaceDE w:val="0"/>
              <w:autoSpaceDN w:val="0"/>
              <w:adjustRightInd w:val="0"/>
              <w:spacing w:line="276" w:lineRule="auto"/>
              <w:jc w:val="both"/>
              <w:rPr>
                <w:rFonts w:ascii="Tahoma" w:eastAsiaTheme="minorHAnsi" w:hAnsi="Tahoma" w:cs="Tahoma"/>
                <w:color w:val="1F497D" w:themeColor="text2"/>
                <w:lang w:val="es-BO" w:eastAsia="en-US"/>
              </w:rPr>
            </w:pPr>
          </w:p>
          <w:p w14:paraId="7312B525" w14:textId="77777777" w:rsidR="00E74B5B" w:rsidRPr="00255385" w:rsidRDefault="00E74B5B" w:rsidP="000C55DE">
            <w:pPr>
              <w:numPr>
                <w:ilvl w:val="0"/>
                <w:numId w:val="46"/>
              </w:numPr>
              <w:spacing w:line="276" w:lineRule="auto"/>
              <w:jc w:val="both"/>
              <w:rPr>
                <w:rFonts w:ascii="Tahoma" w:eastAsiaTheme="minorHAnsi" w:hAnsi="Tahoma" w:cs="Tahoma"/>
                <w:color w:val="1F497D" w:themeColor="text2"/>
                <w:lang w:val="es-BO" w:eastAsia="en-US"/>
              </w:rPr>
            </w:pPr>
            <w:r w:rsidRPr="00255385">
              <w:rPr>
                <w:rFonts w:ascii="Tahoma" w:eastAsiaTheme="minorHAnsi" w:hAnsi="Tahoma" w:cs="Tahoma"/>
                <w:color w:val="1F497D" w:themeColor="text2"/>
                <w:lang w:val="es-BO" w:eastAsia="en-US"/>
              </w:rPr>
              <w:t>El control y supervisión lo efectuará personal de ENTEL S.A. en al menos el 10% de la totalidad de intervenciones que realice la CONTRATISTA, para verificar la consistencia y exactitud de la información reportada, así como la calidad y cumplimiento de las normas exigidas por ENTEL S.A.</w:t>
            </w:r>
          </w:p>
          <w:p w14:paraId="2FBC3471" w14:textId="77777777" w:rsidR="00E74B5B" w:rsidRPr="006B1348" w:rsidRDefault="00E74B5B" w:rsidP="000C55DE">
            <w:pPr>
              <w:pStyle w:val="Prrafodelista"/>
              <w:numPr>
                <w:ilvl w:val="0"/>
                <w:numId w:val="46"/>
              </w:numPr>
              <w:autoSpaceDE w:val="0"/>
              <w:autoSpaceDN w:val="0"/>
              <w:adjustRightInd w:val="0"/>
              <w:spacing w:after="29" w:line="276" w:lineRule="auto"/>
              <w:contextualSpacing/>
              <w:jc w:val="both"/>
              <w:rPr>
                <w:rFonts w:ascii="Tahoma" w:eastAsiaTheme="minorHAnsi" w:hAnsi="Tahoma" w:cs="Tahoma"/>
                <w:color w:val="1F497D" w:themeColor="text2"/>
                <w:sz w:val="16"/>
                <w:szCs w:val="16"/>
                <w:lang w:val="es-BO"/>
              </w:rPr>
            </w:pPr>
            <w:r w:rsidRPr="006B1348">
              <w:rPr>
                <w:rFonts w:ascii="Tahoma" w:eastAsiaTheme="minorHAnsi" w:hAnsi="Tahoma" w:cs="Tahoma"/>
                <w:color w:val="1F497D" w:themeColor="text2"/>
                <w:sz w:val="16"/>
                <w:szCs w:val="16"/>
                <w:lang w:val="es-BO"/>
              </w:rPr>
              <w:t xml:space="preserve">En este sentido si se detectara cualquier anomalía en la reparación, se empleará el formulario correspondiente a la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 Dicha anomalía deberá ser solucionada a completo costo de la empresa CONTRATISTA. </w:t>
            </w:r>
          </w:p>
          <w:p w14:paraId="6234B162" w14:textId="77777777" w:rsidR="000C55DE" w:rsidRDefault="000C55DE" w:rsidP="000C55DE">
            <w:pPr>
              <w:pStyle w:val="Prrafodelista"/>
              <w:numPr>
                <w:ilvl w:val="0"/>
                <w:numId w:val="46"/>
              </w:numPr>
              <w:autoSpaceDE w:val="0"/>
              <w:autoSpaceDN w:val="0"/>
              <w:adjustRightInd w:val="0"/>
              <w:spacing w:after="29"/>
              <w:contextualSpacing/>
              <w:jc w:val="both"/>
              <w:rPr>
                <w:rFonts w:ascii="Tahoma" w:eastAsiaTheme="minorHAnsi" w:hAnsi="Tahoma" w:cs="Tahoma"/>
                <w:color w:val="1F497D" w:themeColor="text2"/>
                <w:sz w:val="16"/>
                <w:szCs w:val="16"/>
                <w:lang w:val="es-BO"/>
              </w:rPr>
            </w:pPr>
            <w:r w:rsidRPr="008D0AF5">
              <w:rPr>
                <w:rFonts w:ascii="Tahoma" w:eastAsiaTheme="minorHAnsi" w:hAnsi="Tahoma" w:cs="Tahoma"/>
                <w:color w:val="1F497D" w:themeColor="text2"/>
                <w:sz w:val="16"/>
                <w:szCs w:val="16"/>
                <w:lang w:val="es-BO"/>
              </w:rPr>
              <w:t>Otro factor importante para todas las actividades del presente documento es el equipamiento tanto de</w:t>
            </w:r>
            <w:r>
              <w:rPr>
                <w:rFonts w:ascii="Tahoma" w:eastAsiaTheme="minorHAnsi" w:hAnsi="Tahoma" w:cs="Tahoma"/>
                <w:color w:val="1F497D" w:themeColor="text2"/>
                <w:sz w:val="16"/>
                <w:szCs w:val="16"/>
                <w:lang w:val="es-BO"/>
              </w:rPr>
              <w:t xml:space="preserve"> herramientas,  ropa de trabajo,</w:t>
            </w:r>
            <w:r w:rsidRPr="008D0AF5">
              <w:rPr>
                <w:rFonts w:ascii="Tahoma" w:eastAsiaTheme="minorHAnsi" w:hAnsi="Tahoma" w:cs="Tahoma"/>
                <w:color w:val="1F497D" w:themeColor="text2"/>
                <w:sz w:val="16"/>
                <w:szCs w:val="16"/>
                <w:lang w:val="es-BO"/>
              </w:rPr>
              <w:t xml:space="preserve"> </w:t>
            </w:r>
            <w:r>
              <w:rPr>
                <w:rFonts w:ascii="Tahoma" w:eastAsiaTheme="minorHAnsi" w:hAnsi="Tahoma" w:cs="Tahoma"/>
                <w:color w:val="1F497D" w:themeColor="text2"/>
                <w:sz w:val="16"/>
                <w:szCs w:val="16"/>
                <w:lang w:val="es-BO"/>
              </w:rPr>
              <w:t>c</w:t>
            </w:r>
            <w:r w:rsidRPr="008D0AF5">
              <w:rPr>
                <w:rFonts w:ascii="Tahoma" w:eastAsiaTheme="minorHAnsi" w:hAnsi="Tahoma" w:cs="Tahoma"/>
                <w:color w:val="1F497D" w:themeColor="text2"/>
                <w:sz w:val="16"/>
                <w:szCs w:val="16"/>
                <w:lang w:val="es-BO"/>
              </w:rPr>
              <w:t>redenciales y material de instalación, en consecuencia se efectuarán inspecciones sorpresa para verificar todos estos aspectos mediante el llenado del formulario de inspección</w:t>
            </w:r>
            <w:r>
              <w:rPr>
                <w:rFonts w:ascii="Tahoma" w:eastAsiaTheme="minorHAnsi" w:hAnsi="Tahoma" w:cs="Tahoma"/>
                <w:color w:val="1F497D" w:themeColor="text2"/>
                <w:sz w:val="16"/>
                <w:szCs w:val="16"/>
                <w:lang w:val="es-BO"/>
              </w:rPr>
              <w:t>.</w:t>
            </w:r>
          </w:p>
          <w:p w14:paraId="1A85F0BE" w14:textId="77777777" w:rsidR="000C55DE" w:rsidRDefault="000C55DE" w:rsidP="000C55DE">
            <w:pPr>
              <w:pStyle w:val="Prrafodelista"/>
              <w:autoSpaceDE w:val="0"/>
              <w:autoSpaceDN w:val="0"/>
              <w:adjustRightInd w:val="0"/>
              <w:spacing w:after="29"/>
              <w:contextualSpacing/>
              <w:jc w:val="both"/>
              <w:rPr>
                <w:rFonts w:ascii="Tahoma" w:eastAsiaTheme="minorHAnsi" w:hAnsi="Tahoma" w:cs="Tahoma"/>
                <w:color w:val="1F497D" w:themeColor="text2"/>
                <w:sz w:val="16"/>
                <w:szCs w:val="16"/>
                <w:lang w:val="es-BO"/>
              </w:rPr>
            </w:pPr>
          </w:p>
          <w:p w14:paraId="1F717155" w14:textId="77777777" w:rsidR="00E74B5B" w:rsidRPr="000C55DE" w:rsidRDefault="00E74B5B" w:rsidP="000C55DE">
            <w:pPr>
              <w:pStyle w:val="Prrafodelista"/>
              <w:autoSpaceDE w:val="0"/>
              <w:autoSpaceDN w:val="0"/>
              <w:adjustRightInd w:val="0"/>
              <w:spacing w:after="29"/>
              <w:ind w:left="0"/>
              <w:contextualSpacing/>
              <w:jc w:val="both"/>
              <w:rPr>
                <w:rFonts w:ascii="Tahoma" w:eastAsiaTheme="minorHAnsi" w:hAnsi="Tahoma" w:cs="Tahoma"/>
                <w:color w:val="1F497D" w:themeColor="text2"/>
                <w:sz w:val="16"/>
                <w:szCs w:val="16"/>
                <w:lang w:val="es-BO"/>
              </w:rPr>
            </w:pPr>
            <w:r w:rsidRPr="000C55DE">
              <w:rPr>
                <w:rFonts w:ascii="Tahoma" w:eastAsiaTheme="minorHAnsi" w:hAnsi="Tahoma" w:cs="Tahoma"/>
                <w:color w:val="1F497D" w:themeColor="text2"/>
                <w:sz w:val="16"/>
                <w:szCs w:val="16"/>
                <w:lang w:val="es-BO"/>
              </w:rPr>
              <w:t>Todos los formularios que se llenasen como parte del control de los trabajos, así como la orden de trabajo con la firma de conformidad del cliente deberán ser entregados al personal de Acceso Urbano de la respectiva regional de ENTEL S.A., para que esta documentación pueda ser debidamente almacenada en los archivos de la regional.</w:t>
            </w:r>
          </w:p>
          <w:p w14:paraId="5E158838" w14:textId="77777777" w:rsidR="00E74B5B" w:rsidRPr="006B1348" w:rsidRDefault="00E74B5B" w:rsidP="00E74B5B">
            <w:pPr>
              <w:tabs>
                <w:tab w:val="num" w:pos="72"/>
              </w:tabs>
              <w:ind w:left="72" w:hanging="67"/>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7AAFA"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072278"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233ED"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4305F305"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28F77" w14:textId="77777777" w:rsidR="00E74B5B" w:rsidRPr="00A40F94" w:rsidRDefault="00CB0DCD" w:rsidP="00E74B5B">
            <w:pPr>
              <w:jc w:val="center"/>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66ACEF" w14:textId="77777777" w:rsidR="00E74B5B" w:rsidRPr="00C409B7" w:rsidRDefault="00E74B5B" w:rsidP="00E74B5B">
            <w:pPr>
              <w:autoSpaceDE w:val="0"/>
              <w:autoSpaceDN w:val="0"/>
              <w:adjustRightInd w:val="0"/>
              <w:jc w:val="both"/>
              <w:rPr>
                <w:rFonts w:ascii="Tahoma" w:eastAsiaTheme="minorHAnsi" w:hAnsi="Tahoma" w:cs="Tahoma"/>
                <w:bCs/>
                <w:color w:val="1F497D" w:themeColor="text2"/>
                <w:lang w:val="es-BO" w:eastAsia="en-US"/>
              </w:rPr>
            </w:pPr>
            <w:r w:rsidRPr="00C409B7">
              <w:rPr>
                <w:rFonts w:ascii="Tahoma" w:eastAsiaTheme="minorHAnsi" w:hAnsi="Tahoma" w:cs="Tahoma"/>
                <w:bCs/>
                <w:color w:val="1F497D" w:themeColor="text2"/>
                <w:lang w:val="es-BO" w:eastAsia="en-US"/>
              </w:rPr>
              <w:t xml:space="preserve">4.2.7 ENTREGA DE INFORMES </w:t>
            </w:r>
            <w:r w:rsidR="002B45B9">
              <w:rPr>
                <w:rFonts w:ascii="Tahoma" w:eastAsiaTheme="minorHAnsi" w:hAnsi="Tahoma" w:cs="Tahoma"/>
                <w:bCs/>
                <w:color w:val="1F497D" w:themeColor="text2"/>
                <w:lang w:val="es-BO" w:eastAsia="en-US"/>
              </w:rPr>
              <w:t>DTH Y LTE FAMILIA</w:t>
            </w:r>
          </w:p>
          <w:p w14:paraId="05052B76" w14:textId="77777777" w:rsidR="00E74B5B" w:rsidRPr="00DD75DB" w:rsidRDefault="00E74B5B" w:rsidP="00E74B5B">
            <w:pPr>
              <w:tabs>
                <w:tab w:val="left" w:pos="709"/>
              </w:tabs>
              <w:autoSpaceDE w:val="0"/>
              <w:autoSpaceDN w:val="0"/>
              <w:adjustRightInd w:val="0"/>
              <w:ind w:firstLine="360"/>
              <w:jc w:val="both"/>
              <w:rPr>
                <w:rFonts w:ascii="Tahoma" w:eastAsiaTheme="minorHAnsi" w:hAnsi="Tahoma" w:cs="Tahoma"/>
                <w:color w:val="1F497D" w:themeColor="text2"/>
                <w:lang w:val="es-BO" w:eastAsia="en-US"/>
              </w:rPr>
            </w:pPr>
          </w:p>
          <w:p w14:paraId="32611127" w14:textId="77777777" w:rsidR="00E74B5B" w:rsidRPr="0049592E" w:rsidRDefault="00E74B5B" w:rsidP="00E74B5B">
            <w:pPr>
              <w:autoSpaceDE w:val="0"/>
              <w:autoSpaceDN w:val="0"/>
              <w:adjustRightInd w:val="0"/>
              <w:jc w:val="both"/>
              <w:rPr>
                <w:rFonts w:ascii="Tahoma" w:eastAsiaTheme="minorHAnsi" w:hAnsi="Tahoma" w:cs="Tahoma"/>
                <w:color w:val="1F497D" w:themeColor="text2"/>
                <w:lang w:val="es-BO" w:eastAsia="en-US"/>
              </w:rPr>
            </w:pPr>
            <w:r w:rsidRPr="0049592E">
              <w:rPr>
                <w:rFonts w:ascii="Tahoma" w:eastAsiaTheme="minorHAnsi" w:hAnsi="Tahoma" w:cs="Tahoma"/>
                <w:bCs/>
                <w:color w:val="1F497D" w:themeColor="text2"/>
                <w:lang w:val="es-BO" w:eastAsia="en-US"/>
              </w:rPr>
              <w:t>Hasta el día 5 de cada mes, como plazo máximo</w:t>
            </w:r>
            <w:r w:rsidRPr="0049592E">
              <w:rPr>
                <w:rFonts w:ascii="Tahoma" w:eastAsiaTheme="minorHAnsi" w:hAnsi="Tahoma" w:cs="Tahoma"/>
                <w:color w:val="1F497D" w:themeColor="text2"/>
                <w:lang w:val="es-BO" w:eastAsia="en-US"/>
              </w:rPr>
              <w:t xml:space="preserve">, la empresa CONTRATISTA deberá entregar el reporte mensual a los responsables regionales de ENTEL S.A. </w:t>
            </w:r>
          </w:p>
          <w:p w14:paraId="50DBE35A" w14:textId="77777777" w:rsidR="00E74B5B" w:rsidRPr="0049592E" w:rsidRDefault="00E74B5B" w:rsidP="00E74B5B">
            <w:pPr>
              <w:autoSpaceDE w:val="0"/>
              <w:autoSpaceDN w:val="0"/>
              <w:adjustRightInd w:val="0"/>
              <w:jc w:val="both"/>
              <w:rPr>
                <w:rFonts w:ascii="Tahoma" w:eastAsiaTheme="minorHAnsi" w:hAnsi="Tahoma" w:cs="Tahoma"/>
                <w:color w:val="1F497D" w:themeColor="text2"/>
                <w:lang w:val="es-BO" w:eastAsia="en-US"/>
              </w:rPr>
            </w:pPr>
            <w:r w:rsidRPr="0049592E">
              <w:rPr>
                <w:rFonts w:ascii="Tahoma" w:eastAsiaTheme="minorHAnsi" w:hAnsi="Tahoma" w:cs="Tahoma"/>
                <w:bCs/>
                <w:color w:val="1F497D" w:themeColor="text2"/>
                <w:lang w:val="es-BO" w:eastAsia="en-US"/>
              </w:rPr>
              <w:t xml:space="preserve">Los resultados regionales deberán ser remitidos a la Sede Nacional conjuntamente toda la información necesaria para poder efectuar el cálculo del índice global de trabajos ejecutados, hasta el día veinte (20) de cada mes en formato digital e impreso, el cual debe estar debidamente refrendado por ambas partes (Contratista y Entel Regional). </w:t>
            </w:r>
          </w:p>
          <w:p w14:paraId="1EADD9E6"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p>
          <w:p w14:paraId="0E8D1D1B"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r w:rsidRPr="00DD75DB">
              <w:rPr>
                <w:rFonts w:ascii="Tahoma" w:eastAsiaTheme="minorHAnsi" w:hAnsi="Tahoma" w:cs="Tahoma"/>
                <w:color w:val="1F497D" w:themeColor="text2"/>
                <w:lang w:val="es-BO" w:eastAsia="en-US"/>
              </w:rPr>
              <w:t xml:space="preserve">La contratista deberá entregar la siguiente información a ENTEL S.A.: </w:t>
            </w:r>
          </w:p>
          <w:p w14:paraId="56A25266"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p>
          <w:p w14:paraId="2C3FF8BC"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r w:rsidRPr="00DD75DB">
              <w:rPr>
                <w:rFonts w:ascii="Tahoma" w:eastAsiaTheme="minorHAnsi" w:hAnsi="Tahoma" w:cs="Tahoma"/>
                <w:color w:val="1F497D" w:themeColor="text2"/>
                <w:lang w:val="es-BO" w:eastAsia="en-US"/>
              </w:rPr>
              <w:t xml:space="preserve">Cuadro de intervenciones de mantenimiento correctivo con el siguiente detalle: </w:t>
            </w:r>
          </w:p>
          <w:p w14:paraId="2D360A6E"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p>
          <w:p w14:paraId="0D3AF867"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Numero de tramite</w:t>
            </w:r>
          </w:p>
          <w:p w14:paraId="2A58441D"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ID OT</w:t>
            </w:r>
          </w:p>
          <w:p w14:paraId="1739C4F5"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 xml:space="preserve">Instancia </w:t>
            </w:r>
          </w:p>
          <w:p w14:paraId="1E45BC3B"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Cliente</w:t>
            </w:r>
          </w:p>
          <w:p w14:paraId="7452D303"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Oferta comercial</w:t>
            </w:r>
          </w:p>
          <w:p w14:paraId="2876010B"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Dirección del servicio</w:t>
            </w:r>
          </w:p>
          <w:p w14:paraId="5212CCA6"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Departamento</w:t>
            </w:r>
          </w:p>
          <w:p w14:paraId="3641EB59"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 xml:space="preserve">Localidad </w:t>
            </w:r>
          </w:p>
          <w:p w14:paraId="19EE9684"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Provincia</w:t>
            </w:r>
          </w:p>
          <w:p w14:paraId="71110FFB"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Tipo de asignación de equipo</w:t>
            </w:r>
          </w:p>
          <w:p w14:paraId="369EFBB5"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Área de servicio</w:t>
            </w:r>
          </w:p>
          <w:p w14:paraId="0C2B1B69"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Fecha y hora generación de la OT</w:t>
            </w:r>
          </w:p>
          <w:p w14:paraId="6CC737A6"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Fecha y hora generación de la OT a contratista</w:t>
            </w:r>
          </w:p>
          <w:p w14:paraId="31AED776"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Fecha y hora inicio ejecución de la OT</w:t>
            </w:r>
          </w:p>
          <w:p w14:paraId="1B8CA2F6"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Fecha y hora reporte fin de ejecución de la OT</w:t>
            </w:r>
          </w:p>
          <w:p w14:paraId="7D5469B7"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Tiempo de respuesta</w:t>
            </w:r>
          </w:p>
          <w:p w14:paraId="2A689415"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Justificación por retraso</w:t>
            </w:r>
          </w:p>
          <w:p w14:paraId="0905B430"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Falla reportada por el cliente</w:t>
            </w:r>
          </w:p>
          <w:p w14:paraId="3ADE3EA6"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lastRenderedPageBreak/>
              <w:t>Localización de la falla</w:t>
            </w:r>
          </w:p>
          <w:p w14:paraId="7B163C65"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Tipo de falla</w:t>
            </w:r>
          </w:p>
          <w:p w14:paraId="1F17E395"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Solución de la falla</w:t>
            </w:r>
          </w:p>
          <w:p w14:paraId="72828C64"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Nombres de los técnicos</w:t>
            </w:r>
          </w:p>
          <w:p w14:paraId="1550BA30"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 xml:space="preserve">Informe del trabajo realizado, diagnóstico y recomendaciones   </w:t>
            </w:r>
          </w:p>
          <w:p w14:paraId="55037F9B"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Número de serie de los equipos instalados y retirados</w:t>
            </w:r>
          </w:p>
          <w:p w14:paraId="024331AF"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Detalle del material instalado y retirado.</w:t>
            </w:r>
          </w:p>
          <w:p w14:paraId="66D5A7EA" w14:textId="77777777" w:rsidR="00E74B5B" w:rsidRPr="00DD75DB" w:rsidRDefault="00E74B5B" w:rsidP="00F45C5D">
            <w:pPr>
              <w:pStyle w:val="Prrafodelista"/>
              <w:numPr>
                <w:ilvl w:val="0"/>
                <w:numId w:val="46"/>
              </w:numPr>
              <w:autoSpaceDE w:val="0"/>
              <w:autoSpaceDN w:val="0"/>
              <w:adjustRightInd w:val="0"/>
              <w:spacing w:after="3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 xml:space="preserve">Recomendaciones </w:t>
            </w:r>
          </w:p>
          <w:p w14:paraId="2D97B5B2" w14:textId="77777777" w:rsidR="00E74B5B" w:rsidRPr="00DD75DB" w:rsidRDefault="00E74B5B" w:rsidP="00F45C5D">
            <w:pPr>
              <w:pStyle w:val="Prrafodelista"/>
              <w:numPr>
                <w:ilvl w:val="0"/>
                <w:numId w:val="46"/>
              </w:numPr>
              <w:autoSpaceDE w:val="0"/>
              <w:autoSpaceDN w:val="0"/>
              <w:adjustRightInd w:val="0"/>
              <w:contextualSpacing/>
              <w:rPr>
                <w:rFonts w:ascii="Tahoma" w:eastAsiaTheme="minorHAnsi" w:hAnsi="Tahoma" w:cs="Tahoma"/>
                <w:color w:val="1F497D" w:themeColor="text2"/>
                <w:sz w:val="16"/>
                <w:szCs w:val="16"/>
                <w:lang w:val="es-BO"/>
              </w:rPr>
            </w:pPr>
            <w:r w:rsidRPr="00DD75DB">
              <w:rPr>
                <w:rFonts w:ascii="Tahoma" w:eastAsiaTheme="minorHAnsi" w:hAnsi="Tahoma" w:cs="Tahoma"/>
                <w:color w:val="1F497D" w:themeColor="text2"/>
                <w:sz w:val="16"/>
                <w:szCs w:val="16"/>
                <w:lang w:val="es-BO"/>
              </w:rPr>
              <w:t>Otros Datos de la intervención, incluidos en planilla a remitir a la empresa adjudicada.</w:t>
            </w:r>
          </w:p>
          <w:p w14:paraId="3022378B"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p>
          <w:p w14:paraId="2BB9AD15" w14:textId="77777777" w:rsidR="00E74B5B" w:rsidRPr="00DD75DB" w:rsidRDefault="00E74B5B" w:rsidP="00E74B5B">
            <w:pPr>
              <w:autoSpaceDE w:val="0"/>
              <w:autoSpaceDN w:val="0"/>
              <w:adjustRightInd w:val="0"/>
              <w:rPr>
                <w:rFonts w:ascii="Tahoma" w:eastAsiaTheme="minorHAnsi" w:hAnsi="Tahoma" w:cs="Tahoma"/>
                <w:color w:val="1F497D" w:themeColor="text2"/>
                <w:lang w:val="es-BO" w:eastAsia="en-US"/>
              </w:rPr>
            </w:pPr>
            <w:r w:rsidRPr="00DD75DB">
              <w:rPr>
                <w:rFonts w:ascii="Tahoma" w:eastAsiaTheme="minorHAnsi" w:hAnsi="Tahoma" w:cs="Tahoma"/>
                <w:color w:val="1F497D" w:themeColor="text2"/>
                <w:lang w:val="es-BO" w:eastAsia="en-US"/>
              </w:rPr>
              <w:t>El documento consolidado si es aprobado por ENTEL S. A. originará el inicio de la tramitación de pago correspondiente.</w:t>
            </w:r>
          </w:p>
          <w:p w14:paraId="0D31D373" w14:textId="77777777" w:rsidR="00E74B5B" w:rsidRPr="00DD75DB" w:rsidRDefault="00E74B5B" w:rsidP="00E74B5B">
            <w:pPr>
              <w:tabs>
                <w:tab w:val="num" w:pos="281"/>
              </w:tabs>
              <w:ind w:left="281" w:hanging="281"/>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89ADEE"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2646A"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3385C"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242F59FD"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48D93D" w14:textId="77777777" w:rsidR="00E74B5B" w:rsidRPr="00A40F94" w:rsidRDefault="00CB0DCD" w:rsidP="00E74B5B">
            <w:pPr>
              <w:jc w:val="center"/>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C2CB82" w14:textId="77777777" w:rsidR="00E74B5B" w:rsidRPr="00286812" w:rsidRDefault="00276AB0" w:rsidP="00E74B5B">
            <w:pPr>
              <w:autoSpaceDE w:val="0"/>
              <w:autoSpaceDN w:val="0"/>
              <w:adjustRightInd w:val="0"/>
              <w:rPr>
                <w:rFonts w:ascii="Tahoma" w:eastAsiaTheme="minorHAnsi" w:hAnsi="Tahoma" w:cs="Tahoma"/>
                <w:color w:val="1F497D" w:themeColor="text2"/>
                <w:lang w:val="es-BO" w:eastAsia="en-US"/>
              </w:rPr>
            </w:pPr>
            <w:r w:rsidRPr="0007141E">
              <w:rPr>
                <w:rFonts w:ascii="Tahoma" w:eastAsiaTheme="minorHAnsi" w:hAnsi="Tahoma" w:cs="Tahoma"/>
                <w:bCs/>
                <w:color w:val="1F497D" w:themeColor="text2"/>
                <w:lang w:val="es-BO" w:eastAsia="en-US"/>
              </w:rPr>
              <w:t xml:space="preserve">4.3 </w:t>
            </w:r>
            <w:r w:rsidR="0007141E" w:rsidRPr="0007141E">
              <w:rPr>
                <w:rFonts w:ascii="Tahoma" w:eastAsiaTheme="minorHAnsi" w:hAnsi="Tahoma" w:cs="Tahoma"/>
                <w:bCs/>
                <w:color w:val="1F497D" w:themeColor="text2"/>
                <w:lang w:val="es-BO" w:eastAsia="en-US"/>
              </w:rPr>
              <w:t>EXTRACANON</w:t>
            </w:r>
          </w:p>
          <w:p w14:paraId="2306059B" w14:textId="77777777" w:rsidR="007C0B2C" w:rsidRDefault="007C0B2C" w:rsidP="00E74B5B">
            <w:pPr>
              <w:tabs>
                <w:tab w:val="left" w:pos="639"/>
              </w:tabs>
              <w:autoSpaceDE w:val="0"/>
              <w:autoSpaceDN w:val="0"/>
              <w:adjustRightInd w:val="0"/>
              <w:ind w:left="360"/>
              <w:contextualSpacing/>
              <w:rPr>
                <w:rFonts w:ascii="Tahoma" w:eastAsiaTheme="minorHAnsi" w:hAnsi="Tahoma" w:cs="Tahoma"/>
                <w:bCs/>
                <w:color w:val="1F497D" w:themeColor="text2"/>
                <w:lang w:val="es-BO"/>
              </w:rPr>
            </w:pPr>
          </w:p>
          <w:p w14:paraId="3911DACF" w14:textId="77777777" w:rsidR="00E74B5B" w:rsidRDefault="005F352D" w:rsidP="007C0B2C">
            <w:pPr>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Se refiere a la provision de materiales.</w:t>
            </w:r>
          </w:p>
          <w:p w14:paraId="7D040652" w14:textId="77777777" w:rsidR="007C0B2C" w:rsidRPr="00DD75DB" w:rsidRDefault="007C0B2C" w:rsidP="007C0B2C">
            <w:pPr>
              <w:autoSpaceDE w:val="0"/>
              <w:autoSpaceDN w:val="0"/>
              <w:adjustRightInd w:val="0"/>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370CD"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B296F"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173AC"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799FA351" w14:textId="77777777" w:rsidTr="006717B0">
        <w:trPr>
          <w:trHeight w:val="6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C03D8" w14:textId="77777777" w:rsidR="00E74B5B" w:rsidRPr="00A40F94" w:rsidRDefault="00E74B5B" w:rsidP="00CB0DCD">
            <w:pPr>
              <w:jc w:val="center"/>
              <w:rPr>
                <w:rFonts w:ascii="Calibri" w:hAnsi="Calibri" w:cs="Calibri"/>
                <w:color w:val="1F497D"/>
              </w:rPr>
            </w:pPr>
            <w:r>
              <w:rPr>
                <w:rFonts w:ascii="Calibri" w:hAnsi="Calibri" w:cs="Calibri"/>
                <w:color w:val="1F497D"/>
              </w:rPr>
              <w:t>2</w:t>
            </w:r>
            <w:r w:rsidR="00CB0DCD">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4C5381" w14:textId="77777777" w:rsidR="00E74B5B" w:rsidRPr="00DD75DB" w:rsidRDefault="00E74B5B" w:rsidP="00E74B5B">
            <w:pPr>
              <w:pStyle w:val="Prrafodelista"/>
              <w:tabs>
                <w:tab w:val="left" w:pos="993"/>
              </w:tabs>
              <w:autoSpaceDE w:val="0"/>
              <w:autoSpaceDN w:val="0"/>
              <w:adjustRightInd w:val="0"/>
              <w:ind w:hanging="720"/>
              <w:rPr>
                <w:rFonts w:ascii="Tahoma" w:eastAsiaTheme="minorHAnsi" w:hAnsi="Tahoma" w:cs="Tahoma"/>
                <w:bCs/>
                <w:color w:val="1F497D" w:themeColor="text2"/>
                <w:sz w:val="16"/>
                <w:szCs w:val="16"/>
                <w:lang w:val="es-BO"/>
              </w:rPr>
            </w:pPr>
            <w:r>
              <w:rPr>
                <w:rFonts w:ascii="Tahoma" w:eastAsiaTheme="minorHAnsi" w:hAnsi="Tahoma" w:cs="Tahoma"/>
                <w:color w:val="1F497D" w:themeColor="text2"/>
                <w:sz w:val="16"/>
                <w:szCs w:val="16"/>
                <w:lang w:val="es-BO"/>
              </w:rPr>
              <w:t>4.3</w:t>
            </w:r>
            <w:r w:rsidRPr="00DD75DB">
              <w:rPr>
                <w:rFonts w:ascii="Tahoma" w:eastAsiaTheme="minorHAnsi" w:hAnsi="Tahoma" w:cs="Tahoma"/>
                <w:color w:val="1F497D" w:themeColor="text2"/>
                <w:sz w:val="16"/>
                <w:szCs w:val="16"/>
                <w:lang w:val="es-BO"/>
              </w:rPr>
              <w:t xml:space="preserve">.2 </w:t>
            </w:r>
            <w:r w:rsidRPr="00DD75DB">
              <w:rPr>
                <w:rFonts w:ascii="Tahoma" w:eastAsiaTheme="minorHAnsi" w:hAnsi="Tahoma" w:cs="Tahoma"/>
                <w:bCs/>
                <w:color w:val="1F497D" w:themeColor="text2"/>
                <w:sz w:val="16"/>
                <w:szCs w:val="16"/>
                <w:lang w:val="es-BO"/>
              </w:rPr>
              <w:t>HORARIOS DE GENERACIÓN DE ÓRDENES DE TRA</w:t>
            </w:r>
            <w:r w:rsidRPr="005F352D">
              <w:rPr>
                <w:rFonts w:ascii="Tahoma" w:eastAsiaTheme="minorHAnsi" w:hAnsi="Tahoma" w:cs="Tahoma"/>
                <w:bCs/>
                <w:color w:val="1F497D" w:themeColor="text2"/>
                <w:sz w:val="16"/>
                <w:szCs w:val="16"/>
                <w:lang w:val="es-BO"/>
              </w:rPr>
              <w:t xml:space="preserve">BAJO </w:t>
            </w:r>
            <w:r w:rsidR="005F352D">
              <w:rPr>
                <w:rFonts w:ascii="Tahoma" w:eastAsiaTheme="minorHAnsi" w:hAnsi="Tahoma" w:cs="Tahoma"/>
                <w:bCs/>
                <w:color w:val="1F497D" w:themeColor="text2"/>
                <w:sz w:val="16"/>
                <w:szCs w:val="16"/>
                <w:lang w:val="es-BO"/>
              </w:rPr>
              <w:t xml:space="preserve">PARA </w:t>
            </w:r>
            <w:r w:rsidR="005F352D" w:rsidRPr="005F352D">
              <w:rPr>
                <w:rFonts w:ascii="Tahoma" w:eastAsiaTheme="minorHAnsi" w:hAnsi="Tahoma" w:cs="Tahoma"/>
                <w:bCs/>
                <w:color w:val="1F497D" w:themeColor="text2"/>
                <w:sz w:val="16"/>
                <w:szCs w:val="16"/>
                <w:lang w:val="es-BO"/>
              </w:rPr>
              <w:t>EXTRACANON</w:t>
            </w:r>
          </w:p>
          <w:p w14:paraId="7DA44EC6" w14:textId="77777777" w:rsidR="00E74B5B" w:rsidRPr="00DD75DB" w:rsidRDefault="005F352D" w:rsidP="0024240E">
            <w:pPr>
              <w:autoSpaceDE w:val="0"/>
              <w:autoSpaceDN w:val="0"/>
              <w:adjustRightInd w:val="0"/>
              <w:jc w:val="both"/>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No aplica</w:t>
            </w:r>
            <w:r w:rsidR="00E74B5B" w:rsidRPr="00DD75DB">
              <w:rPr>
                <w:rFonts w:ascii="Tahoma" w:eastAsiaTheme="minorHAnsi" w:hAnsi="Tahoma" w:cs="Tahoma"/>
                <w:color w:val="1F497D" w:themeColor="text2"/>
                <w:lang w:val="es-BO" w:eastAsia="en-US"/>
              </w:rPr>
              <w:t xml:space="preserve">. </w:t>
            </w:r>
          </w:p>
          <w:p w14:paraId="236F0B80" w14:textId="77777777" w:rsidR="00E74B5B" w:rsidRPr="00DD75DB" w:rsidRDefault="00E74B5B" w:rsidP="00E74B5B">
            <w:pPr>
              <w:tabs>
                <w:tab w:val="num" w:pos="1066"/>
              </w:tabs>
              <w:ind w:left="281" w:hanging="281"/>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8F3DB"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5007E7"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4BFFC3"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28BD173E"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496590" w14:textId="77777777" w:rsidR="00E74B5B" w:rsidRPr="00A40F94" w:rsidRDefault="00E74B5B" w:rsidP="00CB0DCD">
            <w:pPr>
              <w:jc w:val="center"/>
              <w:rPr>
                <w:rFonts w:ascii="Calibri" w:hAnsi="Calibri" w:cs="Calibri"/>
                <w:color w:val="1F497D"/>
              </w:rPr>
            </w:pPr>
            <w:r>
              <w:rPr>
                <w:rFonts w:ascii="Calibri" w:hAnsi="Calibri" w:cs="Calibri"/>
                <w:color w:val="1F497D"/>
              </w:rPr>
              <w:t>2</w:t>
            </w:r>
            <w:r w:rsidR="00CB0DCD">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A515B" w14:textId="77777777" w:rsidR="00E74B5B" w:rsidRPr="004857CB" w:rsidRDefault="00E74B5B" w:rsidP="00E74B5B">
            <w:pPr>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4.3</w:t>
            </w:r>
            <w:r w:rsidRPr="004857CB">
              <w:rPr>
                <w:rFonts w:ascii="Tahoma" w:eastAsiaTheme="minorHAnsi" w:hAnsi="Tahoma" w:cs="Tahoma"/>
                <w:bCs/>
                <w:color w:val="1F497D" w:themeColor="text2"/>
                <w:lang w:val="es-BO" w:eastAsia="en-US"/>
              </w:rPr>
              <w:t>.</w:t>
            </w:r>
            <w:r w:rsidR="000C55DE">
              <w:rPr>
                <w:rFonts w:ascii="Tahoma" w:eastAsiaTheme="minorHAnsi" w:hAnsi="Tahoma" w:cs="Tahoma"/>
                <w:bCs/>
                <w:color w:val="1F497D" w:themeColor="text2"/>
                <w:lang w:val="es-BO" w:eastAsia="en-US"/>
              </w:rPr>
              <w:t>3</w:t>
            </w:r>
            <w:r w:rsidRPr="004857CB">
              <w:rPr>
                <w:rFonts w:ascii="Tahoma" w:eastAsiaTheme="minorHAnsi" w:hAnsi="Tahoma" w:cs="Tahoma"/>
                <w:bCs/>
                <w:color w:val="1F497D" w:themeColor="text2"/>
                <w:lang w:val="es-BO" w:eastAsia="en-US"/>
              </w:rPr>
              <w:t xml:space="preserve"> ENTREGA DE INFORME MENSUAL Y CONCILIACIÓN </w:t>
            </w:r>
          </w:p>
          <w:p w14:paraId="3A9FD644" w14:textId="77777777" w:rsidR="00E74B5B" w:rsidRPr="004857CB" w:rsidRDefault="00E74B5B" w:rsidP="00E74B5B">
            <w:pPr>
              <w:autoSpaceDE w:val="0"/>
              <w:autoSpaceDN w:val="0"/>
              <w:adjustRightInd w:val="0"/>
              <w:rPr>
                <w:rFonts w:ascii="Tahoma" w:eastAsiaTheme="minorHAnsi" w:hAnsi="Tahoma" w:cs="Tahoma"/>
                <w:color w:val="1F497D" w:themeColor="text2"/>
                <w:lang w:val="es-BO" w:eastAsia="en-US"/>
              </w:rPr>
            </w:pPr>
          </w:p>
          <w:p w14:paraId="20EBD01D" w14:textId="77777777" w:rsidR="002B45B9" w:rsidRPr="005F352D" w:rsidRDefault="005F352D" w:rsidP="005F352D">
            <w:pPr>
              <w:jc w:val="both"/>
              <w:rPr>
                <w:rFonts w:ascii="Tahoma" w:hAnsi="Tahoma" w:cs="Tahoma"/>
                <w:bCs/>
                <w:color w:val="365F91"/>
              </w:rPr>
            </w:pPr>
            <w:r w:rsidRPr="005F352D">
              <w:rPr>
                <w:rFonts w:ascii="Tahoma" w:eastAsiaTheme="minorHAnsi" w:hAnsi="Tahoma" w:cs="Tahoma"/>
                <w:color w:val="1F497D" w:themeColor="text2"/>
                <w:lang w:val="es-BO"/>
              </w:rPr>
              <w:t>No aplica</w:t>
            </w:r>
            <w:r w:rsidR="002B45B9" w:rsidRPr="005F352D">
              <w:rPr>
                <w:rFonts w:ascii="Tahoma" w:eastAsiaTheme="minorHAnsi" w:hAnsi="Tahoma" w:cs="Tahoma"/>
                <w:color w:val="1F497D" w:themeColor="text2"/>
                <w:lang w:val="es-BO"/>
              </w:rPr>
              <w:t>.</w:t>
            </w:r>
          </w:p>
          <w:p w14:paraId="119BA11C" w14:textId="77777777" w:rsidR="002B45B9" w:rsidRPr="004857CB" w:rsidRDefault="002B45B9" w:rsidP="002B45B9">
            <w:pPr>
              <w:pStyle w:val="Prrafodelista"/>
              <w:ind w:left="356"/>
              <w:jc w:val="both"/>
              <w:rPr>
                <w:rFonts w:ascii="Tahoma" w:hAnsi="Tahoma" w:cs="Tahoma"/>
                <w:bCs/>
                <w:color w:val="365F91"/>
                <w:sz w:val="16"/>
                <w:szCs w:val="16"/>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8067F8"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2162CB"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D7ED72"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21178639"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315D6B" w14:textId="77777777" w:rsidR="00E74B5B" w:rsidRPr="004857CB" w:rsidRDefault="00E74B5B" w:rsidP="00CB0DCD">
            <w:pPr>
              <w:jc w:val="center"/>
              <w:rPr>
                <w:rFonts w:ascii="Tahoma" w:hAnsi="Tahoma" w:cs="Tahoma"/>
                <w:color w:val="1F497D"/>
              </w:rPr>
            </w:pPr>
            <w:r w:rsidRPr="004857CB">
              <w:rPr>
                <w:rFonts w:ascii="Tahoma" w:hAnsi="Tahoma" w:cs="Tahoma"/>
                <w:color w:val="1F497D"/>
              </w:rPr>
              <w:t>2</w:t>
            </w:r>
            <w:r w:rsidR="00CB0DCD">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9BF0A" w14:textId="77777777" w:rsidR="0049592E" w:rsidRPr="005F352D" w:rsidRDefault="00E74B5B" w:rsidP="0049592E">
            <w:pPr>
              <w:rPr>
                <w:rFonts w:ascii="Tahoma" w:hAnsi="Tahoma" w:cs="Tahoma"/>
                <w:bCs/>
                <w:color w:val="17365D" w:themeColor="text2" w:themeShade="BF"/>
                <w:lang w:val="es-BO"/>
              </w:rPr>
            </w:pPr>
            <w:r>
              <w:rPr>
                <w:rFonts w:ascii="Tahoma" w:hAnsi="Tahoma" w:cs="Tahoma"/>
                <w:bCs/>
                <w:color w:val="365F91"/>
              </w:rPr>
              <w:t>4</w:t>
            </w:r>
            <w:r w:rsidRPr="005F352D">
              <w:rPr>
                <w:rFonts w:ascii="Tahoma" w:hAnsi="Tahoma" w:cs="Tahoma"/>
                <w:bCs/>
                <w:color w:val="17365D" w:themeColor="text2" w:themeShade="BF"/>
              </w:rPr>
              <w:t>.4  INSPECCIONES INTERNAS</w:t>
            </w:r>
            <w:r w:rsidRPr="005F352D">
              <w:rPr>
                <w:rFonts w:ascii="Tahoma" w:hAnsi="Tahoma" w:cs="Tahoma"/>
                <w:bCs/>
                <w:color w:val="17365D" w:themeColor="text2" w:themeShade="BF"/>
              </w:rPr>
              <w:br/>
            </w:r>
          </w:p>
          <w:p w14:paraId="3D82D580" w14:textId="77777777" w:rsidR="00E74B5B" w:rsidRPr="005F352D" w:rsidRDefault="005F352D" w:rsidP="005F352D">
            <w:pPr>
              <w:jc w:val="both"/>
              <w:rPr>
                <w:rFonts w:ascii="Tahoma" w:hAnsi="Tahoma" w:cs="Tahoma"/>
                <w:bCs/>
                <w:color w:val="17365D" w:themeColor="text2" w:themeShade="BF"/>
              </w:rPr>
            </w:pPr>
            <w:r>
              <w:rPr>
                <w:rFonts w:ascii="Tahoma" w:hAnsi="Tahoma" w:cs="Tahoma"/>
                <w:bCs/>
                <w:color w:val="17365D" w:themeColor="text2" w:themeShade="BF"/>
                <w:lang w:val="es-BO"/>
              </w:rPr>
              <w:t>Se sugiere que l</w:t>
            </w:r>
            <w:r w:rsidR="00E74B5B" w:rsidRPr="005F352D">
              <w:rPr>
                <w:rFonts w:ascii="Tahoma" w:hAnsi="Tahoma" w:cs="Tahoma"/>
                <w:bCs/>
                <w:color w:val="17365D" w:themeColor="text2" w:themeShade="BF"/>
                <w:lang w:val="es-BO"/>
              </w:rPr>
              <w:t>a empresa contratista debá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14:paraId="5F455482" w14:textId="77777777" w:rsidR="00B7617E" w:rsidRPr="004857CB" w:rsidRDefault="00B7617E" w:rsidP="005F352D">
            <w:pPr>
              <w:ind w:left="-3"/>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C7E43C"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8B7F93"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A29EF"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3CB9E12C"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850EBA" w14:textId="77777777" w:rsidR="00E74B5B" w:rsidRPr="00A40F94" w:rsidRDefault="00E74B5B" w:rsidP="00CB0DCD">
            <w:pPr>
              <w:rPr>
                <w:rFonts w:ascii="Calibri" w:hAnsi="Calibri" w:cs="Calibri"/>
                <w:color w:val="1F497D"/>
              </w:rPr>
            </w:pPr>
            <w:r>
              <w:rPr>
                <w:rFonts w:ascii="Calibri" w:hAnsi="Calibri" w:cs="Calibri"/>
                <w:color w:val="1F497D"/>
              </w:rPr>
              <w:t>2</w:t>
            </w:r>
            <w:r w:rsidR="00CB0DCD">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92BD20"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color w:val="1F497D" w:themeColor="text2"/>
                <w:lang w:val="es-BO" w:eastAsia="en-US"/>
              </w:rPr>
              <w:t>4.5</w:t>
            </w:r>
            <w:r w:rsidRPr="002560BD">
              <w:rPr>
                <w:rFonts w:ascii="Tahoma" w:eastAsiaTheme="minorHAnsi" w:hAnsi="Tahoma" w:cs="Tahoma"/>
                <w:color w:val="1F497D" w:themeColor="text2"/>
                <w:lang w:val="es-BO" w:eastAsia="en-US"/>
              </w:rPr>
              <w:t xml:space="preserve"> REPORTE ESTADÍSTICO PARA ATT. </w:t>
            </w:r>
          </w:p>
          <w:p w14:paraId="256E6060"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p>
          <w:p w14:paraId="1673FE25"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Se deberán presentar de forma Mensual dos reportes:</w:t>
            </w:r>
          </w:p>
          <w:p w14:paraId="7AE99EEA"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 </w:t>
            </w:r>
          </w:p>
          <w:p w14:paraId="6F82702A" w14:textId="77777777" w:rsidR="00E74B5B" w:rsidRPr="002560BD" w:rsidRDefault="00E74B5B" w:rsidP="00F45C5D">
            <w:pPr>
              <w:pStyle w:val="Prrafodelista"/>
              <w:numPr>
                <w:ilvl w:val="0"/>
                <w:numId w:val="49"/>
              </w:numPr>
              <w:autoSpaceDE w:val="0"/>
              <w:autoSpaceDN w:val="0"/>
              <w:adjustRightInd w:val="0"/>
              <w:ind w:left="498"/>
              <w:contextualSpacing/>
              <w:rPr>
                <w:rFonts w:ascii="Tahoma" w:eastAsiaTheme="minorHAnsi" w:hAnsi="Tahoma" w:cs="Tahoma"/>
                <w:color w:val="1F497D" w:themeColor="text2"/>
                <w:sz w:val="16"/>
                <w:szCs w:val="16"/>
                <w:lang w:val="es-BO"/>
              </w:rPr>
            </w:pPr>
            <w:r w:rsidRPr="002560BD">
              <w:rPr>
                <w:rFonts w:ascii="Tahoma" w:eastAsiaTheme="minorHAnsi" w:hAnsi="Tahoma" w:cs="Tahoma"/>
                <w:color w:val="1F497D" w:themeColor="text2"/>
                <w:sz w:val="16"/>
                <w:szCs w:val="16"/>
                <w:lang w:val="es-BO"/>
              </w:rPr>
              <w:t>Reporte de incidencia de Fallas (Cantidad de fallas por regional, discriminado por Urbano y Rural), con una meta inicial del 3%.</w:t>
            </w:r>
          </w:p>
          <w:p w14:paraId="7A15F084" w14:textId="77777777" w:rsidR="00E74B5B" w:rsidRPr="002560BD" w:rsidRDefault="00E74B5B" w:rsidP="00E74B5B">
            <w:pPr>
              <w:autoSpaceDE w:val="0"/>
              <w:autoSpaceDN w:val="0"/>
              <w:adjustRightInd w:val="0"/>
              <w:ind w:left="498"/>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 </w:t>
            </w:r>
          </w:p>
          <w:p w14:paraId="36B9027F" w14:textId="77777777" w:rsidR="00E74B5B" w:rsidRPr="009B5B3B" w:rsidRDefault="00E74B5B" w:rsidP="009B5B3B">
            <w:pPr>
              <w:pStyle w:val="Prrafodelista"/>
              <w:numPr>
                <w:ilvl w:val="0"/>
                <w:numId w:val="49"/>
              </w:numPr>
              <w:autoSpaceDE w:val="0"/>
              <w:autoSpaceDN w:val="0"/>
              <w:adjustRightInd w:val="0"/>
              <w:ind w:left="498"/>
              <w:contextualSpacing/>
              <w:rPr>
                <w:rFonts w:ascii="Tahoma" w:eastAsiaTheme="minorHAnsi" w:hAnsi="Tahoma" w:cs="Tahoma"/>
                <w:color w:val="1F497D" w:themeColor="text2"/>
                <w:lang w:val="es-BO"/>
              </w:rPr>
            </w:pPr>
            <w:r w:rsidRPr="002560BD">
              <w:rPr>
                <w:rFonts w:ascii="Tahoma" w:eastAsiaTheme="minorHAnsi" w:hAnsi="Tahoma" w:cs="Tahoma"/>
                <w:color w:val="1F497D" w:themeColor="text2"/>
                <w:sz w:val="16"/>
                <w:szCs w:val="16"/>
                <w:lang w:val="es-BO"/>
              </w:rPr>
              <w:t xml:space="preserve">Reporte de calidad de servicio (Ejecución de trabajos en los plazos establecidos) mismos que servirán como control para no tener penalidades ante la ATT. </w:t>
            </w:r>
          </w:p>
          <w:p w14:paraId="72A1966E" w14:textId="77777777" w:rsidR="009B5B3B" w:rsidRPr="002560BD" w:rsidRDefault="009B5B3B" w:rsidP="009B5B3B">
            <w:pPr>
              <w:pStyle w:val="Prrafodelista"/>
              <w:autoSpaceDE w:val="0"/>
              <w:autoSpaceDN w:val="0"/>
              <w:adjustRightInd w:val="0"/>
              <w:ind w:left="498"/>
              <w:contextualSpacing/>
              <w:rPr>
                <w:rFonts w:ascii="Tahoma" w:eastAsiaTheme="minorHAnsi" w:hAnsi="Tahoma" w:cs="Tahoma"/>
                <w:color w:val="1F497D" w:themeColor="text2"/>
                <w:lang w:val="es-BO"/>
              </w:rPr>
            </w:pPr>
          </w:p>
          <w:p w14:paraId="3C14E110" w14:textId="77777777" w:rsidR="00E74B5B" w:rsidRPr="002560BD" w:rsidRDefault="00E74B5B" w:rsidP="00E74B5B">
            <w:pPr>
              <w:ind w:left="-3" w:firstLine="3"/>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La empresa contratista asume la responsabilidad y la consecuente transferencia de cargos por multas a causa de situaciones relativas directa o indirectamente a los trabajos que efectúe como parte del contrato de Operación de Mantenimiento.</w:t>
            </w:r>
          </w:p>
          <w:p w14:paraId="080AFA42"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p>
          <w:p w14:paraId="282F687B"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En caso de no cumplirse con las metas estipuladas por la ATT y de no tener las justificaciones correspondientes, toda penalidad será transferida a la empresa contratista a completa responsabilidad de la misma. </w:t>
            </w:r>
          </w:p>
          <w:p w14:paraId="3DC7FA7F"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p>
          <w:p w14:paraId="3BE19C60"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Así mismo, en caso de presentarse retrasos o suspensión del trabajo por un lapso mayor a los estipulados, atribuibles a causas de fuerza mayor (derrumbe de caminos, bloqueos, etc.), el contratista deberá presentar el descargo correspondiente avalado por una autoridad competente (Servicio Nacional de Caminos, AASANA, Servicio Meteorológico, Gobernaciones y/o Alcaldías Municipales).</w:t>
            </w:r>
          </w:p>
          <w:p w14:paraId="5938D83B"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lastRenderedPageBreak/>
              <w:t>Si el contratista infringe lo mencionado y ENTEL S.A. es sancionado por ello, los cargos por multas y demás costos asociados directa o indirectamente serán transferidos a la empresa contratista.</w:t>
            </w:r>
          </w:p>
          <w:p w14:paraId="74CC229A"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Los informes deberán ser presentados en formato definido por ENTEL S.A., todos los cuadros, resúmenes y análisis deberán estar adjuntos a la información fuente y deberán ser entregados en medios impresos y magnéticos. </w:t>
            </w:r>
          </w:p>
          <w:p w14:paraId="56585F9C" w14:textId="77777777" w:rsidR="00E74B5B"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Si alguno de los reportes del informe mensual fuera observado en alguna de sus partes, se devolverá al CONTRATISTA para su corrección.</w:t>
            </w:r>
          </w:p>
          <w:p w14:paraId="1758D2A5" w14:textId="77777777" w:rsidR="008306EC" w:rsidRDefault="008306EC" w:rsidP="00E74B5B">
            <w:pPr>
              <w:autoSpaceDE w:val="0"/>
              <w:autoSpaceDN w:val="0"/>
              <w:adjustRightInd w:val="0"/>
              <w:jc w:val="both"/>
              <w:rPr>
                <w:rFonts w:ascii="Tahoma" w:eastAsiaTheme="minorHAnsi" w:hAnsi="Tahoma" w:cs="Tahoma"/>
                <w:color w:val="1F497D" w:themeColor="text2"/>
                <w:lang w:val="es-BO" w:eastAsia="en-US"/>
              </w:rPr>
            </w:pPr>
          </w:p>
          <w:p w14:paraId="4595B7CB" w14:textId="77777777" w:rsidR="008306EC" w:rsidRPr="002B45B9" w:rsidRDefault="008306EC" w:rsidP="008306EC">
            <w:pPr>
              <w:autoSpaceDE w:val="0"/>
              <w:autoSpaceDN w:val="0"/>
              <w:adjustRightInd w:val="0"/>
              <w:jc w:val="both"/>
              <w:rPr>
                <w:rFonts w:ascii="Tahoma" w:eastAsiaTheme="minorHAnsi" w:hAnsi="Tahoma" w:cs="Tahoma"/>
                <w:color w:val="1F497D" w:themeColor="text2"/>
                <w:lang w:val="es-BO" w:eastAsia="en-US"/>
              </w:rPr>
            </w:pPr>
            <w:r w:rsidRPr="002B45B9">
              <w:rPr>
                <w:rFonts w:ascii="Tahoma" w:eastAsiaTheme="minorHAnsi" w:hAnsi="Tahoma" w:cs="Tahoma"/>
                <w:color w:val="1F497D" w:themeColor="text2"/>
                <w:lang w:val="es-BO" w:eastAsia="en-US"/>
              </w:rPr>
              <w:t>Este reporte debe contener lo siguiente:</w:t>
            </w:r>
          </w:p>
          <w:p w14:paraId="1BB8B4E6" w14:textId="77777777" w:rsidR="008306EC" w:rsidRPr="002B45B9" w:rsidRDefault="008306EC" w:rsidP="008306EC">
            <w:pPr>
              <w:autoSpaceDE w:val="0"/>
              <w:autoSpaceDN w:val="0"/>
              <w:adjustRightInd w:val="0"/>
              <w:jc w:val="both"/>
              <w:rPr>
                <w:rFonts w:ascii="Tahoma" w:eastAsiaTheme="minorHAnsi" w:hAnsi="Tahoma" w:cs="Tahoma"/>
                <w:color w:val="1F497D" w:themeColor="text2"/>
                <w:lang w:val="es-BO" w:eastAsia="en-US"/>
              </w:rPr>
            </w:pPr>
          </w:p>
          <w:p w14:paraId="1800A057" w14:textId="77777777" w:rsidR="008306EC" w:rsidRPr="002B45B9" w:rsidRDefault="008306EC" w:rsidP="00EA2817">
            <w:pPr>
              <w:pStyle w:val="Prrafodelista"/>
              <w:numPr>
                <w:ilvl w:val="0"/>
                <w:numId w:val="69"/>
              </w:numPr>
              <w:autoSpaceDE w:val="0"/>
              <w:autoSpaceDN w:val="0"/>
              <w:adjustRightInd w:val="0"/>
              <w:ind w:left="639"/>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Gráficos históricos de análisis de fallas por localización, causa, tipo de falla y tipo de solución.</w:t>
            </w:r>
          </w:p>
          <w:p w14:paraId="6B13F9B4" w14:textId="77777777" w:rsidR="008306EC" w:rsidRPr="002B45B9" w:rsidRDefault="008306EC" w:rsidP="00EA2817">
            <w:pPr>
              <w:pStyle w:val="Prrafodelista"/>
              <w:numPr>
                <w:ilvl w:val="0"/>
                <w:numId w:val="69"/>
              </w:numPr>
              <w:autoSpaceDE w:val="0"/>
              <w:autoSpaceDN w:val="0"/>
              <w:adjustRightInd w:val="0"/>
              <w:ind w:left="639"/>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Tablas y gráficas con los siguientes indicadores:</w:t>
            </w:r>
          </w:p>
          <w:p w14:paraId="785F4EE5"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Tasa de fallas del mes (por localidad y total).</w:t>
            </w:r>
          </w:p>
          <w:p w14:paraId="7B62A598"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Tiempos promedio de intervención desde la recepción de la orden de trabajo hasta la solución de la falla (por sitio/localidad y total).</w:t>
            </w:r>
          </w:p>
          <w:p w14:paraId="1277A28C"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Tiempos promedio de ejecución efectiva desde la localización del circuito hasta la solución de la falla (por sitio/localidad y total).</w:t>
            </w:r>
          </w:p>
          <w:p w14:paraId="12A37EBF"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Análisis de los principales factores que generaron fallas.</w:t>
            </w:r>
          </w:p>
          <w:p w14:paraId="25422D78"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Análisis de reincidencia de fallas (antigüedad de hasta dos meses atrás para el análisis).</w:t>
            </w:r>
          </w:p>
          <w:p w14:paraId="76D72464"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Análisis de localización de fallas y principales factores generadores de fallas en cada sitio/localidad.</w:t>
            </w:r>
          </w:p>
          <w:p w14:paraId="369BFB54" w14:textId="77777777" w:rsidR="008306EC" w:rsidRPr="002B45B9" w:rsidRDefault="008306EC" w:rsidP="00EA2817">
            <w:pPr>
              <w:pStyle w:val="Prrafodelista"/>
              <w:numPr>
                <w:ilvl w:val="0"/>
                <w:numId w:val="70"/>
              </w:numPr>
              <w:autoSpaceDE w:val="0"/>
              <w:autoSpaceDN w:val="0"/>
              <w:adjustRightInd w:val="0"/>
              <w:jc w:val="both"/>
              <w:rPr>
                <w:rFonts w:ascii="Tahoma" w:eastAsiaTheme="minorHAnsi" w:hAnsi="Tahoma" w:cs="Tahoma"/>
                <w:color w:val="1F497D" w:themeColor="text2"/>
                <w:sz w:val="16"/>
                <w:szCs w:val="16"/>
                <w:lang w:val="es-BO"/>
              </w:rPr>
            </w:pPr>
            <w:r w:rsidRPr="002B45B9">
              <w:rPr>
                <w:rFonts w:ascii="Tahoma" w:eastAsiaTheme="minorHAnsi" w:hAnsi="Tahoma" w:cs="Tahoma"/>
                <w:color w:val="1F497D" w:themeColor="text2"/>
                <w:sz w:val="16"/>
                <w:szCs w:val="16"/>
                <w:lang w:val="es-BO"/>
              </w:rPr>
              <w:t>Análisis de causas para la reincidencia de fallas.</w:t>
            </w:r>
          </w:p>
          <w:p w14:paraId="190587AE" w14:textId="77777777" w:rsidR="008306EC" w:rsidRPr="002B45B9" w:rsidRDefault="008306EC" w:rsidP="008306EC">
            <w:pPr>
              <w:autoSpaceDE w:val="0"/>
              <w:autoSpaceDN w:val="0"/>
              <w:adjustRightInd w:val="0"/>
              <w:jc w:val="both"/>
              <w:rPr>
                <w:rFonts w:ascii="Tahoma" w:eastAsiaTheme="minorHAnsi" w:hAnsi="Tahoma" w:cs="Tahoma"/>
                <w:color w:val="1F497D" w:themeColor="text2"/>
                <w:lang w:val="es-BO" w:eastAsia="en-US"/>
              </w:rPr>
            </w:pPr>
          </w:p>
          <w:p w14:paraId="0432E09A" w14:textId="77777777" w:rsidR="008306EC" w:rsidRPr="002B45B9" w:rsidRDefault="008306EC" w:rsidP="008306EC">
            <w:pPr>
              <w:autoSpaceDE w:val="0"/>
              <w:autoSpaceDN w:val="0"/>
              <w:adjustRightInd w:val="0"/>
              <w:jc w:val="both"/>
              <w:rPr>
                <w:rFonts w:ascii="Tahoma" w:eastAsiaTheme="minorHAnsi" w:hAnsi="Tahoma" w:cs="Tahoma"/>
                <w:color w:val="1F497D" w:themeColor="text2"/>
                <w:lang w:val="es-BO" w:eastAsia="en-US"/>
              </w:rPr>
            </w:pPr>
            <w:r w:rsidRPr="002B45B9">
              <w:rPr>
                <w:rFonts w:ascii="Tahoma" w:eastAsiaTheme="minorHAnsi" w:hAnsi="Tahoma" w:cs="Tahoma"/>
                <w:color w:val="1F497D" w:themeColor="text2"/>
                <w:lang w:val="es-BO" w:eastAsia="en-US"/>
              </w:rPr>
              <w:t>Este informe es mensual, deberá ser presentado juntamente con toda la información en los plazos establecidos, de manera de no incurrir en multas mediante el acápite correspondiente.</w:t>
            </w:r>
          </w:p>
          <w:p w14:paraId="2EDF24E0" w14:textId="77777777" w:rsidR="00BD7246" w:rsidRPr="002560BD" w:rsidRDefault="00BD7246" w:rsidP="008306EC">
            <w:pPr>
              <w:autoSpaceDE w:val="0"/>
              <w:autoSpaceDN w:val="0"/>
              <w:adjustRightInd w:val="0"/>
              <w:jc w:val="both"/>
              <w:rPr>
                <w:rFonts w:ascii="Tahoma" w:eastAsiaTheme="minorHAnsi" w:hAnsi="Tahoma" w:cs="Tahoma"/>
                <w:color w:val="1F497D" w:themeColor="text2"/>
                <w:lang w:val="es-BO" w:eastAsia="en-US"/>
              </w:rPr>
            </w:pPr>
            <w:r w:rsidRPr="002B45B9">
              <w:rPr>
                <w:rFonts w:ascii="Tahoma" w:eastAsiaTheme="minorHAnsi" w:hAnsi="Tahoma" w:cs="Tahoma"/>
                <w:color w:val="1F497D" w:themeColor="text2"/>
                <w:lang w:val="es-BO" w:eastAsia="en-US"/>
              </w:rPr>
              <w:t>Estos reportes deberán ser presentados en Excel mensualmente y deberán contar con la información fuente en medio magnético. Adicionalmente, finalizado el año, la contratista totalizará la información y presentará un reporte anual con toda la información histórica de la gestión.</w:t>
            </w:r>
          </w:p>
          <w:p w14:paraId="4196704E" w14:textId="77777777" w:rsidR="00E74B5B" w:rsidRPr="002560BD" w:rsidRDefault="00E74B5B" w:rsidP="00E74B5B">
            <w:pPr>
              <w:tabs>
                <w:tab w:val="num" w:pos="640"/>
              </w:tabs>
              <w:ind w:left="72"/>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5F2C63"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6B9D1"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35754"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0803C217"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01C8B" w14:textId="77777777" w:rsidR="00E74B5B" w:rsidRPr="00A40F94" w:rsidRDefault="00E74B5B" w:rsidP="00CB0DCD">
            <w:pPr>
              <w:jc w:val="center"/>
              <w:rPr>
                <w:rFonts w:ascii="Calibri" w:hAnsi="Calibri" w:cs="Calibri"/>
                <w:color w:val="1F497D"/>
              </w:rPr>
            </w:pPr>
            <w:r>
              <w:rPr>
                <w:rFonts w:ascii="Calibri" w:hAnsi="Calibri" w:cs="Calibri"/>
                <w:color w:val="1F497D"/>
              </w:rPr>
              <w:t>2</w:t>
            </w:r>
            <w:r w:rsidR="00CB0DCD">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53C5E2"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r>
              <w:rPr>
                <w:rFonts w:ascii="Tahoma" w:eastAsiaTheme="minorHAnsi" w:hAnsi="Tahoma" w:cs="Tahoma"/>
                <w:bCs/>
                <w:color w:val="1F497D" w:themeColor="text2"/>
                <w:lang w:val="es-BO" w:eastAsia="en-US"/>
              </w:rPr>
              <w:t>4.6</w:t>
            </w:r>
            <w:r w:rsidRPr="002560BD">
              <w:rPr>
                <w:rFonts w:ascii="Tahoma" w:eastAsiaTheme="minorHAnsi" w:hAnsi="Tahoma" w:cs="Tahoma"/>
                <w:bCs/>
                <w:color w:val="1F497D" w:themeColor="text2"/>
                <w:lang w:val="es-BO" w:eastAsia="en-US"/>
              </w:rPr>
              <w:t xml:space="preserve">. MEDIO AMBIENTE </w:t>
            </w:r>
          </w:p>
          <w:p w14:paraId="3DDB2A38" w14:textId="77777777" w:rsidR="00E74B5B" w:rsidRPr="002560BD" w:rsidRDefault="00E74B5B" w:rsidP="00E74B5B">
            <w:pPr>
              <w:autoSpaceDE w:val="0"/>
              <w:autoSpaceDN w:val="0"/>
              <w:adjustRightInd w:val="0"/>
              <w:rPr>
                <w:rFonts w:ascii="Tahoma" w:eastAsiaTheme="minorHAnsi" w:hAnsi="Tahoma" w:cs="Tahoma"/>
                <w:color w:val="1F497D" w:themeColor="text2"/>
                <w:lang w:val="es-BO" w:eastAsia="en-US"/>
              </w:rPr>
            </w:pPr>
          </w:p>
          <w:p w14:paraId="1BEF8C40"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4FE427ED"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 </w:t>
            </w:r>
          </w:p>
          <w:p w14:paraId="7EDC7D2B"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 </w:t>
            </w:r>
          </w:p>
          <w:p w14:paraId="6BBAE529"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p>
          <w:p w14:paraId="7BF6508C"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Es decir que: </w:t>
            </w:r>
          </w:p>
          <w:p w14:paraId="337D1866"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p>
          <w:p w14:paraId="611DDF8A"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En toda visita a los lugares a realizar actividades del presente pliego, no se debe dejar ningún residuo sólido, estos deben ser transportados a lugares donde exista un basurero o lugar de depósito de estos materiales. </w:t>
            </w:r>
          </w:p>
          <w:p w14:paraId="52158CD8"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p>
          <w:p w14:paraId="1FC920E6"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 xml:space="preserve">Por lo tanto, la empresa contratista deberá actuar previniendo cualquier daño o alteración del medio ambiente bajo su exclusiva y plena responsabilidad. En caso de producirse daño ambiental o </w:t>
            </w:r>
            <w:r w:rsidRPr="002560BD">
              <w:rPr>
                <w:rFonts w:ascii="Tahoma" w:eastAsiaTheme="minorHAnsi" w:hAnsi="Tahoma" w:cs="Tahoma"/>
                <w:color w:val="1F497D" w:themeColor="text2"/>
                <w:lang w:val="es-BO" w:eastAsia="en-US"/>
              </w:rPr>
              <w:lastRenderedPageBreak/>
              <w:t>incumplimiento de alguna norma asume la responsabilidad y obligación de reparación del daño ocasionado, sin que ello signifique un costo para ENTEL S.A.</w:t>
            </w:r>
          </w:p>
          <w:p w14:paraId="01FFD6A6" w14:textId="77777777" w:rsidR="00E74B5B" w:rsidRPr="002560BD" w:rsidRDefault="00E74B5B" w:rsidP="00E74B5B">
            <w:pPr>
              <w:autoSpaceDE w:val="0"/>
              <w:autoSpaceDN w:val="0"/>
              <w:adjustRightInd w:val="0"/>
              <w:jc w:val="both"/>
              <w:rPr>
                <w:rFonts w:ascii="Tahoma" w:eastAsiaTheme="minorHAnsi" w:hAnsi="Tahoma" w:cs="Tahoma"/>
                <w:bCs/>
                <w:color w:val="1F497D" w:themeColor="text2"/>
                <w:lang w:val="es-BO" w:eastAsia="en-US"/>
              </w:rPr>
            </w:pPr>
          </w:p>
          <w:p w14:paraId="4EDA4F88" w14:textId="77777777" w:rsidR="00E74B5B" w:rsidRPr="002560BD" w:rsidRDefault="00E74B5B" w:rsidP="00E74B5B">
            <w:pPr>
              <w:autoSpaceDE w:val="0"/>
              <w:autoSpaceDN w:val="0"/>
              <w:adjustRightInd w:val="0"/>
              <w:jc w:val="both"/>
              <w:rPr>
                <w:rFonts w:ascii="Tahoma" w:eastAsiaTheme="minorHAnsi" w:hAnsi="Tahoma" w:cs="Tahoma"/>
                <w:color w:val="1F497D" w:themeColor="text2"/>
                <w:lang w:val="es-BO" w:eastAsia="en-US"/>
              </w:rPr>
            </w:pPr>
            <w:r w:rsidRPr="002560BD">
              <w:rPr>
                <w:rFonts w:ascii="Tahoma" w:eastAsiaTheme="minorHAnsi" w:hAnsi="Tahoma" w:cs="Tahoma"/>
                <w:color w:val="1F497D" w:themeColor="text2"/>
                <w:lang w:val="es-BO" w:eastAsia="en-US"/>
              </w:rPr>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derive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p>
          <w:p w14:paraId="2829FB36" w14:textId="77777777" w:rsidR="00E74B5B" w:rsidRPr="002560BD" w:rsidRDefault="00E74B5B" w:rsidP="00E74B5B">
            <w:pPr>
              <w:ind w:left="281" w:hanging="209"/>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971930"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AE26B8"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104A6B"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70067CE7"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9B052" w14:textId="77777777" w:rsidR="00E74B5B" w:rsidRPr="00A40F94" w:rsidRDefault="00E74B5B" w:rsidP="00CB0DCD">
            <w:pPr>
              <w:jc w:val="center"/>
              <w:rPr>
                <w:rFonts w:ascii="Calibri" w:hAnsi="Calibri" w:cs="Calibri"/>
                <w:color w:val="1F497D"/>
              </w:rPr>
            </w:pPr>
            <w:r>
              <w:rPr>
                <w:rFonts w:ascii="Calibri" w:hAnsi="Calibri" w:cs="Calibri"/>
                <w:color w:val="1F497D"/>
              </w:rPr>
              <w:t>2</w:t>
            </w:r>
            <w:r w:rsidR="00CB0DCD">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2DE39A" w14:textId="77777777" w:rsidR="00E74B5B" w:rsidRPr="00997D11" w:rsidRDefault="00E74B5B" w:rsidP="00E74B5B">
            <w:pPr>
              <w:tabs>
                <w:tab w:val="left" w:pos="72"/>
              </w:tabs>
              <w:autoSpaceDE w:val="0"/>
              <w:autoSpaceDN w:val="0"/>
              <w:adjustRightInd w:val="0"/>
              <w:jc w:val="both"/>
              <w:rPr>
                <w:rFonts w:ascii="Tahoma" w:eastAsiaTheme="minorHAnsi" w:hAnsi="Tahoma" w:cs="Tahoma"/>
                <w:bCs/>
                <w:color w:val="1F497D" w:themeColor="text2"/>
                <w:lang w:val="es-BO" w:eastAsia="en-US"/>
              </w:rPr>
            </w:pPr>
            <w:r>
              <w:rPr>
                <w:rFonts w:ascii="Tahoma" w:eastAsiaTheme="minorHAnsi" w:hAnsi="Tahoma" w:cs="Tahoma"/>
                <w:bCs/>
                <w:color w:val="1F497D" w:themeColor="text2"/>
                <w:lang w:val="es-BO" w:eastAsia="en-US"/>
              </w:rPr>
              <w:t>4.7</w:t>
            </w:r>
            <w:r w:rsidRPr="00997D11">
              <w:rPr>
                <w:rFonts w:ascii="Tahoma" w:eastAsiaTheme="minorHAnsi" w:hAnsi="Tahoma" w:cs="Tahoma"/>
                <w:bCs/>
                <w:color w:val="1F497D" w:themeColor="text2"/>
                <w:lang w:val="es-BO" w:eastAsia="en-US"/>
              </w:rPr>
              <w:t xml:space="preserve"> NORMAS INTERNAS DEL CLIENTES</w:t>
            </w:r>
          </w:p>
          <w:p w14:paraId="26814C0F" w14:textId="77777777" w:rsidR="00E74B5B" w:rsidRPr="00997D11" w:rsidRDefault="00E74B5B" w:rsidP="00E74B5B">
            <w:pPr>
              <w:pStyle w:val="Prrafodelista"/>
              <w:autoSpaceDE w:val="0"/>
              <w:autoSpaceDN w:val="0"/>
              <w:adjustRightInd w:val="0"/>
              <w:jc w:val="both"/>
              <w:rPr>
                <w:rFonts w:ascii="Tahoma" w:eastAsiaTheme="minorHAnsi" w:hAnsi="Tahoma" w:cs="Tahoma"/>
                <w:bCs/>
                <w:color w:val="1F497D" w:themeColor="text2"/>
                <w:sz w:val="16"/>
                <w:szCs w:val="16"/>
                <w:lang w:val="es-BO"/>
              </w:rPr>
            </w:pPr>
          </w:p>
          <w:p w14:paraId="494FAF5E" w14:textId="77777777" w:rsidR="00E74B5B" w:rsidRPr="00997D11" w:rsidRDefault="00E74B5B" w:rsidP="00E74B5B">
            <w:pPr>
              <w:autoSpaceDE w:val="0"/>
              <w:autoSpaceDN w:val="0"/>
              <w:adjustRightInd w:val="0"/>
              <w:jc w:val="both"/>
              <w:rPr>
                <w:rFonts w:ascii="Tahoma" w:eastAsiaTheme="minorHAnsi" w:hAnsi="Tahoma" w:cs="Tahoma"/>
                <w:color w:val="1F497D" w:themeColor="text2"/>
                <w:lang w:val="es-BO" w:eastAsia="en-US"/>
              </w:rPr>
            </w:pPr>
            <w:r w:rsidRPr="00997D11">
              <w:rPr>
                <w:rFonts w:ascii="Tahoma" w:eastAsiaTheme="minorHAnsi" w:hAnsi="Tahoma" w:cs="Tahoma"/>
                <w:color w:val="1F497D" w:themeColor="text2"/>
                <w:lang w:val="es-BO" w:eastAsia="en-US"/>
              </w:rPr>
              <w:t xml:space="preserve">Durante el tiempo que dure el trabajo dentro del espacio físico del cliente, la empresa contratista deberá respetar y cumplir las normas internas de seguridad y procedimientos del cliente. </w:t>
            </w:r>
          </w:p>
          <w:p w14:paraId="110793C6" w14:textId="77777777" w:rsidR="00E74B5B" w:rsidRPr="00997D11" w:rsidRDefault="00E74B5B" w:rsidP="00E74B5B">
            <w:pPr>
              <w:ind w:hanging="3"/>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CD89C"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ED606"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F59FF6"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7842DD2B"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29045" w14:textId="77777777" w:rsidR="00E74B5B" w:rsidRPr="00A40F94" w:rsidRDefault="00E74B5B" w:rsidP="00CB0DCD">
            <w:pPr>
              <w:jc w:val="center"/>
              <w:rPr>
                <w:rFonts w:ascii="Calibri" w:hAnsi="Calibri" w:cs="Calibri"/>
                <w:color w:val="1F497D"/>
              </w:rPr>
            </w:pPr>
            <w:r>
              <w:rPr>
                <w:rFonts w:ascii="Calibri" w:hAnsi="Calibri" w:cs="Calibri"/>
                <w:color w:val="1F497D"/>
              </w:rPr>
              <w:t>2</w:t>
            </w:r>
            <w:r w:rsidR="00CB0DCD">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9585B3" w14:textId="77777777" w:rsidR="00E74B5B" w:rsidRPr="00273B12" w:rsidRDefault="00E74B5B" w:rsidP="00E74B5B">
            <w:pPr>
              <w:autoSpaceDE w:val="0"/>
              <w:autoSpaceDN w:val="0"/>
              <w:adjustRightInd w:val="0"/>
              <w:contextualSpacing/>
              <w:jc w:val="both"/>
              <w:rPr>
                <w:rFonts w:ascii="Tahoma" w:eastAsiaTheme="minorHAnsi" w:hAnsi="Tahoma" w:cs="Tahoma"/>
                <w:color w:val="1F497D" w:themeColor="text2"/>
                <w:lang w:val="es-BO"/>
              </w:rPr>
            </w:pPr>
            <w:r>
              <w:rPr>
                <w:rFonts w:ascii="Tahoma" w:eastAsiaTheme="minorHAnsi" w:hAnsi="Tahoma" w:cs="Tahoma"/>
                <w:bCs/>
                <w:color w:val="1F497D" w:themeColor="text2"/>
                <w:lang w:val="es-BO"/>
              </w:rPr>
              <w:t xml:space="preserve">4.8 </w:t>
            </w:r>
            <w:r w:rsidRPr="00273B12">
              <w:rPr>
                <w:rFonts w:ascii="Tahoma" w:eastAsiaTheme="minorHAnsi" w:hAnsi="Tahoma" w:cs="Tahoma"/>
                <w:bCs/>
                <w:color w:val="1F497D" w:themeColor="text2"/>
                <w:lang w:val="es-BO"/>
              </w:rPr>
              <w:t xml:space="preserve">SEGURIDAD INDUSTRIAL </w:t>
            </w:r>
          </w:p>
          <w:p w14:paraId="42370DAD" w14:textId="77777777" w:rsidR="00E74B5B" w:rsidRPr="00997D11" w:rsidRDefault="00E74B5B" w:rsidP="00E74B5B">
            <w:pPr>
              <w:pStyle w:val="Prrafodelista"/>
              <w:autoSpaceDE w:val="0"/>
              <w:autoSpaceDN w:val="0"/>
              <w:adjustRightInd w:val="0"/>
              <w:jc w:val="both"/>
              <w:rPr>
                <w:rFonts w:ascii="Tahoma" w:eastAsiaTheme="minorHAnsi" w:hAnsi="Tahoma" w:cs="Tahoma"/>
                <w:color w:val="1F497D" w:themeColor="text2"/>
                <w:sz w:val="16"/>
                <w:szCs w:val="16"/>
                <w:lang w:val="es-BO"/>
              </w:rPr>
            </w:pPr>
          </w:p>
          <w:p w14:paraId="55148408" w14:textId="77777777" w:rsidR="00E74B5B" w:rsidRPr="00997D11" w:rsidRDefault="00E74B5B" w:rsidP="00E74B5B">
            <w:pPr>
              <w:autoSpaceDE w:val="0"/>
              <w:autoSpaceDN w:val="0"/>
              <w:adjustRightInd w:val="0"/>
              <w:jc w:val="both"/>
              <w:rPr>
                <w:rFonts w:ascii="Tahoma" w:eastAsiaTheme="minorHAnsi" w:hAnsi="Tahoma" w:cs="Tahoma"/>
                <w:color w:val="1F497D" w:themeColor="text2"/>
                <w:lang w:val="es-BO" w:eastAsia="en-US"/>
              </w:rPr>
            </w:pPr>
            <w:r w:rsidRPr="00997D11">
              <w:rPr>
                <w:rFonts w:ascii="Tahoma" w:eastAsiaTheme="minorHAnsi" w:hAnsi="Tahoma" w:cs="Tahoma"/>
                <w:color w:val="1F497D" w:themeColor="text2"/>
                <w:lang w:val="es-BO" w:eastAsia="en-US"/>
              </w:rPr>
              <w:t xml:space="preserve">La empresa contratista debe cumplir con todas las normas de seguridad industrial, protegiendo a su personal de accidentes de trabajo, protegiendo a terceras personas utilizando una adecuada señalización. </w:t>
            </w:r>
          </w:p>
          <w:p w14:paraId="0F1A0D1D" w14:textId="77777777" w:rsidR="00E74B5B" w:rsidRPr="00997D11" w:rsidRDefault="00E74B5B" w:rsidP="00E74B5B">
            <w:pPr>
              <w:autoSpaceDE w:val="0"/>
              <w:autoSpaceDN w:val="0"/>
              <w:adjustRightInd w:val="0"/>
              <w:jc w:val="both"/>
              <w:rPr>
                <w:rFonts w:ascii="Tahoma" w:eastAsiaTheme="minorHAnsi" w:hAnsi="Tahoma" w:cs="Tahoma"/>
                <w:color w:val="1F497D" w:themeColor="text2"/>
                <w:lang w:val="es-BO" w:eastAsia="en-US"/>
              </w:rPr>
            </w:pPr>
            <w:r w:rsidRPr="00997D11">
              <w:rPr>
                <w:rFonts w:ascii="Tahoma" w:eastAsiaTheme="minorHAnsi" w:hAnsi="Tahoma" w:cs="Tahoma"/>
                <w:color w:val="1F497D" w:themeColor="text2"/>
                <w:lang w:val="es-BO" w:eastAsia="en-US"/>
              </w:rPr>
              <w:t>Las normas de seguridad, deben ser estrictamente aplicadas en todos los ámbitos de trabajo y el personal de la empresa contratista debe tener conocimiento de las mismas.</w:t>
            </w:r>
          </w:p>
          <w:p w14:paraId="7575BBB8" w14:textId="77777777" w:rsidR="00E74B5B" w:rsidRPr="00997D11" w:rsidRDefault="00E74B5B" w:rsidP="00E74B5B">
            <w:pPr>
              <w:ind w:left="-3" w:firstLine="3"/>
              <w:jc w:val="both"/>
              <w:rPr>
                <w:rFonts w:ascii="Tahoma" w:hAnsi="Tahoma" w:cs="Tahoma"/>
                <w:bCs/>
                <w:color w:val="365F91"/>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AF65CC"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E128F0"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EC5343" w14:textId="77777777" w:rsidR="00E74B5B" w:rsidRPr="009C2DE5" w:rsidRDefault="00E74B5B" w:rsidP="00E74B5B">
            <w:pPr>
              <w:jc w:val="center"/>
              <w:rPr>
                <w:rFonts w:ascii="Tahoma" w:hAnsi="Tahoma" w:cs="Tahoma"/>
                <w:color w:val="004990"/>
                <w:sz w:val="18"/>
                <w:szCs w:val="18"/>
                <w:lang w:eastAsia="es-BO"/>
              </w:rPr>
            </w:pPr>
          </w:p>
        </w:tc>
      </w:tr>
    </w:tbl>
    <w:p w14:paraId="382BC4CA" w14:textId="77777777" w:rsidR="00655C64" w:rsidRDefault="00655C64" w:rsidP="00655C64">
      <w:pPr>
        <w:rPr>
          <w:lang w:val="es-BO" w:eastAsia="en-US"/>
        </w:rPr>
      </w:pPr>
    </w:p>
    <w:p w14:paraId="02295121" w14:textId="77777777" w:rsidR="00655C64" w:rsidRPr="00655C64" w:rsidRDefault="00655C64" w:rsidP="00655C64">
      <w:pPr>
        <w:rPr>
          <w:lang w:val="es-BO" w:eastAsia="en-US"/>
        </w:rPr>
      </w:pPr>
    </w:p>
    <w:p w14:paraId="061A0701" w14:textId="77777777" w:rsidR="00E74B5B" w:rsidRPr="00E2621A" w:rsidRDefault="00E74B5B" w:rsidP="00E74B5B">
      <w:pPr>
        <w:pStyle w:val="TITULOS"/>
        <w:spacing w:after="0" w:line="240" w:lineRule="auto"/>
        <w:ind w:left="0" w:firstLine="0"/>
        <w:rPr>
          <w:rFonts w:ascii="Tahoma" w:hAnsi="Tahoma" w:cs="Tahoma"/>
          <w:color w:val="004990"/>
          <w:sz w:val="22"/>
          <w:szCs w:val="22"/>
        </w:rPr>
      </w:pPr>
      <w:r>
        <w:rPr>
          <w:rFonts w:ascii="Tahoma" w:hAnsi="Tahoma" w:cs="Tahoma"/>
          <w:color w:val="004990"/>
          <w:sz w:val="22"/>
          <w:szCs w:val="22"/>
        </w:rPr>
        <w:t xml:space="preserve">5   </w:t>
      </w:r>
      <w:r w:rsidRPr="000F0907">
        <w:rPr>
          <w:rFonts w:ascii="Tahoma" w:hAnsi="Tahoma" w:cs="Tahoma"/>
          <w:color w:val="004990"/>
          <w:sz w:val="22"/>
          <w:szCs w:val="22"/>
        </w:rPr>
        <w:t>ACÁPITE 5: COBERTURA GEOGRÁFICA</w:t>
      </w:r>
    </w:p>
    <w:p w14:paraId="2F8B64B1" w14:textId="77777777" w:rsidR="00E74B5B" w:rsidRDefault="00E74B5B" w:rsidP="00E74B5B">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74B5B" w:rsidRPr="009C2DE5" w14:paraId="05F31694" w14:textId="77777777" w:rsidTr="00E74B5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1A2B508"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A07BD3A"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74B5B" w:rsidRPr="009C2DE5" w14:paraId="7C69A205" w14:textId="77777777" w:rsidTr="00E74B5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9B5E5F2" w14:textId="77777777" w:rsidR="00E74B5B" w:rsidRPr="00363D85" w:rsidRDefault="00E74B5B" w:rsidP="00E74B5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ACÁPITE 5: COBERTURA GEOGRÁFICA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43639F"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519FBB"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74B5B" w:rsidRPr="009C2DE5" w14:paraId="3732148A" w14:textId="77777777" w:rsidTr="00E74B5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B7998E4" w14:textId="77777777" w:rsidR="00E74B5B" w:rsidRPr="00363D85" w:rsidRDefault="00E74B5B" w:rsidP="00E74B5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2EB656F" w14:textId="77777777" w:rsidR="00E74B5B" w:rsidRPr="00363D85" w:rsidRDefault="00E74B5B" w:rsidP="00E74B5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B9EF784"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C8A5288" w14:textId="77777777" w:rsidR="00E74B5B" w:rsidRPr="00363D85" w:rsidRDefault="00E74B5B" w:rsidP="00E74B5B">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18CF224"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74B5B" w:rsidRPr="009C2DE5" w14:paraId="71D1113A" w14:textId="77777777" w:rsidTr="00E74B5B">
        <w:trPr>
          <w:trHeight w:val="2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4AB439" w14:textId="77777777" w:rsidR="00E74B5B" w:rsidRDefault="00E74B5B" w:rsidP="00E74B5B">
            <w:pPr>
              <w:jc w:val="center"/>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BB6909" w14:textId="5AC99A26" w:rsidR="00CB0DCD" w:rsidRDefault="00E74B5B" w:rsidP="00631DD2">
            <w:pPr>
              <w:rPr>
                <w:rFonts w:ascii="Tahoma" w:eastAsiaTheme="minorHAnsi" w:hAnsi="Tahoma" w:cs="Tahoma"/>
                <w:color w:val="1F497D" w:themeColor="text2"/>
                <w:lang w:val="es-BO" w:eastAsia="en-US"/>
              </w:rPr>
            </w:pPr>
            <w:r>
              <w:rPr>
                <w:rFonts w:ascii="Tahoma" w:hAnsi="Tahoma" w:cs="Tahoma"/>
                <w:color w:val="1F497D"/>
              </w:rPr>
              <w:t>5.1  COBERTURA.</w:t>
            </w:r>
            <w:r>
              <w:rPr>
                <w:rFonts w:ascii="Tahoma" w:hAnsi="Tahoma" w:cs="Tahoma"/>
                <w:color w:val="1F497D"/>
              </w:rPr>
              <w:br/>
            </w:r>
            <w:r w:rsidRPr="000F0907">
              <w:rPr>
                <w:rFonts w:ascii="Tahoma" w:eastAsiaTheme="minorHAnsi" w:hAnsi="Tahoma" w:cs="Tahoma"/>
                <w:color w:val="1F497D" w:themeColor="text2"/>
                <w:lang w:val="es-BO" w:eastAsia="en-US"/>
              </w:rPr>
              <w:t xml:space="preserve">El servicio solicitado debe ser prestado a nivel nacional y por </w:t>
            </w:r>
            <w:r>
              <w:rPr>
                <w:rFonts w:ascii="Tahoma" w:eastAsiaTheme="minorHAnsi" w:hAnsi="Tahoma" w:cs="Tahoma"/>
                <w:color w:val="1F497D" w:themeColor="text2"/>
                <w:lang w:val="es-BO" w:eastAsia="en-US"/>
              </w:rPr>
              <w:t xml:space="preserve">  </w:t>
            </w:r>
            <w:r w:rsidRPr="000F0907">
              <w:rPr>
                <w:rFonts w:ascii="Tahoma" w:eastAsiaTheme="minorHAnsi" w:hAnsi="Tahoma" w:cs="Tahoma"/>
                <w:color w:val="1F497D" w:themeColor="text2"/>
                <w:lang w:val="es-BO" w:eastAsia="en-US"/>
              </w:rPr>
              <w:t>departamento tanto en zonas urbanas como rurales:</w:t>
            </w:r>
          </w:p>
          <w:p w14:paraId="6EB96F2F" w14:textId="77777777" w:rsidR="00CB0DCD" w:rsidRPr="000F0907" w:rsidRDefault="00CB0DCD" w:rsidP="00CB0DCD">
            <w:pPr>
              <w:ind w:left="72"/>
              <w:jc w:val="both"/>
              <w:rPr>
                <w:rFonts w:ascii="Tahoma" w:eastAsiaTheme="minorHAnsi" w:hAnsi="Tahoma" w:cs="Tahoma"/>
                <w:color w:val="1F497D" w:themeColor="text2"/>
                <w:lang w:val="es-BO" w:eastAsia="en-US"/>
              </w:rPr>
            </w:pPr>
          </w:p>
          <w:p w14:paraId="5AEB5403" w14:textId="77777777" w:rsidR="00E74B5B" w:rsidRPr="00EE1F0A" w:rsidRDefault="00E74B5B" w:rsidP="00CB0DCD">
            <w:pPr>
              <w:numPr>
                <w:ilvl w:val="0"/>
                <w:numId w:val="50"/>
              </w:numPr>
              <w:ind w:left="848" w:hanging="350"/>
              <w:jc w:val="both"/>
              <w:rPr>
                <w:rFonts w:ascii="Tahoma" w:hAnsi="Tahoma" w:cs="Tahoma"/>
                <w:color w:val="1F497D"/>
              </w:rPr>
            </w:pPr>
            <w:r w:rsidRPr="00EE1F0A">
              <w:rPr>
                <w:rFonts w:ascii="Tahoma" w:hAnsi="Tahoma" w:cs="Tahoma"/>
                <w:color w:val="1F497D"/>
              </w:rPr>
              <w:t>Departamento La Paz</w:t>
            </w:r>
          </w:p>
          <w:p w14:paraId="1102CD56"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Santa Cruz</w:t>
            </w:r>
          </w:p>
          <w:p w14:paraId="338C1257"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Cochabamba</w:t>
            </w:r>
          </w:p>
          <w:p w14:paraId="1FA872FE"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Oruro</w:t>
            </w:r>
          </w:p>
          <w:p w14:paraId="1C503685"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 xml:space="preserve">Departamento Chuquisaca </w:t>
            </w:r>
          </w:p>
          <w:p w14:paraId="4C48414A"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Tarija</w:t>
            </w:r>
          </w:p>
          <w:p w14:paraId="0AFD9DD6"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Beni</w:t>
            </w:r>
          </w:p>
          <w:p w14:paraId="3E9CC813"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Pando</w:t>
            </w:r>
          </w:p>
          <w:p w14:paraId="1FB4569F" w14:textId="77777777" w:rsidR="00E74B5B" w:rsidRPr="00EE1F0A" w:rsidRDefault="00E74B5B" w:rsidP="00F45C5D">
            <w:pPr>
              <w:numPr>
                <w:ilvl w:val="0"/>
                <w:numId w:val="50"/>
              </w:numPr>
              <w:ind w:left="848" w:hanging="350"/>
              <w:jc w:val="both"/>
              <w:rPr>
                <w:rFonts w:ascii="Tahoma" w:hAnsi="Tahoma" w:cs="Tahoma"/>
                <w:color w:val="1F497D"/>
              </w:rPr>
            </w:pPr>
            <w:r w:rsidRPr="00EE1F0A">
              <w:rPr>
                <w:rFonts w:ascii="Tahoma" w:hAnsi="Tahoma" w:cs="Tahoma"/>
                <w:color w:val="1F497D"/>
              </w:rPr>
              <w:t>Departamento Potosí</w:t>
            </w:r>
          </w:p>
          <w:p w14:paraId="646BE3CE" w14:textId="77777777" w:rsidR="00E74B5B" w:rsidRDefault="00E74B5B" w:rsidP="00E74B5B">
            <w:pPr>
              <w:ind w:left="848"/>
              <w:jc w:val="both"/>
              <w:rPr>
                <w:rFonts w:ascii="Tahoma" w:hAnsi="Tahoma" w:cs="Tahoma"/>
                <w:color w:val="1F497D"/>
              </w:rPr>
            </w:pPr>
          </w:p>
          <w:p w14:paraId="1A0F5212" w14:textId="77777777" w:rsidR="00BD7246" w:rsidRDefault="00BD7246" w:rsidP="00BD7246">
            <w:pPr>
              <w:jc w:val="both"/>
              <w:rPr>
                <w:rFonts w:ascii="Tahoma" w:hAnsi="Tahoma" w:cs="Tahoma"/>
                <w:color w:val="1F497D"/>
              </w:rPr>
            </w:pPr>
            <w:r>
              <w:rPr>
                <w:rFonts w:ascii="Tahoma" w:hAnsi="Tahoma" w:cs="Tahoma"/>
                <w:color w:val="1F497D"/>
              </w:rPr>
              <w:t>Cobertura para el servicio LTE Familia:</w:t>
            </w:r>
          </w:p>
          <w:p w14:paraId="58CC3628" w14:textId="77777777" w:rsidR="00BD7246" w:rsidRDefault="00BD7246" w:rsidP="00BD7246">
            <w:pPr>
              <w:jc w:val="both"/>
              <w:rPr>
                <w:rFonts w:ascii="Tahoma" w:hAnsi="Tahoma" w:cs="Tahoma"/>
                <w:color w:val="1F497D"/>
              </w:rPr>
            </w:pPr>
          </w:p>
          <w:p w14:paraId="2D469086" w14:textId="77777777" w:rsidR="00BD7246" w:rsidRPr="00BD7246" w:rsidRDefault="00BD7246" w:rsidP="00BD7246">
            <w:pPr>
              <w:jc w:val="both"/>
              <w:rPr>
                <w:rFonts w:ascii="Tahoma" w:hAnsi="Tahoma" w:cs="Tahoma"/>
                <w:color w:val="1F497D"/>
              </w:rPr>
            </w:pPr>
            <w:r w:rsidRPr="00BD7246">
              <w:rPr>
                <w:rFonts w:ascii="Tahoma" w:hAnsi="Tahoma" w:cs="Tahoma"/>
                <w:color w:val="1F497D"/>
              </w:rPr>
              <w:t>El servicio solicitado debe ser prestado en los siguientes departamentos:</w:t>
            </w:r>
          </w:p>
          <w:p w14:paraId="07231F0D"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La Paz</w:t>
            </w:r>
          </w:p>
          <w:p w14:paraId="696AFC4E"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La Paz (incluye El Alto y Viacha)</w:t>
            </w:r>
          </w:p>
          <w:p w14:paraId="485E1A39" w14:textId="77777777" w:rsidR="00BD7246" w:rsidRPr="00BD7246" w:rsidRDefault="00BD7246" w:rsidP="00BD7246">
            <w:pPr>
              <w:jc w:val="both"/>
              <w:rPr>
                <w:rFonts w:ascii="Tahoma" w:hAnsi="Tahoma" w:cs="Tahoma"/>
                <w:color w:val="1F497D"/>
              </w:rPr>
            </w:pPr>
            <w:r w:rsidRPr="00BD7246">
              <w:rPr>
                <w:rFonts w:ascii="Tahoma" w:hAnsi="Tahoma" w:cs="Tahoma"/>
                <w:color w:val="1F497D"/>
              </w:rPr>
              <w:lastRenderedPageBreak/>
              <w:t></w:t>
            </w:r>
            <w:r w:rsidRPr="00BD7246">
              <w:rPr>
                <w:rFonts w:ascii="Tahoma" w:hAnsi="Tahoma" w:cs="Tahoma"/>
                <w:color w:val="1F497D"/>
              </w:rPr>
              <w:tab/>
              <w:t>Departamento Santa Cruz</w:t>
            </w:r>
          </w:p>
          <w:p w14:paraId="5D20C709"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Santa Cruz (incluye: Cotoca, Porongo, La Guardia, Warnes y Montero)</w:t>
            </w:r>
          </w:p>
          <w:p w14:paraId="4D80854D"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Cochabamba</w:t>
            </w:r>
          </w:p>
          <w:p w14:paraId="5686BD6D"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Cochabamba (incluye Quillacollo, Chimore, Colcapirhua, Ivirgarzama, Shinahota, Totora, Tiquipaya y Sacaba)</w:t>
            </w:r>
          </w:p>
          <w:p w14:paraId="0A1DF25E"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Oruro</w:t>
            </w:r>
          </w:p>
          <w:p w14:paraId="39E7A59D"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Oruro</w:t>
            </w:r>
          </w:p>
          <w:p w14:paraId="06C94AFC"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 xml:space="preserve">Departamento Chuquisaca </w:t>
            </w:r>
          </w:p>
          <w:p w14:paraId="734E5BF1"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Sucre</w:t>
            </w:r>
          </w:p>
          <w:p w14:paraId="202A27CF"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Tarija</w:t>
            </w:r>
          </w:p>
          <w:p w14:paraId="0C460266"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Tarija (incluye Yacuiba)</w:t>
            </w:r>
          </w:p>
          <w:p w14:paraId="74D6C07E"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Beni</w:t>
            </w:r>
          </w:p>
          <w:p w14:paraId="6DA39FE0"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Trinidad (incluye Guayaramerin y Riberalta)</w:t>
            </w:r>
          </w:p>
          <w:p w14:paraId="39394930"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Pando</w:t>
            </w:r>
          </w:p>
          <w:p w14:paraId="65B9972B" w14:textId="77777777" w:rsidR="00BD7246" w:rsidRPr="00BD7246" w:rsidRDefault="00BD7246" w:rsidP="00BD7246">
            <w:pPr>
              <w:jc w:val="both"/>
              <w:rPr>
                <w:rFonts w:ascii="Tahoma" w:hAnsi="Tahoma" w:cs="Tahoma"/>
                <w:color w:val="1F497D"/>
              </w:rPr>
            </w:pPr>
            <w:r w:rsidRPr="00BD7246">
              <w:rPr>
                <w:rFonts w:ascii="Tahoma" w:hAnsi="Tahoma" w:cs="Tahoma"/>
                <w:color w:val="1F497D"/>
              </w:rPr>
              <w:tab/>
              <w:t>Cobija</w:t>
            </w:r>
          </w:p>
          <w:p w14:paraId="1BE93992" w14:textId="77777777" w:rsidR="00BD7246" w:rsidRPr="00BD7246" w:rsidRDefault="00BD7246" w:rsidP="00BD7246">
            <w:pPr>
              <w:jc w:val="both"/>
              <w:rPr>
                <w:rFonts w:ascii="Tahoma" w:hAnsi="Tahoma" w:cs="Tahoma"/>
                <w:color w:val="1F497D"/>
              </w:rPr>
            </w:pPr>
            <w:r w:rsidRPr="00BD7246">
              <w:rPr>
                <w:rFonts w:ascii="Tahoma" w:hAnsi="Tahoma" w:cs="Tahoma"/>
                <w:color w:val="1F497D"/>
              </w:rPr>
              <w:t></w:t>
            </w:r>
            <w:r w:rsidRPr="00BD7246">
              <w:rPr>
                <w:rFonts w:ascii="Tahoma" w:hAnsi="Tahoma" w:cs="Tahoma"/>
                <w:color w:val="1F497D"/>
              </w:rPr>
              <w:tab/>
              <w:t>Departamento Potosí</w:t>
            </w:r>
          </w:p>
          <w:p w14:paraId="5D524D8F" w14:textId="77777777" w:rsidR="00BD7246" w:rsidRDefault="00BD7246" w:rsidP="00BD7246">
            <w:pPr>
              <w:jc w:val="both"/>
              <w:rPr>
                <w:rFonts w:ascii="Tahoma" w:hAnsi="Tahoma" w:cs="Tahoma"/>
                <w:color w:val="1F497D"/>
              </w:rPr>
            </w:pPr>
            <w:r w:rsidRPr="00BD7246">
              <w:rPr>
                <w:rFonts w:ascii="Tahoma" w:hAnsi="Tahoma" w:cs="Tahoma"/>
                <w:color w:val="1F497D"/>
              </w:rPr>
              <w:tab/>
              <w:t>Potosí (incluye Uyuni, Villazon y Llallagua)</w:t>
            </w:r>
          </w:p>
          <w:p w14:paraId="397657A4" w14:textId="7C3E1708" w:rsidR="00BD7246" w:rsidRPr="00A17DDE" w:rsidRDefault="004C0A10" w:rsidP="00BD7246">
            <w:pPr>
              <w:jc w:val="both"/>
              <w:rPr>
                <w:rFonts w:ascii="Tahoma" w:hAnsi="Tahoma" w:cs="Tahoma"/>
                <w:color w:val="1F497D"/>
              </w:rPr>
            </w:pPr>
            <w:r w:rsidRPr="003C7954">
              <w:rPr>
                <w:rFonts w:ascii="Tahoma" w:hAnsi="Tahoma" w:cs="Tahoma"/>
                <w:color w:val="1F497D"/>
              </w:rPr>
              <w:t>Para LTE familia</w:t>
            </w:r>
            <w:r w:rsidR="00631DD2" w:rsidRPr="003C7954">
              <w:rPr>
                <w:rFonts w:ascii="Tahoma" w:hAnsi="Tahoma" w:cs="Tahoma"/>
                <w:color w:val="1F497D"/>
              </w:rPr>
              <w:t>,</w:t>
            </w:r>
            <w:r w:rsidRPr="003C7954">
              <w:rPr>
                <w:rFonts w:ascii="Tahoma" w:hAnsi="Tahoma" w:cs="Tahoma"/>
                <w:color w:val="1F497D"/>
              </w:rPr>
              <w:t xml:space="preserve"> no se requiere presencia de personal </w:t>
            </w:r>
            <w:r w:rsidR="00631DD2" w:rsidRPr="003C7954">
              <w:rPr>
                <w:rFonts w:ascii="Tahoma" w:hAnsi="Tahoma" w:cs="Tahoma"/>
                <w:color w:val="1F497D"/>
              </w:rPr>
              <w:t xml:space="preserve">técnico </w:t>
            </w:r>
            <w:r w:rsidRPr="003C7954">
              <w:rPr>
                <w:rFonts w:ascii="Tahoma" w:hAnsi="Tahoma" w:cs="Tahoma"/>
                <w:color w:val="1F497D"/>
              </w:rPr>
              <w:t xml:space="preserve">en </w:t>
            </w:r>
            <w:r w:rsidR="00631DD2" w:rsidRPr="003C7954">
              <w:rPr>
                <w:rFonts w:ascii="Tahoma" w:hAnsi="Tahoma" w:cs="Tahoma"/>
                <w:color w:val="1F497D"/>
              </w:rPr>
              <w:t>Guayaramerin, pero si se atiende.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0D0F9D"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CB620"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3DD64"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74B5B" w:rsidRPr="009C2DE5" w14:paraId="14B5F2FB" w14:textId="77777777" w:rsidTr="00E74B5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EDE58" w14:textId="77777777" w:rsidR="00E74B5B" w:rsidRDefault="00E74B5B" w:rsidP="00E74B5B">
            <w:pPr>
              <w:jc w:val="center"/>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4D4FA" w14:textId="24B6D387" w:rsidR="00BD7246" w:rsidRPr="005F352D" w:rsidRDefault="00E74B5B" w:rsidP="005F352D">
            <w:pPr>
              <w:rPr>
                <w:rFonts w:ascii="Tahoma" w:hAnsi="Tahoma" w:cs="Tahoma"/>
                <w:color w:val="17365D" w:themeColor="text2" w:themeShade="BF"/>
              </w:rPr>
            </w:pPr>
            <w:r w:rsidRPr="005F352D">
              <w:rPr>
                <w:rFonts w:ascii="Tahoma" w:hAnsi="Tahoma" w:cs="Tahoma"/>
                <w:color w:val="17365D" w:themeColor="text2" w:themeShade="BF"/>
              </w:rPr>
              <w:t xml:space="preserve">5.2  INCREMENTO DE </w:t>
            </w:r>
            <w:r w:rsidR="000C55DE" w:rsidRPr="005F352D">
              <w:rPr>
                <w:rFonts w:ascii="Tahoma" w:hAnsi="Tahoma" w:cs="Tahoma"/>
                <w:color w:val="17365D" w:themeColor="text2" w:themeShade="BF"/>
              </w:rPr>
              <w:t>ABONADOS</w:t>
            </w:r>
            <w:r w:rsidR="007965F2">
              <w:rPr>
                <w:rFonts w:ascii="Tahoma" w:hAnsi="Tahoma" w:cs="Tahoma"/>
                <w:color w:val="17365D" w:themeColor="text2" w:themeShade="BF"/>
              </w:rPr>
              <w:t xml:space="preserve"> </w:t>
            </w:r>
            <w:r w:rsidR="007965F2" w:rsidRPr="003C7954">
              <w:rPr>
                <w:rFonts w:ascii="Tahoma" w:hAnsi="Tahoma" w:cs="Tahoma"/>
                <w:color w:val="17365D" w:themeColor="text2" w:themeShade="BF"/>
              </w:rPr>
              <w:t>Y TRABAJOS</w:t>
            </w:r>
            <w:r w:rsidRPr="005F352D">
              <w:rPr>
                <w:rFonts w:ascii="Tahoma" w:hAnsi="Tahoma" w:cs="Tahoma"/>
                <w:color w:val="17365D" w:themeColor="text2" w:themeShade="BF"/>
              </w:rPr>
              <w:br/>
            </w:r>
          </w:p>
          <w:p w14:paraId="3E9B29CD" w14:textId="0DAC8092" w:rsidR="00BD7246" w:rsidRDefault="00BD7246" w:rsidP="00BD7246">
            <w:pPr>
              <w:ind w:hanging="3"/>
              <w:jc w:val="both"/>
              <w:rPr>
                <w:rFonts w:ascii="Tahoma" w:hAnsi="Tahoma" w:cs="Tahoma"/>
                <w:bCs/>
                <w:color w:val="365F91"/>
              </w:rPr>
            </w:pPr>
            <w:r w:rsidRPr="00BD7246">
              <w:rPr>
                <w:rFonts w:ascii="Tahoma" w:hAnsi="Tahoma" w:cs="Tahoma"/>
                <w:bCs/>
                <w:color w:val="365F91"/>
              </w:rPr>
              <w:t>Si ENTEL S.A. durante la vigencia del con</w:t>
            </w:r>
            <w:r>
              <w:rPr>
                <w:rFonts w:ascii="Tahoma" w:hAnsi="Tahoma" w:cs="Tahoma"/>
                <w:bCs/>
                <w:color w:val="365F91"/>
              </w:rPr>
              <w:t xml:space="preserve">trato incrementa en su red </w:t>
            </w:r>
            <w:r w:rsidR="005F352D">
              <w:rPr>
                <w:rFonts w:ascii="Tahoma" w:hAnsi="Tahoma" w:cs="Tahoma"/>
                <w:bCs/>
                <w:color w:val="365F91"/>
              </w:rPr>
              <w:t xml:space="preserve">DTH y/o LTE </w:t>
            </w:r>
            <w:r>
              <w:rPr>
                <w:rFonts w:ascii="Tahoma" w:hAnsi="Tahoma" w:cs="Tahoma"/>
                <w:bCs/>
                <w:color w:val="365F91"/>
              </w:rPr>
              <w:t>nuevos abonados</w:t>
            </w:r>
            <w:r w:rsidRPr="00BD7246">
              <w:rPr>
                <w:rFonts w:ascii="Tahoma" w:hAnsi="Tahoma" w:cs="Tahoma"/>
                <w:bCs/>
                <w:color w:val="365F91"/>
              </w:rPr>
              <w:t xml:space="preserve"> hasta un 5%, las mismas serán incorporadas al contrato de operación y mantenimiento</w:t>
            </w:r>
            <w:r w:rsidR="005F352D">
              <w:rPr>
                <w:rFonts w:ascii="Tahoma" w:hAnsi="Tahoma" w:cs="Tahoma"/>
                <w:bCs/>
                <w:color w:val="365F91"/>
              </w:rPr>
              <w:t>. P</w:t>
            </w:r>
            <w:r w:rsidRPr="00BD7246">
              <w:rPr>
                <w:rFonts w:ascii="Tahoma" w:hAnsi="Tahoma" w:cs="Tahoma"/>
                <w:bCs/>
                <w:color w:val="365F91"/>
              </w:rPr>
              <w:t>ara el efecto ENTEL S.A. comunicará a la empresa contratista la incorporación de l</w:t>
            </w:r>
            <w:r>
              <w:rPr>
                <w:rFonts w:ascii="Tahoma" w:hAnsi="Tahoma" w:cs="Tahoma"/>
                <w:bCs/>
                <w:color w:val="365F91"/>
              </w:rPr>
              <w:t>os</w:t>
            </w:r>
            <w:r w:rsidRPr="00BD7246">
              <w:rPr>
                <w:rFonts w:ascii="Tahoma" w:hAnsi="Tahoma" w:cs="Tahoma"/>
                <w:bCs/>
                <w:color w:val="365F91"/>
              </w:rPr>
              <w:t xml:space="preserve"> </w:t>
            </w:r>
            <w:r>
              <w:rPr>
                <w:rFonts w:ascii="Tahoma" w:hAnsi="Tahoma" w:cs="Tahoma"/>
                <w:bCs/>
                <w:color w:val="365F91"/>
              </w:rPr>
              <w:t>abonados/</w:t>
            </w:r>
            <w:r w:rsidRPr="00BD7246">
              <w:rPr>
                <w:rFonts w:ascii="Tahoma" w:hAnsi="Tahoma" w:cs="Tahoma"/>
                <w:bCs/>
                <w:color w:val="365F91"/>
              </w:rPr>
              <w:t xml:space="preserve">localidades al servicio de “operación y </w:t>
            </w:r>
            <w:r w:rsidR="007965F2">
              <w:rPr>
                <w:rFonts w:ascii="Tahoma" w:hAnsi="Tahoma" w:cs="Tahoma"/>
                <w:bCs/>
                <w:color w:val="365F91"/>
              </w:rPr>
              <w:t xml:space="preserve">mantenimiento” </w:t>
            </w:r>
            <w:r w:rsidR="00FC494E">
              <w:rPr>
                <w:rFonts w:ascii="Tahoma" w:hAnsi="Tahoma" w:cs="Tahoma"/>
                <w:bCs/>
                <w:color w:val="365F91"/>
              </w:rPr>
              <w:t xml:space="preserve"> </w:t>
            </w:r>
            <w:r w:rsidR="007965F2" w:rsidRPr="003C7954">
              <w:rPr>
                <w:rFonts w:ascii="Tahoma" w:hAnsi="Tahoma" w:cs="Tahoma"/>
                <w:color w:val="365F91"/>
              </w:rPr>
              <w:t>y si la cantidad de trabajos anuales (que pueden ser calculados según el Anexo. 5, incisos 4 y 5 donde se detalla los trabajos promedios mensuales de Tv Satelital y LTE Familia)  superara hasta un 5 % estos serán incorporados al contrato de operación y mantenimiento, superado este porcentaje se analizará el incremento de la cantidad de personal técnico y demás recursos logísticos mediante una adenda al contrato.</w:t>
            </w:r>
          </w:p>
          <w:p w14:paraId="619F730A" w14:textId="77777777" w:rsidR="00E74B5B" w:rsidRPr="0013599D" w:rsidRDefault="00E74B5B" w:rsidP="00E74B5B">
            <w:pPr>
              <w:ind w:hanging="3"/>
              <w:jc w:val="both"/>
              <w:rPr>
                <w:rFonts w:ascii="Tahoma" w:hAnsi="Tahoma" w:cs="Tahoma"/>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0D311B"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21B6EB"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3349B"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14:paraId="23374467" w14:textId="77777777" w:rsidR="005A0BD2" w:rsidRDefault="005A0BD2" w:rsidP="00E74B5B">
      <w:pPr>
        <w:pStyle w:val="Continuarlista"/>
        <w:spacing w:after="0"/>
        <w:ind w:left="0"/>
        <w:rPr>
          <w:rFonts w:ascii="Tahoma" w:hAnsi="Tahoma" w:cs="Tahoma"/>
          <w:color w:val="1F497D" w:themeColor="text2"/>
          <w:sz w:val="22"/>
          <w:szCs w:val="22"/>
          <w:lang w:val="es-ES_tradnl" w:bidi="en-US"/>
        </w:rPr>
      </w:pPr>
    </w:p>
    <w:p w14:paraId="1A47E642" w14:textId="77777777" w:rsidR="00FE66C7" w:rsidRDefault="00FE66C7" w:rsidP="00E74B5B">
      <w:pPr>
        <w:pStyle w:val="Continuarlista"/>
        <w:spacing w:after="0"/>
        <w:ind w:left="0"/>
        <w:rPr>
          <w:rFonts w:ascii="Tahoma" w:hAnsi="Tahoma" w:cs="Tahoma"/>
          <w:color w:val="1F497D" w:themeColor="text2"/>
          <w:sz w:val="22"/>
          <w:szCs w:val="22"/>
          <w:lang w:val="es-ES_tradnl" w:bidi="en-US"/>
        </w:rPr>
      </w:pPr>
    </w:p>
    <w:p w14:paraId="5359265A" w14:textId="77777777" w:rsidR="00E74B5B" w:rsidRDefault="00E74B5B" w:rsidP="00E74B5B">
      <w:pPr>
        <w:pStyle w:val="TITULOS"/>
        <w:spacing w:after="0" w:line="240" w:lineRule="auto"/>
        <w:ind w:left="0" w:firstLine="0"/>
        <w:rPr>
          <w:rFonts w:ascii="Tahoma" w:hAnsi="Tahoma" w:cs="Tahoma"/>
          <w:color w:val="004990"/>
          <w:sz w:val="22"/>
          <w:szCs w:val="22"/>
        </w:rPr>
      </w:pPr>
      <w:r>
        <w:rPr>
          <w:rFonts w:ascii="Tahoma" w:hAnsi="Tahoma" w:cs="Tahoma"/>
          <w:color w:val="004990"/>
          <w:sz w:val="22"/>
          <w:szCs w:val="22"/>
        </w:rPr>
        <w:t xml:space="preserve">6   ACÁPITE 6: </w:t>
      </w:r>
      <w:r w:rsidRPr="00035925">
        <w:rPr>
          <w:rFonts w:ascii="Tahoma" w:hAnsi="Tahoma" w:cs="Tahoma"/>
          <w:color w:val="004990"/>
          <w:sz w:val="22"/>
          <w:szCs w:val="22"/>
        </w:rPr>
        <w:t>ORGANIZACI</w:t>
      </w:r>
      <w:r>
        <w:rPr>
          <w:rFonts w:ascii="Tahoma" w:hAnsi="Tahoma" w:cs="Tahoma"/>
          <w:color w:val="004990"/>
          <w:sz w:val="22"/>
          <w:szCs w:val="22"/>
        </w:rPr>
        <w:t>Ó</w:t>
      </w:r>
      <w:r w:rsidRPr="00035925">
        <w:rPr>
          <w:rFonts w:ascii="Tahoma" w:hAnsi="Tahoma" w:cs="Tahoma"/>
          <w:color w:val="004990"/>
          <w:sz w:val="22"/>
          <w:szCs w:val="22"/>
        </w:rPr>
        <w:t>N DE LA CONTRATISTA</w:t>
      </w:r>
    </w:p>
    <w:p w14:paraId="1E212343" w14:textId="77777777" w:rsidR="00E74B5B" w:rsidRDefault="00E74B5B" w:rsidP="00E74B5B">
      <w:pPr>
        <w:rPr>
          <w:lang w:val="es-BO" w:eastAsia="en-US"/>
        </w:rPr>
      </w:pPr>
    </w:p>
    <w:p w14:paraId="78528FA3" w14:textId="77777777" w:rsidR="00E74B5B" w:rsidRPr="00847784" w:rsidRDefault="00E74B5B" w:rsidP="00E74B5B">
      <w:pPr>
        <w:rPr>
          <w:rFonts w:ascii="Tahoma" w:hAnsi="Tahoma" w:cs="Tahoma"/>
          <w:color w:val="1F497D"/>
        </w:rPr>
      </w:pPr>
      <w:r w:rsidRPr="00847784">
        <w:rPr>
          <w:rFonts w:ascii="Tahoma" w:hAnsi="Tahoma" w:cs="Tahoma"/>
          <w:color w:val="1F497D"/>
        </w:rPr>
        <w:t xml:space="preserve">En todos los casos, </w:t>
      </w:r>
      <w:r>
        <w:rPr>
          <w:rFonts w:ascii="Tahoma" w:hAnsi="Tahoma" w:cs="Tahoma"/>
          <w:color w:val="1F497D"/>
        </w:rPr>
        <w:t xml:space="preserve">para todo el personal propuesto, el curriculum vitae </w:t>
      </w:r>
      <w:r w:rsidRPr="00847784">
        <w:rPr>
          <w:rFonts w:ascii="Tahoma" w:hAnsi="Tahoma" w:cs="Tahoma"/>
          <w:color w:val="1F497D"/>
        </w:rPr>
        <w:t>deberá cont</w:t>
      </w:r>
      <w:r>
        <w:rPr>
          <w:rFonts w:ascii="Tahoma" w:hAnsi="Tahoma" w:cs="Tahoma"/>
          <w:color w:val="1F497D"/>
        </w:rPr>
        <w:t>ar con</w:t>
      </w:r>
      <w:r w:rsidRPr="00847784">
        <w:rPr>
          <w:rFonts w:ascii="Tahoma" w:hAnsi="Tahoma" w:cs="Tahoma"/>
          <w:color w:val="1F497D"/>
        </w:rPr>
        <w:t xml:space="preserve"> dos paginas </w:t>
      </w:r>
      <w:r>
        <w:rPr>
          <w:rFonts w:ascii="Tahoma" w:hAnsi="Tahoma" w:cs="Tahoma"/>
          <w:color w:val="1F497D"/>
        </w:rPr>
        <w:t xml:space="preserve">(máximo) </w:t>
      </w:r>
      <w:r w:rsidRPr="00847784">
        <w:rPr>
          <w:rFonts w:ascii="Tahoma" w:hAnsi="Tahoma" w:cs="Tahoma"/>
          <w:color w:val="1F497D"/>
        </w:rPr>
        <w:t>y los respaldos de experiencia</w:t>
      </w:r>
      <w:r>
        <w:rPr>
          <w:rFonts w:ascii="Tahoma" w:hAnsi="Tahoma" w:cs="Tahoma"/>
          <w:color w:val="1F497D"/>
        </w:rPr>
        <w:t xml:space="preserve"> de trabajo</w:t>
      </w:r>
      <w:r w:rsidRPr="00847784">
        <w:rPr>
          <w:rFonts w:ascii="Tahoma" w:hAnsi="Tahoma" w:cs="Tahoma"/>
          <w:color w:val="1F497D"/>
        </w:rPr>
        <w:t xml:space="preserve"> y formación academica deberán ser claros y fácilmente computables.</w:t>
      </w:r>
    </w:p>
    <w:p w14:paraId="125D594D" w14:textId="77777777" w:rsidR="00E74B5B" w:rsidRPr="00E74B5B" w:rsidRDefault="00E74B5B" w:rsidP="00E74B5B">
      <w:pPr>
        <w:pStyle w:val="Continuarlista"/>
        <w:spacing w:after="0"/>
        <w:ind w:left="0"/>
        <w:rPr>
          <w:rFonts w:ascii="Tahoma" w:hAnsi="Tahoma" w:cs="Tahoma"/>
          <w:color w:val="1F497D" w:themeColor="text2"/>
          <w:sz w:val="22"/>
          <w:szCs w:val="22"/>
          <w:lang w:val="es-ES" w:bidi="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F84B6A" w:rsidRPr="009C2DE5" w14:paraId="6832F26D" w14:textId="77777777" w:rsidTr="00A217F0">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237A6D5" w14:textId="77777777" w:rsidR="00F84B6A" w:rsidRPr="00363D85" w:rsidRDefault="00F84B6A" w:rsidP="00A217F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C07F446" w14:textId="77777777" w:rsidR="00F84B6A" w:rsidRPr="00363D85" w:rsidRDefault="00F84B6A" w:rsidP="00A217F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F84B6A" w:rsidRPr="009C2DE5" w14:paraId="2A08EF7D" w14:textId="77777777" w:rsidTr="00A217F0">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8B2701" w14:textId="77777777" w:rsidR="00F84B6A" w:rsidRPr="00363D85" w:rsidRDefault="00F84B6A" w:rsidP="00A217F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ACÁPITE 6 : ORGANIZACIÓN DE LA CONTRATISTA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63F7F4" w14:textId="77777777" w:rsidR="00F84B6A" w:rsidRPr="00363D85" w:rsidRDefault="00F84B6A" w:rsidP="00A217F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2C1406" w14:textId="77777777" w:rsidR="00F84B6A" w:rsidRPr="00363D85" w:rsidRDefault="00F84B6A" w:rsidP="00A217F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F84B6A" w:rsidRPr="009C2DE5" w14:paraId="705BD269" w14:textId="77777777" w:rsidTr="00A217F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3D868ED" w14:textId="77777777" w:rsidR="00F84B6A" w:rsidRPr="00363D85" w:rsidRDefault="00F84B6A" w:rsidP="00A217F0">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03E0FC3" w14:textId="77777777" w:rsidR="00F84B6A" w:rsidRPr="00363D85" w:rsidRDefault="00F84B6A" w:rsidP="00A217F0">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7EF6024" w14:textId="77777777" w:rsidR="00F84B6A" w:rsidRPr="00363D85" w:rsidRDefault="00F84B6A" w:rsidP="00A217F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54816AC" w14:textId="77777777" w:rsidR="00F84B6A" w:rsidRPr="00363D85" w:rsidRDefault="00F84B6A" w:rsidP="00A217F0">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99ABD44" w14:textId="77777777" w:rsidR="00F84B6A" w:rsidRPr="00363D85" w:rsidRDefault="00F84B6A" w:rsidP="00A217F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84B6A" w:rsidRPr="009C2DE5" w14:paraId="2235CCA2" w14:textId="77777777" w:rsidTr="00A217F0">
        <w:trPr>
          <w:trHeight w:val="2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A3F7E4" w14:textId="77777777" w:rsidR="00F84B6A" w:rsidRDefault="00F84B6A" w:rsidP="00A217F0">
            <w:pPr>
              <w:jc w:val="center"/>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698F1D" w14:textId="77777777" w:rsidR="00F84B6A" w:rsidRDefault="00F84B6A" w:rsidP="00A217F0">
            <w:pPr>
              <w:jc w:val="both"/>
              <w:rPr>
                <w:rFonts w:ascii="Tahoma" w:hAnsi="Tahoma" w:cs="Tahoma"/>
                <w:bCs/>
                <w:color w:val="1F497D"/>
                <w:lang w:val="es-MX"/>
              </w:rPr>
            </w:pPr>
            <w:bookmarkStart w:id="16" w:name="_Toc282534596"/>
            <w:r>
              <w:rPr>
                <w:rFonts w:ascii="Tahoma" w:hAnsi="Tahoma" w:cs="Tahoma"/>
                <w:bCs/>
                <w:color w:val="1F497D"/>
                <w:lang w:val="es-MX"/>
              </w:rPr>
              <w:t>6.1</w:t>
            </w:r>
            <w:r>
              <w:rPr>
                <w:bCs/>
                <w:color w:val="1F497D"/>
                <w:lang w:val="es-MX"/>
              </w:rPr>
              <w:t xml:space="preserve">  </w:t>
            </w:r>
            <w:r w:rsidRPr="006A45FE">
              <w:rPr>
                <w:rFonts w:ascii="Tahoma" w:hAnsi="Tahoma" w:cs="Tahoma"/>
                <w:bCs/>
                <w:color w:val="1F497D"/>
                <w:lang w:val="es-MX"/>
              </w:rPr>
              <w:t>OBJETIVO</w:t>
            </w:r>
            <w:bookmarkEnd w:id="16"/>
          </w:p>
          <w:p w14:paraId="7AA42898" w14:textId="77777777" w:rsidR="00F84B6A" w:rsidRDefault="00F84B6A" w:rsidP="00A217F0">
            <w:pPr>
              <w:jc w:val="both"/>
              <w:rPr>
                <w:rFonts w:ascii="Tahoma" w:hAnsi="Tahoma" w:cs="Tahoma"/>
                <w:bCs/>
                <w:color w:val="1F497D"/>
                <w:lang w:val="es-MX"/>
              </w:rPr>
            </w:pPr>
          </w:p>
          <w:p w14:paraId="06B63FFD" w14:textId="77777777" w:rsidR="00F84B6A" w:rsidRPr="00DF1929" w:rsidRDefault="00F84B6A" w:rsidP="00A217F0">
            <w:pPr>
              <w:jc w:val="both"/>
              <w:rPr>
                <w:rFonts w:ascii="Tahoma" w:hAnsi="Tahoma" w:cs="Tahoma"/>
                <w:bCs/>
                <w:color w:val="1F497D"/>
              </w:rPr>
            </w:pPr>
            <w:r w:rsidRPr="00DF1929">
              <w:rPr>
                <w:rFonts w:ascii="Tahoma" w:hAnsi="Tahoma" w:cs="Tahoma"/>
                <w:bCs/>
                <w:color w:val="1F497D"/>
              </w:rPr>
              <w:t>El objetivo del presente a</w:t>
            </w:r>
            <w:r>
              <w:rPr>
                <w:rFonts w:ascii="Tahoma" w:hAnsi="Tahoma" w:cs="Tahoma"/>
                <w:bCs/>
                <w:color w:val="1F497D"/>
              </w:rPr>
              <w:t>cápite</w:t>
            </w:r>
            <w:r w:rsidRPr="00DF1929">
              <w:rPr>
                <w:rFonts w:ascii="Tahoma" w:hAnsi="Tahoma" w:cs="Tahoma"/>
                <w:bCs/>
                <w:color w:val="1F497D"/>
              </w:rPr>
              <w:t>, es definir los aspectos del personal</w:t>
            </w:r>
            <w:r>
              <w:rPr>
                <w:rFonts w:ascii="Tahoma" w:hAnsi="Tahoma" w:cs="Tahoma"/>
                <w:bCs/>
                <w:color w:val="1F497D"/>
              </w:rPr>
              <w:t>, equipamiento</w:t>
            </w:r>
            <w:r w:rsidRPr="00DF1929">
              <w:rPr>
                <w:rFonts w:ascii="Tahoma" w:hAnsi="Tahoma" w:cs="Tahoma"/>
                <w:bCs/>
                <w:color w:val="1F497D"/>
              </w:rPr>
              <w:t xml:space="preserve"> y logística mínimo que debe cumplir la empresa contratista para la ejecución de los trabajos objeto del contrato.</w:t>
            </w:r>
          </w:p>
          <w:p w14:paraId="18C18EA0" w14:textId="77777777" w:rsidR="00F84B6A" w:rsidRPr="006A45FE"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894F10" w14:textId="77777777" w:rsidR="00F84B6A" w:rsidRPr="009C2DE5" w:rsidRDefault="000C55DE" w:rsidP="00A217F0">
            <w:pPr>
              <w:jc w:val="center"/>
              <w:rPr>
                <w:b/>
                <w:color w:val="004990"/>
                <w:sz w:val="20"/>
                <w:szCs w:val="20"/>
              </w:rPr>
            </w:pPr>
            <w:r>
              <w:rPr>
                <w:b/>
                <w:color w:val="004990"/>
                <w:sz w:val="20"/>
                <w:szCs w:val="20"/>
              </w:rPr>
              <w:t>---</w:t>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AB08D5"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7E9C0F" w14:textId="77777777" w:rsidR="00F84B6A" w:rsidRPr="009C2DE5" w:rsidRDefault="00F84B6A" w:rsidP="00A217F0">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F84B6A" w:rsidRPr="009C2DE5" w14:paraId="128651BD" w14:textId="77777777" w:rsidTr="005F352D">
        <w:trPr>
          <w:trHeight w:val="553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82CE2" w14:textId="77777777" w:rsidR="00F84B6A" w:rsidRDefault="00F84B6A" w:rsidP="00A217F0">
            <w:pPr>
              <w:jc w:val="center"/>
              <w:rPr>
                <w:rFonts w:ascii="Calibri" w:hAnsi="Calibri" w:cs="Calibri"/>
                <w:color w:val="1F497D"/>
              </w:rPr>
            </w:pPr>
            <w:r>
              <w:rPr>
                <w:rFonts w:ascii="Calibri" w:hAnsi="Calibri" w:cs="Calibri"/>
                <w:color w:val="1F497D"/>
              </w:rPr>
              <w:lastRenderedPageBreak/>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DE9F43" w14:textId="77777777" w:rsidR="00F84B6A" w:rsidRDefault="00F84B6A" w:rsidP="00A217F0">
            <w:pPr>
              <w:jc w:val="both"/>
              <w:rPr>
                <w:rFonts w:ascii="Tahoma" w:hAnsi="Tahoma" w:cs="Tahoma"/>
                <w:bCs/>
                <w:color w:val="1F497D"/>
              </w:rPr>
            </w:pPr>
            <w:r>
              <w:rPr>
                <w:rFonts w:ascii="Tahoma" w:hAnsi="Tahoma" w:cs="Tahoma"/>
                <w:bCs/>
                <w:color w:val="1F497D"/>
              </w:rPr>
              <w:t>6.2 CENTROS DE OPERACIÓN</w:t>
            </w:r>
          </w:p>
          <w:p w14:paraId="5A9099EA" w14:textId="77777777" w:rsidR="00F84B6A" w:rsidRDefault="00F84B6A" w:rsidP="00A217F0">
            <w:pPr>
              <w:jc w:val="both"/>
              <w:rPr>
                <w:rFonts w:ascii="Tahoma" w:hAnsi="Tahoma" w:cs="Tahoma"/>
                <w:bCs/>
                <w:color w:val="1F497D"/>
              </w:rPr>
            </w:pPr>
          </w:p>
          <w:p w14:paraId="786D9845" w14:textId="77777777" w:rsidR="00F84B6A" w:rsidRPr="00637AEA" w:rsidRDefault="00F84B6A" w:rsidP="00A217F0">
            <w:pPr>
              <w:autoSpaceDE w:val="0"/>
              <w:autoSpaceDN w:val="0"/>
              <w:adjustRightInd w:val="0"/>
              <w:jc w:val="both"/>
              <w:rPr>
                <w:rFonts w:ascii="Tahoma" w:hAnsi="Tahoma" w:cs="Tahoma"/>
                <w:color w:val="1F497D" w:themeColor="text2"/>
              </w:rPr>
            </w:pPr>
            <w:r w:rsidRPr="00637AEA">
              <w:rPr>
                <w:rFonts w:ascii="Tahoma" w:hAnsi="Tahoma" w:cs="Tahoma"/>
                <w:color w:val="1F497D" w:themeColor="text2"/>
              </w:rPr>
              <w:t>El contratista dispondrá de Centros de Operación en las ciudades capitales de cada departamento del país, así como también en las  subregionales detalladas. El área de competencia de los centros de operación será de acuerdo al siguiente cuadro:</w:t>
            </w:r>
          </w:p>
          <w:p w14:paraId="1F778F59" w14:textId="77777777" w:rsidR="00B34756" w:rsidRDefault="00B34756" w:rsidP="00A217F0">
            <w:pPr>
              <w:jc w:val="both"/>
              <w:rPr>
                <w:rFonts w:ascii="Tahoma" w:hAnsi="Tahoma" w:cs="Tahoma"/>
                <w:bCs/>
                <w:color w:val="1F497D"/>
              </w:rPr>
            </w:pPr>
          </w:p>
          <w:tbl>
            <w:tblPr>
              <w:tblW w:w="4840" w:type="dxa"/>
              <w:tblLayout w:type="fixed"/>
              <w:tblCellMar>
                <w:left w:w="70" w:type="dxa"/>
                <w:right w:w="70" w:type="dxa"/>
              </w:tblCellMar>
              <w:tblLook w:val="04A0" w:firstRow="1" w:lastRow="0" w:firstColumn="1" w:lastColumn="0" w:noHBand="0" w:noVBand="1"/>
            </w:tblPr>
            <w:tblGrid>
              <w:gridCol w:w="740"/>
              <w:gridCol w:w="940"/>
              <w:gridCol w:w="1600"/>
              <w:gridCol w:w="700"/>
              <w:gridCol w:w="860"/>
            </w:tblGrid>
            <w:tr w:rsidR="003D6E90" w:rsidRPr="003D6E90" w14:paraId="7B3B64F0" w14:textId="77777777" w:rsidTr="003D6E90">
              <w:trPr>
                <w:trHeight w:val="315"/>
              </w:trPr>
              <w:tc>
                <w:tcPr>
                  <w:tcW w:w="4840" w:type="dxa"/>
                  <w:gridSpan w:val="5"/>
                  <w:tcBorders>
                    <w:top w:val="single" w:sz="8" w:space="0" w:color="auto"/>
                    <w:left w:val="single" w:sz="8" w:space="0" w:color="auto"/>
                    <w:bottom w:val="single" w:sz="8" w:space="0" w:color="auto"/>
                    <w:right w:val="single" w:sz="8" w:space="0" w:color="000000"/>
                  </w:tcBorders>
                  <w:shd w:val="clear" w:color="000000" w:fill="1F497D"/>
                  <w:noWrap/>
                  <w:vAlign w:val="center"/>
                  <w:hideMark/>
                </w:tcPr>
                <w:p w14:paraId="48C2FB9C" w14:textId="77777777" w:rsidR="003D6E90" w:rsidRPr="003D6E90" w:rsidRDefault="003D6E90" w:rsidP="003D6E90">
                  <w:pPr>
                    <w:jc w:val="center"/>
                    <w:rPr>
                      <w:rFonts w:ascii="Calibri" w:hAnsi="Calibri"/>
                      <w:b/>
                      <w:bCs/>
                      <w:color w:val="FFFFFF"/>
                      <w:sz w:val="14"/>
                      <w:szCs w:val="14"/>
                      <w:lang w:val="es-BO" w:eastAsia="es-BO"/>
                    </w:rPr>
                  </w:pPr>
                  <w:r w:rsidRPr="003D6E90">
                    <w:rPr>
                      <w:rFonts w:ascii="Calibri" w:hAnsi="Calibri"/>
                      <w:b/>
                      <w:bCs/>
                      <w:color w:val="FFFFFF"/>
                      <w:sz w:val="14"/>
                      <w:szCs w:val="14"/>
                      <w:lang w:val="es-BO" w:eastAsia="es-BO"/>
                    </w:rPr>
                    <w:t>Centros de Operación DTH</w:t>
                  </w:r>
                </w:p>
              </w:tc>
            </w:tr>
            <w:tr w:rsidR="003D6E90" w:rsidRPr="003D6E90" w14:paraId="621BB3DB" w14:textId="77777777" w:rsidTr="003D6E90">
              <w:trPr>
                <w:trHeight w:val="540"/>
              </w:trPr>
              <w:tc>
                <w:tcPr>
                  <w:tcW w:w="740" w:type="dxa"/>
                  <w:tcBorders>
                    <w:top w:val="nil"/>
                    <w:left w:val="single" w:sz="8" w:space="0" w:color="auto"/>
                    <w:bottom w:val="nil"/>
                    <w:right w:val="single" w:sz="8" w:space="0" w:color="auto"/>
                  </w:tcBorders>
                  <w:shd w:val="clear" w:color="000000" w:fill="1F497D"/>
                  <w:vAlign w:val="center"/>
                  <w:hideMark/>
                </w:tcPr>
                <w:p w14:paraId="309C4027" w14:textId="77777777" w:rsidR="003D6E90" w:rsidRPr="003D6E90" w:rsidRDefault="003D6E90" w:rsidP="003D6E90">
                  <w:pPr>
                    <w:jc w:val="center"/>
                    <w:rPr>
                      <w:rFonts w:ascii="Tahoma" w:hAnsi="Tahoma" w:cs="Tahoma"/>
                      <w:b/>
                      <w:bCs/>
                      <w:color w:val="FFFFFF"/>
                      <w:sz w:val="14"/>
                      <w:szCs w:val="14"/>
                      <w:lang w:val="es-BO" w:eastAsia="es-BO"/>
                    </w:rPr>
                  </w:pPr>
                  <w:r w:rsidRPr="003D6E90">
                    <w:rPr>
                      <w:rFonts w:ascii="Tahoma" w:hAnsi="Tahoma" w:cs="Tahoma"/>
                      <w:b/>
                      <w:bCs/>
                      <w:color w:val="FFFFFF"/>
                      <w:sz w:val="14"/>
                      <w:szCs w:val="14"/>
                      <w:lang w:val="es-BO" w:eastAsia="es-BO"/>
                    </w:rPr>
                    <w:t>Dep.</w:t>
                  </w:r>
                </w:p>
              </w:tc>
              <w:tc>
                <w:tcPr>
                  <w:tcW w:w="940" w:type="dxa"/>
                  <w:tcBorders>
                    <w:top w:val="nil"/>
                    <w:left w:val="nil"/>
                    <w:bottom w:val="nil"/>
                    <w:right w:val="single" w:sz="8" w:space="0" w:color="auto"/>
                  </w:tcBorders>
                  <w:shd w:val="clear" w:color="000000" w:fill="1F497D"/>
                  <w:vAlign w:val="center"/>
                  <w:hideMark/>
                </w:tcPr>
                <w:p w14:paraId="7555E079" w14:textId="77777777" w:rsidR="003D6E90" w:rsidRPr="003D6E90" w:rsidRDefault="003D6E90" w:rsidP="003D6E90">
                  <w:pPr>
                    <w:jc w:val="center"/>
                    <w:rPr>
                      <w:rFonts w:ascii="Tahoma" w:hAnsi="Tahoma" w:cs="Tahoma"/>
                      <w:b/>
                      <w:bCs/>
                      <w:color w:val="FFFFFF"/>
                      <w:sz w:val="14"/>
                      <w:szCs w:val="14"/>
                      <w:lang w:val="es-BO" w:eastAsia="es-BO"/>
                    </w:rPr>
                  </w:pPr>
                  <w:r w:rsidRPr="003D6E90">
                    <w:rPr>
                      <w:rFonts w:ascii="Tahoma" w:hAnsi="Tahoma" w:cs="Tahoma"/>
                      <w:b/>
                      <w:bCs/>
                      <w:color w:val="FFFFFF"/>
                      <w:sz w:val="14"/>
                      <w:szCs w:val="14"/>
                      <w:lang w:val="es-BO" w:eastAsia="es-BO"/>
                    </w:rPr>
                    <w:t>Ciudad o Localidad</w:t>
                  </w:r>
                </w:p>
              </w:tc>
              <w:tc>
                <w:tcPr>
                  <w:tcW w:w="1600" w:type="dxa"/>
                  <w:tcBorders>
                    <w:top w:val="nil"/>
                    <w:left w:val="nil"/>
                    <w:bottom w:val="nil"/>
                    <w:right w:val="single" w:sz="8" w:space="0" w:color="auto"/>
                  </w:tcBorders>
                  <w:shd w:val="clear" w:color="000000" w:fill="1F497D"/>
                  <w:vAlign w:val="center"/>
                  <w:hideMark/>
                </w:tcPr>
                <w:p w14:paraId="7A9166A8" w14:textId="77777777" w:rsidR="003D6E90" w:rsidRPr="003D6E90" w:rsidRDefault="003D6E90" w:rsidP="003D6E90">
                  <w:pPr>
                    <w:jc w:val="center"/>
                    <w:rPr>
                      <w:rFonts w:ascii="Tahoma" w:hAnsi="Tahoma" w:cs="Tahoma"/>
                      <w:b/>
                      <w:bCs/>
                      <w:color w:val="FFFFFF"/>
                      <w:sz w:val="14"/>
                      <w:szCs w:val="14"/>
                      <w:lang w:val="es-BO" w:eastAsia="es-BO"/>
                    </w:rPr>
                  </w:pPr>
                  <w:r w:rsidRPr="003D6E90">
                    <w:rPr>
                      <w:rFonts w:ascii="Tahoma" w:hAnsi="Tahoma" w:cs="Tahoma"/>
                      <w:b/>
                      <w:bCs/>
                      <w:color w:val="FFFFFF"/>
                      <w:sz w:val="14"/>
                      <w:szCs w:val="14"/>
                      <w:lang w:val="es-BO" w:eastAsia="es-BO"/>
                    </w:rPr>
                    <w:t>Responsables</w:t>
                  </w:r>
                </w:p>
              </w:tc>
              <w:tc>
                <w:tcPr>
                  <w:tcW w:w="700" w:type="dxa"/>
                  <w:tcBorders>
                    <w:top w:val="nil"/>
                    <w:left w:val="nil"/>
                    <w:bottom w:val="nil"/>
                    <w:right w:val="single" w:sz="8" w:space="0" w:color="auto"/>
                  </w:tcBorders>
                  <w:shd w:val="clear" w:color="000000" w:fill="1F497D"/>
                  <w:vAlign w:val="center"/>
                  <w:hideMark/>
                </w:tcPr>
                <w:p w14:paraId="371C4008" w14:textId="77777777" w:rsidR="003D6E90" w:rsidRPr="003D6E90" w:rsidRDefault="003D6E90" w:rsidP="003D6E90">
                  <w:pPr>
                    <w:jc w:val="center"/>
                    <w:rPr>
                      <w:rFonts w:ascii="Tahoma" w:hAnsi="Tahoma" w:cs="Tahoma"/>
                      <w:b/>
                      <w:bCs/>
                      <w:color w:val="FFFFFF"/>
                      <w:sz w:val="14"/>
                      <w:szCs w:val="14"/>
                      <w:lang w:val="es-BO" w:eastAsia="es-BO"/>
                    </w:rPr>
                  </w:pPr>
                  <w:r w:rsidRPr="003D6E90">
                    <w:rPr>
                      <w:rFonts w:ascii="Tahoma" w:hAnsi="Tahoma" w:cs="Tahoma"/>
                      <w:b/>
                      <w:bCs/>
                      <w:color w:val="FFFFFF"/>
                      <w:sz w:val="14"/>
                      <w:szCs w:val="14"/>
                      <w:lang w:val="es-BO" w:eastAsia="es-BO"/>
                    </w:rPr>
                    <w:t>Cant. Técnicos</w:t>
                  </w:r>
                </w:p>
              </w:tc>
              <w:tc>
                <w:tcPr>
                  <w:tcW w:w="860" w:type="dxa"/>
                  <w:tcBorders>
                    <w:top w:val="nil"/>
                    <w:left w:val="nil"/>
                    <w:bottom w:val="nil"/>
                    <w:right w:val="single" w:sz="8" w:space="0" w:color="auto"/>
                  </w:tcBorders>
                  <w:shd w:val="clear" w:color="000000" w:fill="1F497D"/>
                  <w:vAlign w:val="center"/>
                  <w:hideMark/>
                </w:tcPr>
                <w:p w14:paraId="51D13644" w14:textId="77777777" w:rsidR="003D6E90" w:rsidRPr="003D6E90" w:rsidRDefault="003D6E90" w:rsidP="003D6E90">
                  <w:pPr>
                    <w:jc w:val="center"/>
                    <w:rPr>
                      <w:rFonts w:ascii="Tahoma" w:hAnsi="Tahoma" w:cs="Tahoma"/>
                      <w:b/>
                      <w:bCs/>
                      <w:color w:val="FFFFFF"/>
                      <w:sz w:val="12"/>
                      <w:szCs w:val="12"/>
                      <w:lang w:val="es-BO" w:eastAsia="es-BO"/>
                    </w:rPr>
                  </w:pPr>
                  <w:r w:rsidRPr="003D6E90">
                    <w:rPr>
                      <w:rFonts w:ascii="Tahoma" w:hAnsi="Tahoma" w:cs="Tahoma"/>
                      <w:b/>
                      <w:bCs/>
                      <w:color w:val="FFFFFF"/>
                      <w:sz w:val="12"/>
                      <w:szCs w:val="12"/>
                      <w:lang w:val="es-BO" w:eastAsia="es-BO"/>
                    </w:rPr>
                    <w:t>Área de competencia</w:t>
                  </w:r>
                </w:p>
              </w:tc>
            </w:tr>
            <w:tr w:rsidR="003D6E90" w:rsidRPr="003D6E90" w14:paraId="26EBC525" w14:textId="77777777" w:rsidTr="003D6E90">
              <w:trPr>
                <w:trHeight w:val="282"/>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FBAA3"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xml:space="preserve">Beni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B37F680"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Trinidad</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3CF86CEF"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2177DDE6"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4</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88890"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Beni</w:t>
                  </w:r>
                </w:p>
              </w:tc>
            </w:tr>
            <w:tr w:rsidR="003D6E90" w:rsidRPr="003D6E90" w14:paraId="49B73EFE" w14:textId="77777777" w:rsidTr="003D6E90">
              <w:trPr>
                <w:trHeight w:val="282"/>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3DF6E532"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43C39751"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Magdalena</w:t>
                  </w:r>
                </w:p>
              </w:tc>
              <w:tc>
                <w:tcPr>
                  <w:tcW w:w="1600" w:type="dxa"/>
                  <w:tcBorders>
                    <w:top w:val="nil"/>
                    <w:left w:val="nil"/>
                    <w:bottom w:val="single" w:sz="4" w:space="0" w:color="auto"/>
                    <w:right w:val="single" w:sz="4" w:space="0" w:color="auto"/>
                  </w:tcBorders>
                  <w:shd w:val="clear" w:color="auto" w:fill="auto"/>
                  <w:noWrap/>
                  <w:vAlign w:val="center"/>
                  <w:hideMark/>
                </w:tcPr>
                <w:p w14:paraId="4190C45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69C8DCC6"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59CA8759" w14:textId="77777777" w:rsidR="003D6E90" w:rsidRPr="003D6E90" w:rsidRDefault="003D6E90" w:rsidP="003D6E90">
                  <w:pPr>
                    <w:rPr>
                      <w:rFonts w:ascii="Tahoma" w:hAnsi="Tahoma" w:cs="Tahoma"/>
                      <w:color w:val="1F497D"/>
                      <w:sz w:val="10"/>
                      <w:szCs w:val="10"/>
                      <w:lang w:val="es-BO" w:eastAsia="es-BO"/>
                    </w:rPr>
                  </w:pPr>
                </w:p>
              </w:tc>
            </w:tr>
            <w:tr w:rsidR="003D6E90" w:rsidRPr="003D6E90" w14:paraId="00104177" w14:textId="77777777" w:rsidTr="003D6E90">
              <w:trPr>
                <w:trHeight w:val="282"/>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15F87210"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773C96D7"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Riberalta</w:t>
                  </w:r>
                </w:p>
              </w:tc>
              <w:tc>
                <w:tcPr>
                  <w:tcW w:w="1600" w:type="dxa"/>
                  <w:tcBorders>
                    <w:top w:val="nil"/>
                    <w:left w:val="nil"/>
                    <w:bottom w:val="single" w:sz="4" w:space="0" w:color="auto"/>
                    <w:right w:val="single" w:sz="4" w:space="0" w:color="auto"/>
                  </w:tcBorders>
                  <w:shd w:val="clear" w:color="auto" w:fill="auto"/>
                  <w:noWrap/>
                  <w:vAlign w:val="center"/>
                  <w:hideMark/>
                </w:tcPr>
                <w:p w14:paraId="6A73BDCC"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75453983"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7BBC40D6" w14:textId="77777777" w:rsidR="003D6E90" w:rsidRPr="003D6E90" w:rsidRDefault="003D6E90" w:rsidP="003D6E90">
                  <w:pPr>
                    <w:rPr>
                      <w:rFonts w:ascii="Tahoma" w:hAnsi="Tahoma" w:cs="Tahoma"/>
                      <w:color w:val="1F497D"/>
                      <w:sz w:val="10"/>
                      <w:szCs w:val="10"/>
                      <w:lang w:val="es-BO" w:eastAsia="es-BO"/>
                    </w:rPr>
                  </w:pPr>
                </w:p>
              </w:tc>
            </w:tr>
            <w:tr w:rsidR="003D6E90" w:rsidRPr="003D6E90" w14:paraId="565EE2E3" w14:textId="77777777" w:rsidTr="003D6E90">
              <w:trPr>
                <w:trHeight w:val="282"/>
              </w:trPr>
              <w:tc>
                <w:tcPr>
                  <w:tcW w:w="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AC1F1E" w14:textId="77777777" w:rsidR="003D6E90" w:rsidRPr="003D6E90" w:rsidRDefault="003D6E90" w:rsidP="003D6E90">
                  <w:pPr>
                    <w:rPr>
                      <w:rFonts w:ascii="Tahoma" w:hAnsi="Tahoma" w:cs="Tahoma"/>
                      <w:color w:val="1F497D"/>
                      <w:sz w:val="12"/>
                      <w:szCs w:val="12"/>
                      <w:lang w:val="es-BO" w:eastAsia="es-BO"/>
                    </w:rPr>
                  </w:pPr>
                  <w:r w:rsidRPr="003D6E90">
                    <w:rPr>
                      <w:rFonts w:ascii="Tahoma" w:hAnsi="Tahoma" w:cs="Tahoma"/>
                      <w:color w:val="1F497D"/>
                      <w:sz w:val="12"/>
                      <w:szCs w:val="12"/>
                      <w:lang w:val="es-BO" w:eastAsia="es-BO"/>
                    </w:rPr>
                    <w:t>Chuquisaca</w:t>
                  </w:r>
                </w:p>
              </w:tc>
              <w:tc>
                <w:tcPr>
                  <w:tcW w:w="940" w:type="dxa"/>
                  <w:tcBorders>
                    <w:top w:val="nil"/>
                    <w:left w:val="nil"/>
                    <w:bottom w:val="single" w:sz="4" w:space="0" w:color="auto"/>
                    <w:right w:val="single" w:sz="4" w:space="0" w:color="auto"/>
                  </w:tcBorders>
                  <w:shd w:val="clear" w:color="auto" w:fill="auto"/>
                  <w:noWrap/>
                  <w:vAlign w:val="center"/>
                  <w:hideMark/>
                </w:tcPr>
                <w:p w14:paraId="08326DD0"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Sucre</w:t>
                  </w:r>
                </w:p>
              </w:tc>
              <w:tc>
                <w:tcPr>
                  <w:tcW w:w="1600" w:type="dxa"/>
                  <w:tcBorders>
                    <w:top w:val="nil"/>
                    <w:left w:val="nil"/>
                    <w:bottom w:val="single" w:sz="4" w:space="0" w:color="auto"/>
                    <w:right w:val="single" w:sz="4" w:space="0" w:color="auto"/>
                  </w:tcBorders>
                  <w:shd w:val="clear" w:color="auto" w:fill="auto"/>
                  <w:noWrap/>
                  <w:vAlign w:val="center"/>
                  <w:hideMark/>
                </w:tcPr>
                <w:p w14:paraId="11AB7045"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tcBorders>
                    <w:top w:val="nil"/>
                    <w:left w:val="nil"/>
                    <w:bottom w:val="single" w:sz="4" w:space="0" w:color="auto"/>
                    <w:right w:val="single" w:sz="4" w:space="0" w:color="auto"/>
                  </w:tcBorders>
                  <w:shd w:val="clear" w:color="auto" w:fill="auto"/>
                  <w:noWrap/>
                  <w:vAlign w:val="center"/>
                  <w:hideMark/>
                </w:tcPr>
                <w:p w14:paraId="78FEAEB8"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4</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5D81C491"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Chuquisaca</w:t>
                  </w:r>
                </w:p>
              </w:tc>
            </w:tr>
            <w:tr w:rsidR="003D6E90" w:rsidRPr="003D6E90" w14:paraId="371C1382"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1133141B" w14:textId="77777777" w:rsidR="003D6E90" w:rsidRPr="003D6E90" w:rsidRDefault="003D6E90" w:rsidP="003D6E90">
                  <w:pPr>
                    <w:rPr>
                      <w:rFonts w:ascii="Tahoma" w:hAnsi="Tahoma" w:cs="Tahoma"/>
                      <w:color w:val="1F497D"/>
                      <w:sz w:val="12"/>
                      <w:szCs w:val="12"/>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6F970A0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Monteagudo</w:t>
                  </w:r>
                </w:p>
              </w:tc>
              <w:tc>
                <w:tcPr>
                  <w:tcW w:w="1600" w:type="dxa"/>
                  <w:tcBorders>
                    <w:top w:val="nil"/>
                    <w:left w:val="nil"/>
                    <w:bottom w:val="single" w:sz="4" w:space="0" w:color="auto"/>
                    <w:right w:val="single" w:sz="4" w:space="0" w:color="auto"/>
                  </w:tcBorders>
                  <w:shd w:val="clear" w:color="auto" w:fill="auto"/>
                  <w:noWrap/>
                  <w:vAlign w:val="center"/>
                  <w:hideMark/>
                </w:tcPr>
                <w:p w14:paraId="10688D8E"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160B405A"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nil"/>
                    <w:left w:val="single" w:sz="4" w:space="0" w:color="auto"/>
                    <w:bottom w:val="single" w:sz="4" w:space="0" w:color="auto"/>
                    <w:right w:val="single" w:sz="4" w:space="0" w:color="auto"/>
                  </w:tcBorders>
                  <w:vAlign w:val="center"/>
                  <w:hideMark/>
                </w:tcPr>
                <w:p w14:paraId="48B08646" w14:textId="77777777" w:rsidR="003D6E90" w:rsidRPr="003D6E90" w:rsidRDefault="003D6E90" w:rsidP="003D6E90">
                  <w:pPr>
                    <w:rPr>
                      <w:rFonts w:ascii="Tahoma" w:hAnsi="Tahoma" w:cs="Tahoma"/>
                      <w:color w:val="1F497D"/>
                      <w:sz w:val="10"/>
                      <w:szCs w:val="10"/>
                      <w:lang w:val="es-BO" w:eastAsia="es-BO"/>
                    </w:rPr>
                  </w:pPr>
                </w:p>
              </w:tc>
            </w:tr>
            <w:tr w:rsidR="003D6E90" w:rsidRPr="003D6E90" w14:paraId="64173954" w14:textId="77777777" w:rsidTr="003D6E90">
              <w:trPr>
                <w:trHeight w:val="330"/>
              </w:trPr>
              <w:tc>
                <w:tcPr>
                  <w:tcW w:w="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25212A"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Cochabamba</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76384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Cochabamba</w:t>
                  </w:r>
                </w:p>
              </w:tc>
              <w:tc>
                <w:tcPr>
                  <w:tcW w:w="1600" w:type="dxa"/>
                  <w:tcBorders>
                    <w:top w:val="nil"/>
                    <w:left w:val="nil"/>
                    <w:bottom w:val="single" w:sz="4" w:space="0" w:color="auto"/>
                    <w:right w:val="single" w:sz="4" w:space="0" w:color="auto"/>
                  </w:tcBorders>
                  <w:shd w:val="clear" w:color="auto" w:fill="auto"/>
                  <w:vAlign w:val="center"/>
                  <w:hideMark/>
                </w:tcPr>
                <w:p w14:paraId="5459C479"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33724"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8</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4BF72A1B"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Cochabamba</w:t>
                  </w:r>
                </w:p>
              </w:tc>
            </w:tr>
            <w:tr w:rsidR="003D6E90" w:rsidRPr="003D6E90" w14:paraId="1CB71460"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69FF3E74" w14:textId="77777777" w:rsidR="003D6E90" w:rsidRPr="003D6E90" w:rsidRDefault="003D6E90" w:rsidP="003D6E90">
                  <w:pPr>
                    <w:rPr>
                      <w:rFonts w:ascii="Tahoma" w:hAnsi="Tahoma" w:cs="Tahoma"/>
                      <w:color w:val="1F497D"/>
                      <w:sz w:val="10"/>
                      <w:szCs w:val="10"/>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000BDA69"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61C6A1B2"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OT</w:t>
                  </w:r>
                </w:p>
              </w:tc>
              <w:tc>
                <w:tcPr>
                  <w:tcW w:w="700" w:type="dxa"/>
                  <w:vMerge/>
                  <w:tcBorders>
                    <w:top w:val="nil"/>
                    <w:left w:val="single" w:sz="4" w:space="0" w:color="auto"/>
                    <w:bottom w:val="single" w:sz="4" w:space="0" w:color="auto"/>
                    <w:right w:val="single" w:sz="4" w:space="0" w:color="auto"/>
                  </w:tcBorders>
                  <w:vAlign w:val="center"/>
                  <w:hideMark/>
                </w:tcPr>
                <w:p w14:paraId="1C36024F"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auto"/>
                    <w:right w:val="single" w:sz="4" w:space="0" w:color="auto"/>
                  </w:tcBorders>
                  <w:vAlign w:val="center"/>
                  <w:hideMark/>
                </w:tcPr>
                <w:p w14:paraId="5F034D3D" w14:textId="77777777" w:rsidR="003D6E90" w:rsidRPr="003D6E90" w:rsidRDefault="003D6E90" w:rsidP="003D6E90">
                  <w:pPr>
                    <w:rPr>
                      <w:rFonts w:ascii="Tahoma" w:hAnsi="Tahoma" w:cs="Tahoma"/>
                      <w:color w:val="1F497D"/>
                      <w:sz w:val="10"/>
                      <w:szCs w:val="10"/>
                      <w:lang w:val="es-BO" w:eastAsia="es-BO"/>
                    </w:rPr>
                  </w:pPr>
                </w:p>
              </w:tc>
            </w:tr>
            <w:tr w:rsidR="003D6E90" w:rsidRPr="003D6E90" w14:paraId="6D2A43A9"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369559FA" w14:textId="77777777" w:rsidR="003D6E90" w:rsidRPr="003D6E90" w:rsidRDefault="003D6E90" w:rsidP="003D6E90">
                  <w:pPr>
                    <w:rPr>
                      <w:rFonts w:ascii="Tahoma" w:hAnsi="Tahoma" w:cs="Tahoma"/>
                      <w:color w:val="1F497D"/>
                      <w:sz w:val="10"/>
                      <w:szCs w:val="10"/>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1AA9A104"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7892DE15"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Almacén</w:t>
                  </w:r>
                </w:p>
              </w:tc>
              <w:tc>
                <w:tcPr>
                  <w:tcW w:w="700" w:type="dxa"/>
                  <w:vMerge/>
                  <w:tcBorders>
                    <w:top w:val="nil"/>
                    <w:left w:val="single" w:sz="4" w:space="0" w:color="auto"/>
                    <w:bottom w:val="single" w:sz="4" w:space="0" w:color="auto"/>
                    <w:right w:val="single" w:sz="4" w:space="0" w:color="auto"/>
                  </w:tcBorders>
                  <w:vAlign w:val="center"/>
                  <w:hideMark/>
                </w:tcPr>
                <w:p w14:paraId="355EBE58"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auto"/>
                    <w:right w:val="single" w:sz="4" w:space="0" w:color="auto"/>
                  </w:tcBorders>
                  <w:vAlign w:val="center"/>
                  <w:hideMark/>
                </w:tcPr>
                <w:p w14:paraId="0EB91368" w14:textId="77777777" w:rsidR="003D6E90" w:rsidRPr="003D6E90" w:rsidRDefault="003D6E90" w:rsidP="003D6E90">
                  <w:pPr>
                    <w:rPr>
                      <w:rFonts w:ascii="Tahoma" w:hAnsi="Tahoma" w:cs="Tahoma"/>
                      <w:color w:val="1F497D"/>
                      <w:sz w:val="10"/>
                      <w:szCs w:val="10"/>
                      <w:lang w:val="es-BO" w:eastAsia="es-BO"/>
                    </w:rPr>
                  </w:pPr>
                </w:p>
              </w:tc>
            </w:tr>
            <w:tr w:rsidR="003D6E90" w:rsidRPr="003D6E90" w14:paraId="53109E10"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0972A428" w14:textId="77777777" w:rsidR="003D6E90" w:rsidRPr="003D6E90" w:rsidRDefault="003D6E90" w:rsidP="003D6E90">
                  <w:pPr>
                    <w:rPr>
                      <w:rFonts w:ascii="Tahoma" w:hAnsi="Tahoma" w:cs="Tahoma"/>
                      <w:color w:val="1F497D"/>
                      <w:sz w:val="10"/>
                      <w:szCs w:val="10"/>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0E104C74"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Shinahota</w:t>
                  </w:r>
                </w:p>
              </w:tc>
              <w:tc>
                <w:tcPr>
                  <w:tcW w:w="1600" w:type="dxa"/>
                  <w:tcBorders>
                    <w:top w:val="nil"/>
                    <w:left w:val="nil"/>
                    <w:bottom w:val="single" w:sz="4" w:space="0" w:color="auto"/>
                    <w:right w:val="single" w:sz="4" w:space="0" w:color="auto"/>
                  </w:tcBorders>
                  <w:shd w:val="clear" w:color="auto" w:fill="auto"/>
                  <w:noWrap/>
                  <w:vAlign w:val="center"/>
                  <w:hideMark/>
                </w:tcPr>
                <w:p w14:paraId="2251C147"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3570910B"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4</w:t>
                  </w:r>
                </w:p>
              </w:tc>
              <w:tc>
                <w:tcPr>
                  <w:tcW w:w="860" w:type="dxa"/>
                  <w:vMerge/>
                  <w:tcBorders>
                    <w:top w:val="nil"/>
                    <w:left w:val="single" w:sz="4" w:space="0" w:color="auto"/>
                    <w:bottom w:val="single" w:sz="4" w:space="0" w:color="auto"/>
                    <w:right w:val="single" w:sz="4" w:space="0" w:color="auto"/>
                  </w:tcBorders>
                  <w:vAlign w:val="center"/>
                  <w:hideMark/>
                </w:tcPr>
                <w:p w14:paraId="3A791B14" w14:textId="77777777" w:rsidR="003D6E90" w:rsidRPr="003D6E90" w:rsidRDefault="003D6E90" w:rsidP="003D6E90">
                  <w:pPr>
                    <w:rPr>
                      <w:rFonts w:ascii="Tahoma" w:hAnsi="Tahoma" w:cs="Tahoma"/>
                      <w:color w:val="1F497D"/>
                      <w:sz w:val="10"/>
                      <w:szCs w:val="10"/>
                      <w:lang w:val="es-BO" w:eastAsia="es-BO"/>
                    </w:rPr>
                  </w:pPr>
                </w:p>
              </w:tc>
            </w:tr>
            <w:tr w:rsidR="003D6E90" w:rsidRPr="003D6E90" w14:paraId="3E33CE2F" w14:textId="77777777" w:rsidTr="003D6E90">
              <w:trPr>
                <w:trHeight w:val="282"/>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CB6CF"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La paz</w:t>
                  </w:r>
                </w:p>
              </w:tc>
              <w:tc>
                <w:tcPr>
                  <w:tcW w:w="9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4E0BBA"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La Paz</w:t>
                  </w:r>
                </w:p>
              </w:tc>
              <w:tc>
                <w:tcPr>
                  <w:tcW w:w="1600" w:type="dxa"/>
                  <w:tcBorders>
                    <w:top w:val="nil"/>
                    <w:left w:val="nil"/>
                    <w:bottom w:val="single" w:sz="4" w:space="0" w:color="auto"/>
                    <w:right w:val="single" w:sz="4" w:space="0" w:color="auto"/>
                  </w:tcBorders>
                  <w:shd w:val="clear" w:color="auto" w:fill="auto"/>
                  <w:vAlign w:val="center"/>
                  <w:hideMark/>
                </w:tcPr>
                <w:p w14:paraId="1124A0F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Nal.</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3FAE4C"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14</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370E648A"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La Paz</w:t>
                  </w:r>
                </w:p>
              </w:tc>
            </w:tr>
            <w:tr w:rsidR="003D6E90" w:rsidRPr="003D6E90" w14:paraId="1F10B725" w14:textId="77777777" w:rsidTr="003D6E90">
              <w:trPr>
                <w:trHeight w:val="282"/>
              </w:trPr>
              <w:tc>
                <w:tcPr>
                  <w:tcW w:w="740" w:type="dxa"/>
                  <w:vMerge/>
                  <w:tcBorders>
                    <w:top w:val="nil"/>
                    <w:left w:val="single" w:sz="4" w:space="0" w:color="auto"/>
                    <w:bottom w:val="single" w:sz="4" w:space="0" w:color="000000"/>
                    <w:right w:val="single" w:sz="4" w:space="0" w:color="auto"/>
                  </w:tcBorders>
                  <w:vAlign w:val="center"/>
                  <w:hideMark/>
                </w:tcPr>
                <w:p w14:paraId="6479C8EC"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000000"/>
                    <w:right w:val="single" w:sz="4" w:space="0" w:color="auto"/>
                  </w:tcBorders>
                  <w:vAlign w:val="center"/>
                  <w:hideMark/>
                </w:tcPr>
                <w:p w14:paraId="2F1DFC7F"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2C6C6A28"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Calidad</w:t>
                  </w:r>
                </w:p>
              </w:tc>
              <w:tc>
                <w:tcPr>
                  <w:tcW w:w="700" w:type="dxa"/>
                  <w:vMerge/>
                  <w:tcBorders>
                    <w:top w:val="nil"/>
                    <w:left w:val="single" w:sz="4" w:space="0" w:color="auto"/>
                    <w:bottom w:val="single" w:sz="4" w:space="0" w:color="000000"/>
                    <w:right w:val="single" w:sz="4" w:space="0" w:color="auto"/>
                  </w:tcBorders>
                  <w:vAlign w:val="center"/>
                  <w:hideMark/>
                </w:tcPr>
                <w:p w14:paraId="56314816"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000000"/>
                    <w:right w:val="single" w:sz="4" w:space="0" w:color="auto"/>
                  </w:tcBorders>
                  <w:vAlign w:val="center"/>
                  <w:hideMark/>
                </w:tcPr>
                <w:p w14:paraId="3BA75FBD" w14:textId="77777777" w:rsidR="003D6E90" w:rsidRPr="003D6E90" w:rsidRDefault="003D6E90" w:rsidP="003D6E90">
                  <w:pPr>
                    <w:rPr>
                      <w:rFonts w:ascii="Tahoma" w:hAnsi="Tahoma" w:cs="Tahoma"/>
                      <w:color w:val="1F497D"/>
                      <w:sz w:val="10"/>
                      <w:szCs w:val="10"/>
                      <w:lang w:val="es-BO" w:eastAsia="es-BO"/>
                    </w:rPr>
                  </w:pPr>
                </w:p>
              </w:tc>
            </w:tr>
            <w:tr w:rsidR="003D6E90" w:rsidRPr="003D6E90" w14:paraId="57606F27" w14:textId="77777777" w:rsidTr="003D6E90">
              <w:trPr>
                <w:trHeight w:val="282"/>
              </w:trPr>
              <w:tc>
                <w:tcPr>
                  <w:tcW w:w="740" w:type="dxa"/>
                  <w:vMerge/>
                  <w:tcBorders>
                    <w:top w:val="nil"/>
                    <w:left w:val="single" w:sz="4" w:space="0" w:color="auto"/>
                    <w:bottom w:val="single" w:sz="4" w:space="0" w:color="000000"/>
                    <w:right w:val="single" w:sz="4" w:space="0" w:color="auto"/>
                  </w:tcBorders>
                  <w:vAlign w:val="center"/>
                  <w:hideMark/>
                </w:tcPr>
                <w:p w14:paraId="5F4EC5FB"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000000"/>
                    <w:right w:val="single" w:sz="4" w:space="0" w:color="auto"/>
                  </w:tcBorders>
                  <w:vAlign w:val="center"/>
                  <w:hideMark/>
                </w:tcPr>
                <w:p w14:paraId="6C0E0938"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71849DC8"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vMerge/>
                  <w:tcBorders>
                    <w:top w:val="nil"/>
                    <w:left w:val="single" w:sz="4" w:space="0" w:color="auto"/>
                    <w:bottom w:val="single" w:sz="4" w:space="0" w:color="000000"/>
                    <w:right w:val="single" w:sz="4" w:space="0" w:color="auto"/>
                  </w:tcBorders>
                  <w:vAlign w:val="center"/>
                  <w:hideMark/>
                </w:tcPr>
                <w:p w14:paraId="07A5E5FD"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000000"/>
                    <w:right w:val="single" w:sz="4" w:space="0" w:color="auto"/>
                  </w:tcBorders>
                  <w:vAlign w:val="center"/>
                  <w:hideMark/>
                </w:tcPr>
                <w:p w14:paraId="0274D6C8" w14:textId="77777777" w:rsidR="003D6E90" w:rsidRPr="003D6E90" w:rsidRDefault="003D6E90" w:rsidP="003D6E90">
                  <w:pPr>
                    <w:rPr>
                      <w:rFonts w:ascii="Tahoma" w:hAnsi="Tahoma" w:cs="Tahoma"/>
                      <w:color w:val="1F497D"/>
                      <w:sz w:val="10"/>
                      <w:szCs w:val="10"/>
                      <w:lang w:val="es-BO" w:eastAsia="es-BO"/>
                    </w:rPr>
                  </w:pPr>
                </w:p>
              </w:tc>
            </w:tr>
            <w:tr w:rsidR="003D6E90" w:rsidRPr="003D6E90" w14:paraId="6F739632" w14:textId="77777777" w:rsidTr="003D6E90">
              <w:trPr>
                <w:trHeight w:val="282"/>
              </w:trPr>
              <w:tc>
                <w:tcPr>
                  <w:tcW w:w="740" w:type="dxa"/>
                  <w:vMerge/>
                  <w:tcBorders>
                    <w:top w:val="nil"/>
                    <w:left w:val="single" w:sz="4" w:space="0" w:color="auto"/>
                    <w:bottom w:val="single" w:sz="4" w:space="0" w:color="000000"/>
                    <w:right w:val="single" w:sz="4" w:space="0" w:color="auto"/>
                  </w:tcBorders>
                  <w:vAlign w:val="center"/>
                  <w:hideMark/>
                </w:tcPr>
                <w:p w14:paraId="2995035D"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000000"/>
                    <w:right w:val="single" w:sz="4" w:space="0" w:color="auto"/>
                  </w:tcBorders>
                  <w:vAlign w:val="center"/>
                  <w:hideMark/>
                </w:tcPr>
                <w:p w14:paraId="54AEC93F"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506B5425"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OT</w:t>
                  </w:r>
                </w:p>
              </w:tc>
              <w:tc>
                <w:tcPr>
                  <w:tcW w:w="700" w:type="dxa"/>
                  <w:vMerge/>
                  <w:tcBorders>
                    <w:top w:val="nil"/>
                    <w:left w:val="single" w:sz="4" w:space="0" w:color="auto"/>
                    <w:bottom w:val="single" w:sz="4" w:space="0" w:color="000000"/>
                    <w:right w:val="single" w:sz="4" w:space="0" w:color="auto"/>
                  </w:tcBorders>
                  <w:vAlign w:val="center"/>
                  <w:hideMark/>
                </w:tcPr>
                <w:p w14:paraId="4087FC9D"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000000"/>
                    <w:right w:val="single" w:sz="4" w:space="0" w:color="auto"/>
                  </w:tcBorders>
                  <w:vAlign w:val="center"/>
                  <w:hideMark/>
                </w:tcPr>
                <w:p w14:paraId="3BF2DF76" w14:textId="77777777" w:rsidR="003D6E90" w:rsidRPr="003D6E90" w:rsidRDefault="003D6E90" w:rsidP="003D6E90">
                  <w:pPr>
                    <w:rPr>
                      <w:rFonts w:ascii="Tahoma" w:hAnsi="Tahoma" w:cs="Tahoma"/>
                      <w:color w:val="1F497D"/>
                      <w:sz w:val="10"/>
                      <w:szCs w:val="10"/>
                      <w:lang w:val="es-BO" w:eastAsia="es-BO"/>
                    </w:rPr>
                  </w:pPr>
                </w:p>
              </w:tc>
            </w:tr>
            <w:tr w:rsidR="003D6E90" w:rsidRPr="003D6E90" w14:paraId="1D428149" w14:textId="77777777" w:rsidTr="003D6E90">
              <w:trPr>
                <w:trHeight w:val="282"/>
              </w:trPr>
              <w:tc>
                <w:tcPr>
                  <w:tcW w:w="740" w:type="dxa"/>
                  <w:vMerge/>
                  <w:tcBorders>
                    <w:top w:val="nil"/>
                    <w:left w:val="single" w:sz="4" w:space="0" w:color="auto"/>
                    <w:bottom w:val="single" w:sz="4" w:space="0" w:color="000000"/>
                    <w:right w:val="single" w:sz="4" w:space="0" w:color="auto"/>
                  </w:tcBorders>
                  <w:vAlign w:val="center"/>
                  <w:hideMark/>
                </w:tcPr>
                <w:p w14:paraId="4055DE52"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000000"/>
                    <w:right w:val="single" w:sz="4" w:space="0" w:color="auto"/>
                  </w:tcBorders>
                  <w:vAlign w:val="center"/>
                  <w:hideMark/>
                </w:tcPr>
                <w:p w14:paraId="393EC7D5"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3884FA44"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Almacén</w:t>
                  </w:r>
                </w:p>
              </w:tc>
              <w:tc>
                <w:tcPr>
                  <w:tcW w:w="700" w:type="dxa"/>
                  <w:vMerge/>
                  <w:tcBorders>
                    <w:top w:val="nil"/>
                    <w:left w:val="single" w:sz="4" w:space="0" w:color="auto"/>
                    <w:bottom w:val="single" w:sz="4" w:space="0" w:color="000000"/>
                    <w:right w:val="single" w:sz="4" w:space="0" w:color="auto"/>
                  </w:tcBorders>
                  <w:vAlign w:val="center"/>
                  <w:hideMark/>
                </w:tcPr>
                <w:p w14:paraId="6081CBE8"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000000"/>
                    <w:right w:val="single" w:sz="4" w:space="0" w:color="auto"/>
                  </w:tcBorders>
                  <w:vAlign w:val="center"/>
                  <w:hideMark/>
                </w:tcPr>
                <w:p w14:paraId="6E786EE0" w14:textId="77777777" w:rsidR="003D6E90" w:rsidRPr="003D6E90" w:rsidRDefault="003D6E90" w:rsidP="003D6E90">
                  <w:pPr>
                    <w:rPr>
                      <w:rFonts w:ascii="Tahoma" w:hAnsi="Tahoma" w:cs="Tahoma"/>
                      <w:color w:val="1F497D"/>
                      <w:sz w:val="10"/>
                      <w:szCs w:val="10"/>
                      <w:lang w:val="es-BO" w:eastAsia="es-BO"/>
                    </w:rPr>
                  </w:pPr>
                </w:p>
              </w:tc>
            </w:tr>
            <w:tr w:rsidR="003D6E90" w:rsidRPr="003D6E90" w14:paraId="5AF5BBA1" w14:textId="77777777" w:rsidTr="003D6E90">
              <w:trPr>
                <w:trHeight w:val="282"/>
              </w:trPr>
              <w:tc>
                <w:tcPr>
                  <w:tcW w:w="740" w:type="dxa"/>
                  <w:vMerge/>
                  <w:tcBorders>
                    <w:top w:val="nil"/>
                    <w:left w:val="single" w:sz="4" w:space="0" w:color="auto"/>
                    <w:bottom w:val="single" w:sz="4" w:space="0" w:color="000000"/>
                    <w:right w:val="single" w:sz="4" w:space="0" w:color="auto"/>
                  </w:tcBorders>
                  <w:vAlign w:val="center"/>
                  <w:hideMark/>
                </w:tcPr>
                <w:p w14:paraId="1B669561"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497D6522"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Caranavi</w:t>
                  </w:r>
                </w:p>
              </w:tc>
              <w:tc>
                <w:tcPr>
                  <w:tcW w:w="1600" w:type="dxa"/>
                  <w:tcBorders>
                    <w:top w:val="nil"/>
                    <w:left w:val="nil"/>
                    <w:bottom w:val="single" w:sz="4" w:space="0" w:color="auto"/>
                    <w:right w:val="single" w:sz="4" w:space="0" w:color="auto"/>
                  </w:tcBorders>
                  <w:shd w:val="clear" w:color="auto" w:fill="auto"/>
                  <w:noWrap/>
                  <w:vAlign w:val="center"/>
                  <w:hideMark/>
                </w:tcPr>
                <w:p w14:paraId="6A9D9A59"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3B372FBC"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nil"/>
                    <w:left w:val="single" w:sz="4" w:space="0" w:color="auto"/>
                    <w:bottom w:val="single" w:sz="4" w:space="0" w:color="000000"/>
                    <w:right w:val="single" w:sz="4" w:space="0" w:color="auto"/>
                  </w:tcBorders>
                  <w:vAlign w:val="center"/>
                  <w:hideMark/>
                </w:tcPr>
                <w:p w14:paraId="4F2F0C3F" w14:textId="77777777" w:rsidR="003D6E90" w:rsidRPr="003D6E90" w:rsidRDefault="003D6E90" w:rsidP="003D6E90">
                  <w:pPr>
                    <w:rPr>
                      <w:rFonts w:ascii="Tahoma" w:hAnsi="Tahoma" w:cs="Tahoma"/>
                      <w:color w:val="1F497D"/>
                      <w:sz w:val="10"/>
                      <w:szCs w:val="10"/>
                      <w:lang w:val="es-BO" w:eastAsia="es-BO"/>
                    </w:rPr>
                  </w:pPr>
                </w:p>
              </w:tc>
            </w:tr>
            <w:tr w:rsidR="003D6E90" w:rsidRPr="003D6E90" w14:paraId="1F86DB81" w14:textId="77777777" w:rsidTr="003D6E90">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02BFB2A"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xml:space="preserve">Oruro </w:t>
                  </w:r>
                </w:p>
              </w:tc>
              <w:tc>
                <w:tcPr>
                  <w:tcW w:w="940" w:type="dxa"/>
                  <w:tcBorders>
                    <w:top w:val="nil"/>
                    <w:left w:val="nil"/>
                    <w:bottom w:val="single" w:sz="4" w:space="0" w:color="auto"/>
                    <w:right w:val="single" w:sz="4" w:space="0" w:color="auto"/>
                  </w:tcBorders>
                  <w:shd w:val="clear" w:color="auto" w:fill="auto"/>
                  <w:noWrap/>
                  <w:vAlign w:val="center"/>
                  <w:hideMark/>
                </w:tcPr>
                <w:p w14:paraId="524F2E68"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Oruro</w:t>
                  </w:r>
                </w:p>
              </w:tc>
              <w:tc>
                <w:tcPr>
                  <w:tcW w:w="1600" w:type="dxa"/>
                  <w:tcBorders>
                    <w:top w:val="nil"/>
                    <w:left w:val="nil"/>
                    <w:bottom w:val="single" w:sz="4" w:space="0" w:color="auto"/>
                    <w:right w:val="single" w:sz="4" w:space="0" w:color="auto"/>
                  </w:tcBorders>
                  <w:shd w:val="clear" w:color="auto" w:fill="auto"/>
                  <w:noWrap/>
                  <w:vAlign w:val="center"/>
                  <w:hideMark/>
                </w:tcPr>
                <w:p w14:paraId="42B435CE"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tcBorders>
                    <w:top w:val="nil"/>
                    <w:left w:val="nil"/>
                    <w:bottom w:val="single" w:sz="4" w:space="0" w:color="auto"/>
                    <w:right w:val="single" w:sz="4" w:space="0" w:color="auto"/>
                  </w:tcBorders>
                  <w:shd w:val="clear" w:color="auto" w:fill="auto"/>
                  <w:noWrap/>
                  <w:vAlign w:val="center"/>
                  <w:hideMark/>
                </w:tcPr>
                <w:p w14:paraId="1680FA81"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tcBorders>
                    <w:top w:val="nil"/>
                    <w:left w:val="nil"/>
                    <w:bottom w:val="single" w:sz="4" w:space="0" w:color="auto"/>
                    <w:right w:val="single" w:sz="4" w:space="0" w:color="auto"/>
                  </w:tcBorders>
                  <w:shd w:val="clear" w:color="auto" w:fill="auto"/>
                  <w:vAlign w:val="center"/>
                  <w:hideMark/>
                </w:tcPr>
                <w:p w14:paraId="6D16D218"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Oruro</w:t>
                  </w:r>
                </w:p>
              </w:tc>
            </w:tr>
            <w:tr w:rsidR="003D6E90" w:rsidRPr="003D6E90" w14:paraId="223B0BE5" w14:textId="77777777" w:rsidTr="003D6E90">
              <w:trPr>
                <w:trHeight w:val="36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9FB63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Pando</w:t>
                  </w:r>
                </w:p>
              </w:tc>
              <w:tc>
                <w:tcPr>
                  <w:tcW w:w="940" w:type="dxa"/>
                  <w:tcBorders>
                    <w:top w:val="nil"/>
                    <w:left w:val="nil"/>
                    <w:bottom w:val="single" w:sz="4" w:space="0" w:color="auto"/>
                    <w:right w:val="single" w:sz="4" w:space="0" w:color="auto"/>
                  </w:tcBorders>
                  <w:shd w:val="clear" w:color="auto" w:fill="auto"/>
                  <w:noWrap/>
                  <w:vAlign w:val="center"/>
                  <w:hideMark/>
                </w:tcPr>
                <w:p w14:paraId="711E00FE"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Cobija</w:t>
                  </w:r>
                </w:p>
              </w:tc>
              <w:tc>
                <w:tcPr>
                  <w:tcW w:w="1600" w:type="dxa"/>
                  <w:tcBorders>
                    <w:top w:val="nil"/>
                    <w:left w:val="nil"/>
                    <w:bottom w:val="single" w:sz="4" w:space="0" w:color="auto"/>
                    <w:right w:val="single" w:sz="4" w:space="0" w:color="auto"/>
                  </w:tcBorders>
                  <w:shd w:val="clear" w:color="auto" w:fill="auto"/>
                  <w:noWrap/>
                  <w:vAlign w:val="center"/>
                  <w:hideMark/>
                </w:tcPr>
                <w:p w14:paraId="27190623"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tcBorders>
                    <w:top w:val="nil"/>
                    <w:left w:val="nil"/>
                    <w:bottom w:val="single" w:sz="4" w:space="0" w:color="auto"/>
                    <w:right w:val="single" w:sz="4" w:space="0" w:color="auto"/>
                  </w:tcBorders>
                  <w:shd w:val="clear" w:color="auto" w:fill="auto"/>
                  <w:noWrap/>
                  <w:vAlign w:val="center"/>
                  <w:hideMark/>
                </w:tcPr>
                <w:p w14:paraId="060D3BEB"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tcBorders>
                    <w:top w:val="nil"/>
                    <w:left w:val="nil"/>
                    <w:bottom w:val="single" w:sz="4" w:space="0" w:color="auto"/>
                    <w:right w:val="single" w:sz="4" w:space="0" w:color="auto"/>
                  </w:tcBorders>
                  <w:shd w:val="clear" w:color="auto" w:fill="auto"/>
                  <w:vAlign w:val="center"/>
                  <w:hideMark/>
                </w:tcPr>
                <w:p w14:paraId="44C0599F"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Pando</w:t>
                  </w:r>
                </w:p>
              </w:tc>
            </w:tr>
            <w:tr w:rsidR="003D6E90" w:rsidRPr="003D6E90" w14:paraId="25C27C70" w14:textId="77777777" w:rsidTr="003D6E90">
              <w:trPr>
                <w:trHeight w:val="282"/>
              </w:trPr>
              <w:tc>
                <w:tcPr>
                  <w:tcW w:w="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440F95"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Potosí</w:t>
                  </w:r>
                </w:p>
              </w:tc>
              <w:tc>
                <w:tcPr>
                  <w:tcW w:w="940" w:type="dxa"/>
                  <w:tcBorders>
                    <w:top w:val="nil"/>
                    <w:left w:val="nil"/>
                    <w:bottom w:val="single" w:sz="4" w:space="0" w:color="auto"/>
                    <w:right w:val="single" w:sz="4" w:space="0" w:color="auto"/>
                  </w:tcBorders>
                  <w:shd w:val="clear" w:color="auto" w:fill="auto"/>
                  <w:noWrap/>
                  <w:vAlign w:val="center"/>
                  <w:hideMark/>
                </w:tcPr>
                <w:p w14:paraId="2416943B"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Potosí</w:t>
                  </w:r>
                </w:p>
              </w:tc>
              <w:tc>
                <w:tcPr>
                  <w:tcW w:w="1600" w:type="dxa"/>
                  <w:tcBorders>
                    <w:top w:val="nil"/>
                    <w:left w:val="nil"/>
                    <w:bottom w:val="single" w:sz="4" w:space="0" w:color="auto"/>
                    <w:right w:val="single" w:sz="4" w:space="0" w:color="auto"/>
                  </w:tcBorders>
                  <w:shd w:val="clear" w:color="auto" w:fill="auto"/>
                  <w:noWrap/>
                  <w:vAlign w:val="center"/>
                  <w:hideMark/>
                </w:tcPr>
                <w:p w14:paraId="114171C1"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tcBorders>
                    <w:top w:val="nil"/>
                    <w:left w:val="nil"/>
                    <w:bottom w:val="single" w:sz="4" w:space="0" w:color="auto"/>
                    <w:right w:val="single" w:sz="4" w:space="0" w:color="auto"/>
                  </w:tcBorders>
                  <w:shd w:val="clear" w:color="auto" w:fill="auto"/>
                  <w:noWrap/>
                  <w:vAlign w:val="center"/>
                  <w:hideMark/>
                </w:tcPr>
                <w:p w14:paraId="16B5B62F"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4</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541ADDF9"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Potosí</w:t>
                  </w:r>
                </w:p>
              </w:tc>
            </w:tr>
            <w:tr w:rsidR="003D6E90" w:rsidRPr="003D6E90" w14:paraId="77DD9D82"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312CAC81"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19E2A636"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Uyuni</w:t>
                  </w:r>
                </w:p>
              </w:tc>
              <w:tc>
                <w:tcPr>
                  <w:tcW w:w="1600" w:type="dxa"/>
                  <w:tcBorders>
                    <w:top w:val="nil"/>
                    <w:left w:val="nil"/>
                    <w:bottom w:val="single" w:sz="4" w:space="0" w:color="auto"/>
                    <w:right w:val="single" w:sz="4" w:space="0" w:color="auto"/>
                  </w:tcBorders>
                  <w:shd w:val="clear" w:color="auto" w:fill="auto"/>
                  <w:noWrap/>
                  <w:vAlign w:val="center"/>
                  <w:hideMark/>
                </w:tcPr>
                <w:p w14:paraId="270F14D3"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089EA6C4"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nil"/>
                    <w:left w:val="single" w:sz="4" w:space="0" w:color="auto"/>
                    <w:bottom w:val="single" w:sz="4" w:space="0" w:color="auto"/>
                    <w:right w:val="single" w:sz="4" w:space="0" w:color="auto"/>
                  </w:tcBorders>
                  <w:vAlign w:val="center"/>
                  <w:hideMark/>
                </w:tcPr>
                <w:p w14:paraId="497064F3" w14:textId="77777777" w:rsidR="003D6E90" w:rsidRPr="003D6E90" w:rsidRDefault="003D6E90" w:rsidP="003D6E90">
                  <w:pPr>
                    <w:rPr>
                      <w:rFonts w:ascii="Tahoma" w:hAnsi="Tahoma" w:cs="Tahoma"/>
                      <w:color w:val="1F497D"/>
                      <w:sz w:val="10"/>
                      <w:szCs w:val="10"/>
                      <w:lang w:val="es-BO" w:eastAsia="es-BO"/>
                    </w:rPr>
                  </w:pPr>
                </w:p>
              </w:tc>
            </w:tr>
            <w:tr w:rsidR="003D6E90" w:rsidRPr="003D6E90" w14:paraId="06BD140A" w14:textId="77777777" w:rsidTr="003D6E90">
              <w:trPr>
                <w:trHeight w:val="282"/>
              </w:trPr>
              <w:tc>
                <w:tcPr>
                  <w:tcW w:w="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F07F43" w14:textId="77777777" w:rsidR="003D6E90" w:rsidRPr="003D6E90" w:rsidRDefault="003D6E90" w:rsidP="003D6E90">
                  <w:pPr>
                    <w:rPr>
                      <w:rFonts w:ascii="Tahoma" w:hAnsi="Tahoma" w:cs="Tahoma"/>
                      <w:color w:val="1F497D"/>
                      <w:sz w:val="12"/>
                      <w:szCs w:val="12"/>
                      <w:lang w:val="es-BO" w:eastAsia="es-BO"/>
                    </w:rPr>
                  </w:pPr>
                  <w:r w:rsidRPr="003D6E90">
                    <w:rPr>
                      <w:rFonts w:ascii="Tahoma" w:hAnsi="Tahoma" w:cs="Tahoma"/>
                      <w:color w:val="1F497D"/>
                      <w:sz w:val="12"/>
                      <w:szCs w:val="12"/>
                      <w:lang w:val="es-BO" w:eastAsia="es-BO"/>
                    </w:rPr>
                    <w:t>Santa Cruz</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4EEAB5"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Santa Cruz</w:t>
                  </w:r>
                </w:p>
              </w:tc>
              <w:tc>
                <w:tcPr>
                  <w:tcW w:w="1600" w:type="dxa"/>
                  <w:tcBorders>
                    <w:top w:val="nil"/>
                    <w:left w:val="nil"/>
                    <w:bottom w:val="single" w:sz="4" w:space="0" w:color="auto"/>
                    <w:right w:val="single" w:sz="4" w:space="0" w:color="auto"/>
                  </w:tcBorders>
                  <w:shd w:val="clear" w:color="auto" w:fill="auto"/>
                  <w:vAlign w:val="center"/>
                  <w:hideMark/>
                </w:tcPr>
                <w:p w14:paraId="028EF288"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FAF78A"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10</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76F74272"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Santa Cruz</w:t>
                  </w:r>
                </w:p>
              </w:tc>
            </w:tr>
            <w:tr w:rsidR="003D6E90" w:rsidRPr="003D6E90" w14:paraId="64A4BD99"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1EB68A98" w14:textId="77777777" w:rsidR="003D6E90" w:rsidRPr="003D6E90" w:rsidRDefault="003D6E90" w:rsidP="003D6E90">
                  <w:pPr>
                    <w:rPr>
                      <w:rFonts w:ascii="Tahoma" w:hAnsi="Tahoma" w:cs="Tahoma"/>
                      <w:color w:val="1F497D"/>
                      <w:sz w:val="12"/>
                      <w:szCs w:val="12"/>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5BEF9D38"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126F496F"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OT</w:t>
                  </w:r>
                </w:p>
              </w:tc>
              <w:tc>
                <w:tcPr>
                  <w:tcW w:w="700" w:type="dxa"/>
                  <w:vMerge/>
                  <w:tcBorders>
                    <w:top w:val="nil"/>
                    <w:left w:val="single" w:sz="4" w:space="0" w:color="auto"/>
                    <w:bottom w:val="single" w:sz="4" w:space="0" w:color="auto"/>
                    <w:right w:val="single" w:sz="4" w:space="0" w:color="auto"/>
                  </w:tcBorders>
                  <w:vAlign w:val="center"/>
                  <w:hideMark/>
                </w:tcPr>
                <w:p w14:paraId="5260E3DE"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auto"/>
                    <w:right w:val="single" w:sz="4" w:space="0" w:color="auto"/>
                  </w:tcBorders>
                  <w:vAlign w:val="center"/>
                  <w:hideMark/>
                </w:tcPr>
                <w:p w14:paraId="6A128C7E" w14:textId="77777777" w:rsidR="003D6E90" w:rsidRPr="003D6E90" w:rsidRDefault="003D6E90" w:rsidP="003D6E90">
                  <w:pPr>
                    <w:rPr>
                      <w:rFonts w:ascii="Tahoma" w:hAnsi="Tahoma" w:cs="Tahoma"/>
                      <w:color w:val="1F497D"/>
                      <w:sz w:val="10"/>
                      <w:szCs w:val="10"/>
                      <w:lang w:val="es-BO" w:eastAsia="es-BO"/>
                    </w:rPr>
                  </w:pPr>
                </w:p>
              </w:tc>
            </w:tr>
            <w:tr w:rsidR="003D6E90" w:rsidRPr="003D6E90" w14:paraId="4C055EC7"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1F0A9224" w14:textId="77777777" w:rsidR="003D6E90" w:rsidRPr="003D6E90" w:rsidRDefault="003D6E90" w:rsidP="003D6E90">
                  <w:pPr>
                    <w:rPr>
                      <w:rFonts w:ascii="Tahoma" w:hAnsi="Tahoma" w:cs="Tahoma"/>
                      <w:color w:val="1F497D"/>
                      <w:sz w:val="12"/>
                      <w:szCs w:val="12"/>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739536B5"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3E60B078"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Almacén</w:t>
                  </w:r>
                </w:p>
              </w:tc>
              <w:tc>
                <w:tcPr>
                  <w:tcW w:w="700" w:type="dxa"/>
                  <w:vMerge/>
                  <w:tcBorders>
                    <w:top w:val="nil"/>
                    <w:left w:val="single" w:sz="4" w:space="0" w:color="auto"/>
                    <w:bottom w:val="single" w:sz="4" w:space="0" w:color="auto"/>
                    <w:right w:val="single" w:sz="4" w:space="0" w:color="auto"/>
                  </w:tcBorders>
                  <w:vAlign w:val="center"/>
                  <w:hideMark/>
                </w:tcPr>
                <w:p w14:paraId="1E5EC908" w14:textId="77777777" w:rsidR="003D6E90" w:rsidRPr="003D6E90" w:rsidRDefault="003D6E90" w:rsidP="003D6E90">
                  <w:pPr>
                    <w:rPr>
                      <w:rFonts w:ascii="Tahoma" w:hAnsi="Tahoma" w:cs="Tahoma"/>
                      <w:color w:val="1F497D"/>
                      <w:sz w:val="14"/>
                      <w:szCs w:val="14"/>
                      <w:lang w:val="es-BO" w:eastAsia="es-BO"/>
                    </w:rPr>
                  </w:pPr>
                </w:p>
              </w:tc>
              <w:tc>
                <w:tcPr>
                  <w:tcW w:w="860" w:type="dxa"/>
                  <w:vMerge/>
                  <w:tcBorders>
                    <w:top w:val="nil"/>
                    <w:left w:val="single" w:sz="4" w:space="0" w:color="auto"/>
                    <w:bottom w:val="single" w:sz="4" w:space="0" w:color="auto"/>
                    <w:right w:val="single" w:sz="4" w:space="0" w:color="auto"/>
                  </w:tcBorders>
                  <w:vAlign w:val="center"/>
                  <w:hideMark/>
                </w:tcPr>
                <w:p w14:paraId="3552FECA" w14:textId="77777777" w:rsidR="003D6E90" w:rsidRPr="003D6E90" w:rsidRDefault="003D6E90" w:rsidP="003D6E90">
                  <w:pPr>
                    <w:rPr>
                      <w:rFonts w:ascii="Tahoma" w:hAnsi="Tahoma" w:cs="Tahoma"/>
                      <w:color w:val="1F497D"/>
                      <w:sz w:val="10"/>
                      <w:szCs w:val="10"/>
                      <w:lang w:val="es-BO" w:eastAsia="es-BO"/>
                    </w:rPr>
                  </w:pPr>
                </w:p>
              </w:tc>
            </w:tr>
            <w:tr w:rsidR="003D6E90" w:rsidRPr="003D6E90" w14:paraId="243CAD88"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0511D881" w14:textId="77777777" w:rsidR="003D6E90" w:rsidRPr="003D6E90" w:rsidRDefault="003D6E90" w:rsidP="003D6E90">
                  <w:pPr>
                    <w:rPr>
                      <w:rFonts w:ascii="Tahoma" w:hAnsi="Tahoma" w:cs="Tahoma"/>
                      <w:color w:val="1F497D"/>
                      <w:sz w:val="12"/>
                      <w:szCs w:val="12"/>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18AB8909"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Robore</w:t>
                  </w:r>
                </w:p>
              </w:tc>
              <w:tc>
                <w:tcPr>
                  <w:tcW w:w="1600" w:type="dxa"/>
                  <w:tcBorders>
                    <w:top w:val="nil"/>
                    <w:left w:val="nil"/>
                    <w:bottom w:val="single" w:sz="4" w:space="0" w:color="auto"/>
                    <w:right w:val="single" w:sz="4" w:space="0" w:color="auto"/>
                  </w:tcBorders>
                  <w:shd w:val="clear" w:color="auto" w:fill="auto"/>
                  <w:noWrap/>
                  <w:vAlign w:val="center"/>
                  <w:hideMark/>
                </w:tcPr>
                <w:p w14:paraId="07B4CC47"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3E0D8780"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nil"/>
                    <w:left w:val="single" w:sz="4" w:space="0" w:color="auto"/>
                    <w:bottom w:val="single" w:sz="4" w:space="0" w:color="auto"/>
                    <w:right w:val="single" w:sz="4" w:space="0" w:color="auto"/>
                  </w:tcBorders>
                  <w:vAlign w:val="center"/>
                  <w:hideMark/>
                </w:tcPr>
                <w:p w14:paraId="28140CD2" w14:textId="77777777" w:rsidR="003D6E90" w:rsidRPr="003D6E90" w:rsidRDefault="003D6E90" w:rsidP="003D6E90">
                  <w:pPr>
                    <w:rPr>
                      <w:rFonts w:ascii="Tahoma" w:hAnsi="Tahoma" w:cs="Tahoma"/>
                      <w:color w:val="1F497D"/>
                      <w:sz w:val="10"/>
                      <w:szCs w:val="10"/>
                      <w:lang w:val="es-BO" w:eastAsia="es-BO"/>
                    </w:rPr>
                  </w:pPr>
                </w:p>
              </w:tc>
            </w:tr>
            <w:tr w:rsidR="003D6E90" w:rsidRPr="003D6E90" w14:paraId="6DB9D83B"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46D9FAB2" w14:textId="77777777" w:rsidR="003D6E90" w:rsidRPr="003D6E90" w:rsidRDefault="003D6E90" w:rsidP="003D6E90">
                  <w:pPr>
                    <w:rPr>
                      <w:rFonts w:ascii="Tahoma" w:hAnsi="Tahoma" w:cs="Tahoma"/>
                      <w:color w:val="1F497D"/>
                      <w:sz w:val="12"/>
                      <w:szCs w:val="12"/>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337352A9"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Camiri</w:t>
                  </w:r>
                </w:p>
              </w:tc>
              <w:tc>
                <w:tcPr>
                  <w:tcW w:w="1600" w:type="dxa"/>
                  <w:tcBorders>
                    <w:top w:val="nil"/>
                    <w:left w:val="nil"/>
                    <w:bottom w:val="single" w:sz="4" w:space="0" w:color="auto"/>
                    <w:right w:val="single" w:sz="4" w:space="0" w:color="auto"/>
                  </w:tcBorders>
                  <w:shd w:val="clear" w:color="auto" w:fill="auto"/>
                  <w:noWrap/>
                  <w:vAlign w:val="center"/>
                  <w:hideMark/>
                </w:tcPr>
                <w:p w14:paraId="6A36E89F"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578703B0"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vMerge/>
                  <w:tcBorders>
                    <w:top w:val="nil"/>
                    <w:left w:val="single" w:sz="4" w:space="0" w:color="auto"/>
                    <w:bottom w:val="single" w:sz="4" w:space="0" w:color="auto"/>
                    <w:right w:val="single" w:sz="4" w:space="0" w:color="auto"/>
                  </w:tcBorders>
                  <w:vAlign w:val="center"/>
                  <w:hideMark/>
                </w:tcPr>
                <w:p w14:paraId="71A54E4D" w14:textId="77777777" w:rsidR="003D6E90" w:rsidRPr="003D6E90" w:rsidRDefault="003D6E90" w:rsidP="003D6E90">
                  <w:pPr>
                    <w:rPr>
                      <w:rFonts w:ascii="Tahoma" w:hAnsi="Tahoma" w:cs="Tahoma"/>
                      <w:color w:val="1F497D"/>
                      <w:sz w:val="10"/>
                      <w:szCs w:val="10"/>
                      <w:lang w:val="es-BO" w:eastAsia="es-BO"/>
                    </w:rPr>
                  </w:pPr>
                </w:p>
              </w:tc>
            </w:tr>
            <w:tr w:rsidR="003D6E90" w:rsidRPr="003D6E90" w14:paraId="14EF068C" w14:textId="77777777" w:rsidTr="003D6E90">
              <w:trPr>
                <w:trHeight w:val="375"/>
              </w:trPr>
              <w:tc>
                <w:tcPr>
                  <w:tcW w:w="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A93DCE"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Tarija</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B4D0BE"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Tarija</w:t>
                  </w:r>
                </w:p>
              </w:tc>
              <w:tc>
                <w:tcPr>
                  <w:tcW w:w="1600" w:type="dxa"/>
                  <w:tcBorders>
                    <w:top w:val="nil"/>
                    <w:left w:val="nil"/>
                    <w:bottom w:val="single" w:sz="4" w:space="0" w:color="auto"/>
                    <w:right w:val="single" w:sz="4" w:space="0" w:color="auto"/>
                  </w:tcBorders>
                  <w:shd w:val="clear" w:color="auto" w:fill="auto"/>
                  <w:vAlign w:val="center"/>
                  <w:hideMark/>
                </w:tcPr>
                <w:p w14:paraId="23B8D8C0"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Resp. Departamental</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5FFB6B"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6</w:t>
                  </w:r>
                </w:p>
              </w:tc>
              <w:tc>
                <w:tcPr>
                  <w:tcW w:w="860" w:type="dxa"/>
                  <w:tcBorders>
                    <w:top w:val="nil"/>
                    <w:left w:val="nil"/>
                    <w:bottom w:val="nil"/>
                    <w:right w:val="single" w:sz="4" w:space="0" w:color="auto"/>
                  </w:tcBorders>
                  <w:shd w:val="clear" w:color="auto" w:fill="auto"/>
                  <w:vAlign w:val="center"/>
                  <w:hideMark/>
                </w:tcPr>
                <w:p w14:paraId="4E3CFE27"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Departamento de Tarija</w:t>
                  </w:r>
                </w:p>
              </w:tc>
            </w:tr>
            <w:tr w:rsidR="003D6E90" w:rsidRPr="003D6E90" w14:paraId="17715E47"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30DADD4F"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5768FF3B"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72146AF9"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OT</w:t>
                  </w:r>
                </w:p>
              </w:tc>
              <w:tc>
                <w:tcPr>
                  <w:tcW w:w="700" w:type="dxa"/>
                  <w:vMerge/>
                  <w:tcBorders>
                    <w:top w:val="nil"/>
                    <w:left w:val="single" w:sz="4" w:space="0" w:color="auto"/>
                    <w:bottom w:val="single" w:sz="4" w:space="0" w:color="auto"/>
                    <w:right w:val="single" w:sz="4" w:space="0" w:color="auto"/>
                  </w:tcBorders>
                  <w:vAlign w:val="center"/>
                  <w:hideMark/>
                </w:tcPr>
                <w:p w14:paraId="1458CBEB" w14:textId="77777777" w:rsidR="003D6E90" w:rsidRPr="003D6E90" w:rsidRDefault="003D6E90" w:rsidP="003D6E90">
                  <w:pPr>
                    <w:rPr>
                      <w:rFonts w:ascii="Tahoma" w:hAnsi="Tahoma" w:cs="Tahoma"/>
                      <w:color w:val="1F497D"/>
                      <w:sz w:val="14"/>
                      <w:szCs w:val="14"/>
                      <w:lang w:val="es-BO" w:eastAsia="es-BO"/>
                    </w:rPr>
                  </w:pPr>
                </w:p>
              </w:tc>
              <w:tc>
                <w:tcPr>
                  <w:tcW w:w="860" w:type="dxa"/>
                  <w:tcBorders>
                    <w:top w:val="nil"/>
                    <w:left w:val="nil"/>
                    <w:bottom w:val="nil"/>
                    <w:right w:val="single" w:sz="4" w:space="0" w:color="auto"/>
                  </w:tcBorders>
                  <w:shd w:val="clear" w:color="auto" w:fill="auto"/>
                  <w:vAlign w:val="center"/>
                  <w:hideMark/>
                </w:tcPr>
                <w:p w14:paraId="2D93BAC8"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 xml:space="preserve">Camargo(CHQ.) </w:t>
                  </w:r>
                </w:p>
              </w:tc>
            </w:tr>
            <w:tr w:rsidR="003D6E90" w:rsidRPr="003D6E90" w14:paraId="20665C50" w14:textId="77777777" w:rsidTr="003D6E90">
              <w:trPr>
                <w:trHeight w:val="315"/>
              </w:trPr>
              <w:tc>
                <w:tcPr>
                  <w:tcW w:w="740" w:type="dxa"/>
                  <w:vMerge/>
                  <w:tcBorders>
                    <w:top w:val="nil"/>
                    <w:left w:val="single" w:sz="4" w:space="0" w:color="auto"/>
                    <w:bottom w:val="single" w:sz="4" w:space="0" w:color="auto"/>
                    <w:right w:val="single" w:sz="4" w:space="0" w:color="auto"/>
                  </w:tcBorders>
                  <w:vAlign w:val="center"/>
                  <w:hideMark/>
                </w:tcPr>
                <w:p w14:paraId="733A988A" w14:textId="77777777" w:rsidR="003D6E90" w:rsidRPr="003D6E90" w:rsidRDefault="003D6E90" w:rsidP="003D6E90">
                  <w:pPr>
                    <w:rPr>
                      <w:rFonts w:ascii="Tahoma" w:hAnsi="Tahoma" w:cs="Tahoma"/>
                      <w:color w:val="1F497D"/>
                      <w:sz w:val="14"/>
                      <w:szCs w:val="14"/>
                      <w:lang w:val="es-BO" w:eastAsia="es-BO"/>
                    </w:rPr>
                  </w:pPr>
                </w:p>
              </w:tc>
              <w:tc>
                <w:tcPr>
                  <w:tcW w:w="940" w:type="dxa"/>
                  <w:vMerge/>
                  <w:tcBorders>
                    <w:top w:val="nil"/>
                    <w:left w:val="single" w:sz="4" w:space="0" w:color="auto"/>
                    <w:bottom w:val="single" w:sz="4" w:space="0" w:color="auto"/>
                    <w:right w:val="single" w:sz="4" w:space="0" w:color="auto"/>
                  </w:tcBorders>
                  <w:vAlign w:val="center"/>
                  <w:hideMark/>
                </w:tcPr>
                <w:p w14:paraId="29FAE2AA" w14:textId="77777777" w:rsidR="003D6E90" w:rsidRPr="003D6E90" w:rsidRDefault="003D6E90" w:rsidP="003D6E90">
                  <w:pPr>
                    <w:rPr>
                      <w:rFonts w:ascii="Tahoma" w:hAnsi="Tahoma" w:cs="Tahoma"/>
                      <w:color w:val="1F497D"/>
                      <w:sz w:val="14"/>
                      <w:szCs w:val="14"/>
                      <w:lang w:val="es-BO" w:eastAsia="es-BO"/>
                    </w:rPr>
                  </w:pPr>
                </w:p>
              </w:tc>
              <w:tc>
                <w:tcPr>
                  <w:tcW w:w="1600" w:type="dxa"/>
                  <w:tcBorders>
                    <w:top w:val="nil"/>
                    <w:left w:val="nil"/>
                    <w:bottom w:val="single" w:sz="4" w:space="0" w:color="auto"/>
                    <w:right w:val="single" w:sz="4" w:space="0" w:color="auto"/>
                  </w:tcBorders>
                  <w:shd w:val="clear" w:color="auto" w:fill="auto"/>
                  <w:vAlign w:val="center"/>
                  <w:hideMark/>
                </w:tcPr>
                <w:p w14:paraId="18D66967"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1 Gestor de Almacén</w:t>
                  </w:r>
                </w:p>
              </w:tc>
              <w:tc>
                <w:tcPr>
                  <w:tcW w:w="700" w:type="dxa"/>
                  <w:vMerge/>
                  <w:tcBorders>
                    <w:top w:val="nil"/>
                    <w:left w:val="single" w:sz="4" w:space="0" w:color="auto"/>
                    <w:bottom w:val="single" w:sz="4" w:space="0" w:color="auto"/>
                    <w:right w:val="single" w:sz="4" w:space="0" w:color="auto"/>
                  </w:tcBorders>
                  <w:vAlign w:val="center"/>
                  <w:hideMark/>
                </w:tcPr>
                <w:p w14:paraId="74965F7E" w14:textId="77777777" w:rsidR="003D6E90" w:rsidRPr="003D6E90" w:rsidRDefault="003D6E90" w:rsidP="003D6E90">
                  <w:pPr>
                    <w:rPr>
                      <w:rFonts w:ascii="Tahoma" w:hAnsi="Tahoma" w:cs="Tahoma"/>
                      <w:color w:val="1F497D"/>
                      <w:sz w:val="14"/>
                      <w:szCs w:val="14"/>
                      <w:lang w:val="es-BO" w:eastAsia="es-BO"/>
                    </w:rPr>
                  </w:pPr>
                </w:p>
              </w:tc>
              <w:tc>
                <w:tcPr>
                  <w:tcW w:w="860" w:type="dxa"/>
                  <w:tcBorders>
                    <w:top w:val="nil"/>
                    <w:left w:val="nil"/>
                    <w:bottom w:val="nil"/>
                    <w:right w:val="single" w:sz="4" w:space="0" w:color="auto"/>
                  </w:tcBorders>
                  <w:shd w:val="clear" w:color="auto" w:fill="auto"/>
                  <w:vAlign w:val="center"/>
                  <w:hideMark/>
                </w:tcPr>
                <w:p w14:paraId="47DA6520" w14:textId="77777777" w:rsidR="003D6E90" w:rsidRPr="003D6E90" w:rsidRDefault="003D6E90" w:rsidP="003D6E90">
                  <w:pPr>
                    <w:rPr>
                      <w:rFonts w:ascii="Tahoma" w:hAnsi="Tahoma" w:cs="Tahoma"/>
                      <w:color w:val="1F497D"/>
                      <w:sz w:val="10"/>
                      <w:szCs w:val="10"/>
                      <w:lang w:val="es-BO" w:eastAsia="es-BO"/>
                    </w:rPr>
                  </w:pPr>
                  <w:r w:rsidRPr="003D6E90">
                    <w:rPr>
                      <w:rFonts w:ascii="Tahoma" w:hAnsi="Tahoma" w:cs="Tahoma"/>
                      <w:color w:val="1F497D"/>
                      <w:sz w:val="10"/>
                      <w:szCs w:val="10"/>
                      <w:lang w:val="es-BO" w:eastAsia="es-BO"/>
                    </w:rPr>
                    <w:t>y Localidades aledañas</w:t>
                  </w:r>
                </w:p>
              </w:tc>
            </w:tr>
            <w:tr w:rsidR="003D6E90" w:rsidRPr="003D6E90" w14:paraId="3C37B5EA"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11F01AD1"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43418EC7"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Bermejo</w:t>
                  </w:r>
                </w:p>
              </w:tc>
              <w:tc>
                <w:tcPr>
                  <w:tcW w:w="1600" w:type="dxa"/>
                  <w:tcBorders>
                    <w:top w:val="nil"/>
                    <w:left w:val="nil"/>
                    <w:bottom w:val="single" w:sz="4" w:space="0" w:color="auto"/>
                    <w:right w:val="single" w:sz="4" w:space="0" w:color="auto"/>
                  </w:tcBorders>
                  <w:shd w:val="clear" w:color="auto" w:fill="auto"/>
                  <w:noWrap/>
                  <w:vAlign w:val="center"/>
                  <w:hideMark/>
                </w:tcPr>
                <w:p w14:paraId="450F53BD"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780C65A1"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tcBorders>
                    <w:top w:val="nil"/>
                    <w:left w:val="nil"/>
                    <w:bottom w:val="nil"/>
                    <w:right w:val="single" w:sz="4" w:space="0" w:color="auto"/>
                  </w:tcBorders>
                  <w:shd w:val="clear" w:color="auto" w:fill="auto"/>
                  <w:vAlign w:val="center"/>
                  <w:hideMark/>
                </w:tcPr>
                <w:p w14:paraId="0EA3C7E1" w14:textId="77777777" w:rsidR="003D6E90" w:rsidRPr="003D6E90" w:rsidRDefault="003D6E90" w:rsidP="003D6E90">
                  <w:pPr>
                    <w:rPr>
                      <w:rFonts w:ascii="Calibri" w:hAnsi="Calibri"/>
                      <w:color w:val="000000"/>
                      <w:sz w:val="10"/>
                      <w:szCs w:val="10"/>
                      <w:lang w:val="es-BO" w:eastAsia="es-BO"/>
                    </w:rPr>
                  </w:pPr>
                  <w:r w:rsidRPr="003D6E90">
                    <w:rPr>
                      <w:rFonts w:ascii="Calibri" w:hAnsi="Calibri"/>
                      <w:color w:val="000000"/>
                      <w:sz w:val="10"/>
                      <w:szCs w:val="10"/>
                      <w:lang w:val="es-BO" w:eastAsia="es-BO"/>
                    </w:rPr>
                    <w:t> </w:t>
                  </w:r>
                </w:p>
              </w:tc>
            </w:tr>
            <w:tr w:rsidR="003D6E90" w:rsidRPr="003D6E90" w14:paraId="639082FF"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404AAE2B"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0C089180"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Yacuiba</w:t>
                  </w:r>
                </w:p>
              </w:tc>
              <w:tc>
                <w:tcPr>
                  <w:tcW w:w="1600" w:type="dxa"/>
                  <w:tcBorders>
                    <w:top w:val="nil"/>
                    <w:left w:val="nil"/>
                    <w:bottom w:val="single" w:sz="4" w:space="0" w:color="auto"/>
                    <w:right w:val="single" w:sz="4" w:space="0" w:color="auto"/>
                  </w:tcBorders>
                  <w:shd w:val="clear" w:color="auto" w:fill="auto"/>
                  <w:noWrap/>
                  <w:vAlign w:val="center"/>
                  <w:hideMark/>
                </w:tcPr>
                <w:p w14:paraId="3FC281DD"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23FCD520"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tcBorders>
                    <w:top w:val="nil"/>
                    <w:left w:val="nil"/>
                    <w:bottom w:val="nil"/>
                    <w:right w:val="single" w:sz="4" w:space="0" w:color="auto"/>
                  </w:tcBorders>
                  <w:shd w:val="clear" w:color="auto" w:fill="auto"/>
                  <w:vAlign w:val="center"/>
                  <w:hideMark/>
                </w:tcPr>
                <w:p w14:paraId="3588FE4C" w14:textId="77777777" w:rsidR="003D6E90" w:rsidRPr="003D6E90" w:rsidRDefault="003D6E90" w:rsidP="003D6E90">
                  <w:pPr>
                    <w:rPr>
                      <w:rFonts w:ascii="Calibri" w:hAnsi="Calibri"/>
                      <w:color w:val="000000"/>
                      <w:sz w:val="10"/>
                      <w:szCs w:val="10"/>
                      <w:lang w:val="es-BO" w:eastAsia="es-BO"/>
                    </w:rPr>
                  </w:pPr>
                  <w:r w:rsidRPr="003D6E90">
                    <w:rPr>
                      <w:rFonts w:ascii="Calibri" w:hAnsi="Calibri"/>
                      <w:color w:val="000000"/>
                      <w:sz w:val="10"/>
                      <w:szCs w:val="10"/>
                      <w:lang w:val="es-BO" w:eastAsia="es-BO"/>
                    </w:rPr>
                    <w:t> </w:t>
                  </w:r>
                </w:p>
              </w:tc>
            </w:tr>
            <w:tr w:rsidR="003D6E90" w:rsidRPr="003D6E90" w14:paraId="388CA155" w14:textId="77777777" w:rsidTr="003D6E90">
              <w:trPr>
                <w:trHeight w:val="282"/>
              </w:trPr>
              <w:tc>
                <w:tcPr>
                  <w:tcW w:w="740" w:type="dxa"/>
                  <w:vMerge/>
                  <w:tcBorders>
                    <w:top w:val="nil"/>
                    <w:left w:val="single" w:sz="4" w:space="0" w:color="auto"/>
                    <w:bottom w:val="single" w:sz="4" w:space="0" w:color="auto"/>
                    <w:right w:val="single" w:sz="4" w:space="0" w:color="auto"/>
                  </w:tcBorders>
                  <w:vAlign w:val="center"/>
                  <w:hideMark/>
                </w:tcPr>
                <w:p w14:paraId="39FE653A" w14:textId="77777777" w:rsidR="003D6E90" w:rsidRPr="003D6E90" w:rsidRDefault="003D6E90" w:rsidP="003D6E90">
                  <w:pPr>
                    <w:rPr>
                      <w:rFonts w:ascii="Tahoma" w:hAnsi="Tahoma" w:cs="Tahoma"/>
                      <w:color w:val="1F497D"/>
                      <w:sz w:val="14"/>
                      <w:szCs w:val="14"/>
                      <w:lang w:val="es-BO" w:eastAsia="es-BO"/>
                    </w:rPr>
                  </w:pPr>
                </w:p>
              </w:tc>
              <w:tc>
                <w:tcPr>
                  <w:tcW w:w="940" w:type="dxa"/>
                  <w:tcBorders>
                    <w:top w:val="nil"/>
                    <w:left w:val="nil"/>
                    <w:bottom w:val="single" w:sz="4" w:space="0" w:color="auto"/>
                    <w:right w:val="single" w:sz="4" w:space="0" w:color="auto"/>
                  </w:tcBorders>
                  <w:shd w:val="clear" w:color="auto" w:fill="auto"/>
                  <w:noWrap/>
                  <w:vAlign w:val="center"/>
                  <w:hideMark/>
                </w:tcPr>
                <w:p w14:paraId="6F7E2DD2"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Villamontes</w:t>
                  </w:r>
                </w:p>
              </w:tc>
              <w:tc>
                <w:tcPr>
                  <w:tcW w:w="1600" w:type="dxa"/>
                  <w:tcBorders>
                    <w:top w:val="nil"/>
                    <w:left w:val="nil"/>
                    <w:bottom w:val="single" w:sz="4" w:space="0" w:color="auto"/>
                    <w:right w:val="single" w:sz="4" w:space="0" w:color="auto"/>
                  </w:tcBorders>
                  <w:shd w:val="clear" w:color="auto" w:fill="auto"/>
                  <w:noWrap/>
                  <w:vAlign w:val="center"/>
                  <w:hideMark/>
                </w:tcPr>
                <w:p w14:paraId="56B0C3A1" w14:textId="77777777" w:rsidR="003D6E90" w:rsidRPr="003D6E90" w:rsidRDefault="003D6E90" w:rsidP="003D6E90">
                  <w:pPr>
                    <w:rPr>
                      <w:rFonts w:ascii="Tahoma" w:hAnsi="Tahoma" w:cs="Tahoma"/>
                      <w:color w:val="1F497D"/>
                      <w:sz w:val="14"/>
                      <w:szCs w:val="14"/>
                      <w:lang w:val="es-BO" w:eastAsia="es-BO"/>
                    </w:rPr>
                  </w:pPr>
                  <w:r w:rsidRPr="003D6E90">
                    <w:rPr>
                      <w:rFonts w:ascii="Tahoma" w:hAnsi="Tahoma" w:cs="Tahoma"/>
                      <w:color w:val="1F497D"/>
                      <w:sz w:val="14"/>
                      <w:szCs w:val="14"/>
                      <w:lang w:val="es-BO" w:eastAsia="es-BO"/>
                    </w:rPr>
                    <w:t> </w:t>
                  </w:r>
                </w:p>
              </w:tc>
              <w:tc>
                <w:tcPr>
                  <w:tcW w:w="700" w:type="dxa"/>
                  <w:tcBorders>
                    <w:top w:val="nil"/>
                    <w:left w:val="nil"/>
                    <w:bottom w:val="single" w:sz="4" w:space="0" w:color="auto"/>
                    <w:right w:val="single" w:sz="4" w:space="0" w:color="auto"/>
                  </w:tcBorders>
                  <w:shd w:val="clear" w:color="auto" w:fill="auto"/>
                  <w:noWrap/>
                  <w:vAlign w:val="center"/>
                  <w:hideMark/>
                </w:tcPr>
                <w:p w14:paraId="564DD885" w14:textId="77777777" w:rsidR="003D6E90" w:rsidRPr="003D6E90" w:rsidRDefault="003D6E90" w:rsidP="003D6E90">
                  <w:pPr>
                    <w:jc w:val="center"/>
                    <w:rPr>
                      <w:rFonts w:ascii="Tahoma" w:hAnsi="Tahoma" w:cs="Tahoma"/>
                      <w:color w:val="1F497D"/>
                      <w:sz w:val="14"/>
                      <w:szCs w:val="14"/>
                      <w:lang w:val="es-BO" w:eastAsia="es-BO"/>
                    </w:rPr>
                  </w:pPr>
                  <w:r w:rsidRPr="003D6E90">
                    <w:rPr>
                      <w:rFonts w:ascii="Tahoma" w:hAnsi="Tahoma" w:cs="Tahoma"/>
                      <w:color w:val="1F497D"/>
                      <w:sz w:val="14"/>
                      <w:szCs w:val="14"/>
                      <w:lang w:val="es-BO" w:eastAsia="es-BO"/>
                    </w:rPr>
                    <w:t>2</w:t>
                  </w:r>
                </w:p>
              </w:tc>
              <w:tc>
                <w:tcPr>
                  <w:tcW w:w="860" w:type="dxa"/>
                  <w:tcBorders>
                    <w:top w:val="nil"/>
                    <w:left w:val="nil"/>
                    <w:bottom w:val="single" w:sz="4" w:space="0" w:color="auto"/>
                    <w:right w:val="single" w:sz="4" w:space="0" w:color="auto"/>
                  </w:tcBorders>
                  <w:shd w:val="clear" w:color="auto" w:fill="auto"/>
                  <w:vAlign w:val="center"/>
                  <w:hideMark/>
                </w:tcPr>
                <w:p w14:paraId="037848C7" w14:textId="77777777" w:rsidR="003D6E90" w:rsidRPr="003D6E90" w:rsidRDefault="003D6E90" w:rsidP="003D6E90">
                  <w:pPr>
                    <w:rPr>
                      <w:rFonts w:ascii="Calibri" w:hAnsi="Calibri"/>
                      <w:color w:val="000000"/>
                      <w:sz w:val="10"/>
                      <w:szCs w:val="10"/>
                      <w:lang w:val="es-BO" w:eastAsia="es-BO"/>
                    </w:rPr>
                  </w:pPr>
                  <w:r w:rsidRPr="003D6E90">
                    <w:rPr>
                      <w:rFonts w:ascii="Calibri" w:hAnsi="Calibri"/>
                      <w:color w:val="000000"/>
                      <w:sz w:val="10"/>
                      <w:szCs w:val="10"/>
                      <w:lang w:val="es-BO" w:eastAsia="es-BO"/>
                    </w:rPr>
                    <w:t> </w:t>
                  </w:r>
                </w:p>
              </w:tc>
            </w:tr>
            <w:tr w:rsidR="003D6E90" w:rsidRPr="003D6E90" w14:paraId="72A476D7" w14:textId="77777777" w:rsidTr="003D6E90">
              <w:trPr>
                <w:trHeight w:val="300"/>
              </w:trPr>
              <w:tc>
                <w:tcPr>
                  <w:tcW w:w="740" w:type="dxa"/>
                  <w:tcBorders>
                    <w:top w:val="nil"/>
                    <w:left w:val="nil"/>
                    <w:bottom w:val="nil"/>
                    <w:right w:val="nil"/>
                  </w:tcBorders>
                  <w:shd w:val="clear" w:color="auto" w:fill="auto"/>
                  <w:noWrap/>
                  <w:vAlign w:val="bottom"/>
                  <w:hideMark/>
                </w:tcPr>
                <w:p w14:paraId="061605B6" w14:textId="77777777" w:rsidR="003D6E90" w:rsidRPr="003D6E90" w:rsidRDefault="003D6E90" w:rsidP="003D6E90">
                  <w:pPr>
                    <w:rPr>
                      <w:rFonts w:ascii="Times New Roman" w:hAnsi="Times New Roman"/>
                      <w:color w:val="000000"/>
                      <w:sz w:val="14"/>
                      <w:szCs w:val="14"/>
                      <w:lang w:val="es-BO" w:eastAsia="es-BO"/>
                    </w:rPr>
                  </w:pPr>
                </w:p>
              </w:tc>
              <w:tc>
                <w:tcPr>
                  <w:tcW w:w="940" w:type="dxa"/>
                  <w:tcBorders>
                    <w:top w:val="nil"/>
                    <w:left w:val="nil"/>
                    <w:bottom w:val="nil"/>
                    <w:right w:val="nil"/>
                  </w:tcBorders>
                  <w:shd w:val="clear" w:color="auto" w:fill="auto"/>
                  <w:noWrap/>
                  <w:vAlign w:val="bottom"/>
                  <w:hideMark/>
                </w:tcPr>
                <w:p w14:paraId="15E5C3B4" w14:textId="77777777" w:rsidR="003D6E90" w:rsidRPr="003D6E90" w:rsidRDefault="003D6E90" w:rsidP="003D6E90">
                  <w:pPr>
                    <w:rPr>
                      <w:rFonts w:ascii="Times New Roman" w:hAnsi="Times New Roman"/>
                      <w:color w:val="000000"/>
                      <w:sz w:val="14"/>
                      <w:szCs w:val="14"/>
                      <w:lang w:val="es-BO" w:eastAsia="es-BO"/>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A9186CA" w14:textId="77777777" w:rsidR="003D6E90" w:rsidRPr="003D6E90" w:rsidRDefault="003D6E90" w:rsidP="003D6E90">
                  <w:pPr>
                    <w:jc w:val="center"/>
                    <w:rPr>
                      <w:rFonts w:ascii="Tahoma" w:hAnsi="Tahoma" w:cs="Tahoma"/>
                      <w:b/>
                      <w:bCs/>
                      <w:color w:val="1F497D"/>
                      <w:sz w:val="14"/>
                      <w:szCs w:val="14"/>
                      <w:lang w:val="es-BO" w:eastAsia="es-BO"/>
                    </w:rPr>
                  </w:pPr>
                  <w:r w:rsidRPr="003D6E90">
                    <w:rPr>
                      <w:rFonts w:ascii="Tahoma" w:hAnsi="Tahoma" w:cs="Tahoma"/>
                      <w:b/>
                      <w:bCs/>
                      <w:color w:val="1F497D"/>
                      <w:sz w:val="14"/>
                      <w:szCs w:val="14"/>
                      <w:lang w:val="es-BO" w:eastAsia="es-BO"/>
                    </w:rPr>
                    <w:t>19</w:t>
                  </w:r>
                </w:p>
              </w:tc>
              <w:tc>
                <w:tcPr>
                  <w:tcW w:w="700" w:type="dxa"/>
                  <w:tcBorders>
                    <w:top w:val="nil"/>
                    <w:left w:val="nil"/>
                    <w:bottom w:val="single" w:sz="4" w:space="0" w:color="auto"/>
                    <w:right w:val="single" w:sz="4" w:space="0" w:color="auto"/>
                  </w:tcBorders>
                  <w:shd w:val="clear" w:color="auto" w:fill="auto"/>
                  <w:noWrap/>
                  <w:vAlign w:val="center"/>
                  <w:hideMark/>
                </w:tcPr>
                <w:p w14:paraId="2BECC847" w14:textId="77777777" w:rsidR="003D6E90" w:rsidRPr="003D6E90" w:rsidRDefault="003D6E90" w:rsidP="003D6E90">
                  <w:pPr>
                    <w:jc w:val="center"/>
                    <w:rPr>
                      <w:rFonts w:ascii="Tahoma" w:hAnsi="Tahoma" w:cs="Tahoma"/>
                      <w:b/>
                      <w:bCs/>
                      <w:color w:val="1F497D"/>
                      <w:sz w:val="14"/>
                      <w:szCs w:val="14"/>
                      <w:lang w:val="es-BO" w:eastAsia="es-BO"/>
                    </w:rPr>
                  </w:pPr>
                  <w:r w:rsidRPr="003D6E90">
                    <w:rPr>
                      <w:rFonts w:ascii="Tahoma" w:hAnsi="Tahoma" w:cs="Tahoma"/>
                      <w:b/>
                      <w:bCs/>
                      <w:color w:val="1F497D"/>
                      <w:sz w:val="14"/>
                      <w:szCs w:val="14"/>
                      <w:lang w:val="es-BO" w:eastAsia="es-BO"/>
                    </w:rPr>
                    <w:t>78</w:t>
                  </w:r>
                </w:p>
              </w:tc>
              <w:tc>
                <w:tcPr>
                  <w:tcW w:w="860" w:type="dxa"/>
                  <w:tcBorders>
                    <w:top w:val="nil"/>
                    <w:left w:val="nil"/>
                    <w:bottom w:val="nil"/>
                    <w:right w:val="nil"/>
                  </w:tcBorders>
                  <w:shd w:val="clear" w:color="auto" w:fill="auto"/>
                  <w:noWrap/>
                  <w:vAlign w:val="bottom"/>
                  <w:hideMark/>
                </w:tcPr>
                <w:p w14:paraId="35CC1DEA" w14:textId="77777777" w:rsidR="003D6E90" w:rsidRPr="003D6E90" w:rsidRDefault="003D6E90" w:rsidP="003D6E90">
                  <w:pPr>
                    <w:rPr>
                      <w:rFonts w:ascii="Times New Roman" w:hAnsi="Times New Roman"/>
                      <w:color w:val="000000"/>
                      <w:sz w:val="14"/>
                      <w:szCs w:val="14"/>
                      <w:lang w:val="es-BO" w:eastAsia="es-BO"/>
                    </w:rPr>
                  </w:pPr>
                </w:p>
              </w:tc>
            </w:tr>
          </w:tbl>
          <w:p w14:paraId="2A701855" w14:textId="77777777" w:rsidR="00B34756" w:rsidRDefault="00B34756" w:rsidP="00A217F0">
            <w:pPr>
              <w:jc w:val="both"/>
              <w:rPr>
                <w:rFonts w:ascii="Tahoma" w:hAnsi="Tahoma" w:cs="Tahoma"/>
                <w:bCs/>
                <w:color w:val="1F497D"/>
              </w:rPr>
            </w:pPr>
          </w:p>
          <w:p w14:paraId="29624308" w14:textId="77777777" w:rsidR="00B34756" w:rsidRDefault="00B34756" w:rsidP="00A217F0">
            <w:pPr>
              <w:jc w:val="both"/>
              <w:rPr>
                <w:rFonts w:ascii="Tahoma" w:hAnsi="Tahoma" w:cs="Tahoma"/>
                <w:bCs/>
                <w:color w:val="1F497D"/>
              </w:rPr>
            </w:pPr>
          </w:p>
          <w:p w14:paraId="39B24EB1" w14:textId="77777777" w:rsidR="005F352D" w:rsidRDefault="005F352D" w:rsidP="00A217F0">
            <w:pPr>
              <w:jc w:val="both"/>
              <w:rPr>
                <w:rFonts w:ascii="Tahoma" w:hAnsi="Tahoma" w:cs="Tahoma"/>
                <w:bCs/>
                <w:color w:val="1F497D"/>
              </w:rPr>
            </w:pPr>
          </w:p>
          <w:p w14:paraId="0881AC67" w14:textId="77777777" w:rsidR="005F352D" w:rsidRDefault="005F352D" w:rsidP="00A217F0">
            <w:pPr>
              <w:jc w:val="both"/>
              <w:rPr>
                <w:rFonts w:ascii="Tahoma" w:hAnsi="Tahoma" w:cs="Tahoma"/>
                <w:bCs/>
                <w:color w:val="1F497D"/>
              </w:rPr>
            </w:pPr>
          </w:p>
          <w:p w14:paraId="71BFA58F" w14:textId="77777777" w:rsidR="005F352D" w:rsidRDefault="005F352D" w:rsidP="00A217F0">
            <w:pPr>
              <w:jc w:val="both"/>
              <w:rPr>
                <w:rFonts w:ascii="Tahoma" w:hAnsi="Tahoma" w:cs="Tahoma"/>
                <w:bCs/>
                <w:color w:val="1F497D"/>
              </w:rPr>
            </w:pPr>
          </w:p>
          <w:p w14:paraId="603F5D5A" w14:textId="77777777" w:rsidR="005F352D" w:rsidRDefault="005F352D" w:rsidP="00A217F0">
            <w:pPr>
              <w:jc w:val="both"/>
              <w:rPr>
                <w:rFonts w:ascii="Tahoma" w:hAnsi="Tahoma" w:cs="Tahoma"/>
                <w:bCs/>
                <w:color w:val="1F497D"/>
              </w:rPr>
            </w:pPr>
          </w:p>
          <w:tbl>
            <w:tblPr>
              <w:tblW w:w="3680" w:type="dxa"/>
              <w:jc w:val="center"/>
              <w:tblLayout w:type="fixed"/>
              <w:tblCellMar>
                <w:left w:w="70" w:type="dxa"/>
                <w:right w:w="70" w:type="dxa"/>
              </w:tblCellMar>
              <w:tblLook w:val="04A0" w:firstRow="1" w:lastRow="0" w:firstColumn="1" w:lastColumn="0" w:noHBand="0" w:noVBand="1"/>
            </w:tblPr>
            <w:tblGrid>
              <w:gridCol w:w="1360"/>
              <w:gridCol w:w="1200"/>
              <w:gridCol w:w="1120"/>
            </w:tblGrid>
            <w:tr w:rsidR="006E2A24" w:rsidRPr="006E2A24" w14:paraId="1B57FFFE" w14:textId="77777777" w:rsidTr="005B146A">
              <w:trPr>
                <w:trHeight w:val="315"/>
                <w:jc w:val="center"/>
              </w:trPr>
              <w:tc>
                <w:tcPr>
                  <w:tcW w:w="3680" w:type="dxa"/>
                  <w:gridSpan w:val="3"/>
                  <w:tcBorders>
                    <w:top w:val="nil"/>
                    <w:left w:val="nil"/>
                    <w:bottom w:val="single" w:sz="8" w:space="0" w:color="auto"/>
                    <w:right w:val="nil"/>
                  </w:tcBorders>
                  <w:shd w:val="clear" w:color="000000" w:fill="1F497D"/>
                  <w:noWrap/>
                  <w:vAlign w:val="center"/>
                  <w:hideMark/>
                </w:tcPr>
                <w:p w14:paraId="79ED3004" w14:textId="77777777" w:rsidR="006E2A24" w:rsidRPr="005F352D" w:rsidRDefault="006E2A24" w:rsidP="006E2A24">
                  <w:pPr>
                    <w:jc w:val="center"/>
                    <w:rPr>
                      <w:rFonts w:ascii="Calibri" w:hAnsi="Calibri"/>
                      <w:b/>
                      <w:bCs/>
                      <w:color w:val="FFFFFF" w:themeColor="background1"/>
                      <w:sz w:val="22"/>
                      <w:szCs w:val="22"/>
                      <w:lang w:val="es-BO" w:eastAsia="es-BO"/>
                    </w:rPr>
                  </w:pPr>
                  <w:r w:rsidRPr="005F352D">
                    <w:rPr>
                      <w:rFonts w:ascii="Calibri" w:hAnsi="Calibri"/>
                      <w:b/>
                      <w:bCs/>
                      <w:color w:val="FFFFFF" w:themeColor="background1"/>
                      <w:sz w:val="22"/>
                      <w:szCs w:val="22"/>
                      <w:lang w:val="es-BO" w:eastAsia="es-BO"/>
                    </w:rPr>
                    <w:t>Centros de Operación LTE FAMILIA</w:t>
                  </w:r>
                </w:p>
              </w:tc>
            </w:tr>
            <w:tr w:rsidR="006E2A24" w:rsidRPr="006E2A24" w14:paraId="57A2E2A8" w14:textId="77777777" w:rsidTr="005B146A">
              <w:trPr>
                <w:trHeight w:val="540"/>
                <w:jc w:val="center"/>
              </w:trPr>
              <w:tc>
                <w:tcPr>
                  <w:tcW w:w="1360" w:type="dxa"/>
                  <w:tcBorders>
                    <w:top w:val="nil"/>
                    <w:left w:val="single" w:sz="8" w:space="0" w:color="auto"/>
                    <w:bottom w:val="nil"/>
                    <w:right w:val="single" w:sz="8" w:space="0" w:color="auto"/>
                  </w:tcBorders>
                  <w:shd w:val="clear" w:color="000000" w:fill="1F497D"/>
                  <w:vAlign w:val="center"/>
                  <w:hideMark/>
                </w:tcPr>
                <w:p w14:paraId="1A04748A" w14:textId="77777777" w:rsidR="006E2A24" w:rsidRPr="005F352D" w:rsidRDefault="006E2A24" w:rsidP="006E2A24">
                  <w:pPr>
                    <w:jc w:val="center"/>
                    <w:rPr>
                      <w:rFonts w:ascii="Tahoma" w:hAnsi="Tahoma" w:cs="Tahoma"/>
                      <w:b/>
                      <w:bCs/>
                      <w:color w:val="FFFFFF" w:themeColor="background1"/>
                      <w:lang w:val="es-BO" w:eastAsia="es-BO"/>
                    </w:rPr>
                  </w:pPr>
                  <w:r w:rsidRPr="005F352D">
                    <w:rPr>
                      <w:rFonts w:ascii="Tahoma" w:hAnsi="Tahoma" w:cs="Tahoma"/>
                      <w:b/>
                      <w:bCs/>
                      <w:color w:val="FFFFFF" w:themeColor="background1"/>
                      <w:lang w:val="es-BO" w:eastAsia="es-BO"/>
                    </w:rPr>
                    <w:t>Departamento</w:t>
                  </w:r>
                </w:p>
              </w:tc>
              <w:tc>
                <w:tcPr>
                  <w:tcW w:w="1200" w:type="dxa"/>
                  <w:tcBorders>
                    <w:top w:val="nil"/>
                    <w:left w:val="nil"/>
                    <w:bottom w:val="nil"/>
                    <w:right w:val="single" w:sz="8" w:space="0" w:color="auto"/>
                  </w:tcBorders>
                  <w:shd w:val="clear" w:color="000000" w:fill="1F497D"/>
                  <w:vAlign w:val="center"/>
                  <w:hideMark/>
                </w:tcPr>
                <w:p w14:paraId="37F78DA0" w14:textId="77777777" w:rsidR="006E2A24" w:rsidRPr="005F352D" w:rsidRDefault="006E2A24" w:rsidP="006E2A24">
                  <w:pPr>
                    <w:jc w:val="center"/>
                    <w:rPr>
                      <w:rFonts w:ascii="Tahoma" w:hAnsi="Tahoma" w:cs="Tahoma"/>
                      <w:b/>
                      <w:bCs/>
                      <w:color w:val="FFFFFF" w:themeColor="background1"/>
                      <w:lang w:val="es-BO" w:eastAsia="es-BO"/>
                    </w:rPr>
                  </w:pPr>
                  <w:r w:rsidRPr="005F352D">
                    <w:rPr>
                      <w:rFonts w:ascii="Tahoma" w:hAnsi="Tahoma" w:cs="Tahoma"/>
                      <w:b/>
                      <w:bCs/>
                      <w:color w:val="FFFFFF" w:themeColor="background1"/>
                      <w:lang w:val="es-BO" w:eastAsia="es-BO"/>
                    </w:rPr>
                    <w:t>Ciudad o Localidad</w:t>
                  </w:r>
                </w:p>
              </w:tc>
              <w:tc>
                <w:tcPr>
                  <w:tcW w:w="1120" w:type="dxa"/>
                  <w:tcBorders>
                    <w:top w:val="nil"/>
                    <w:left w:val="nil"/>
                    <w:bottom w:val="nil"/>
                    <w:right w:val="single" w:sz="8" w:space="0" w:color="auto"/>
                  </w:tcBorders>
                  <w:shd w:val="clear" w:color="000000" w:fill="1F497D"/>
                  <w:vAlign w:val="center"/>
                  <w:hideMark/>
                </w:tcPr>
                <w:p w14:paraId="2F011582" w14:textId="77777777" w:rsidR="006E2A24" w:rsidRPr="005F352D" w:rsidRDefault="006E2A24" w:rsidP="006E2A24">
                  <w:pPr>
                    <w:jc w:val="center"/>
                    <w:rPr>
                      <w:rFonts w:ascii="Tahoma" w:hAnsi="Tahoma" w:cs="Tahoma"/>
                      <w:b/>
                      <w:bCs/>
                      <w:color w:val="FFFFFF" w:themeColor="background1"/>
                      <w:lang w:val="es-BO" w:eastAsia="es-BO"/>
                    </w:rPr>
                  </w:pPr>
                  <w:r w:rsidRPr="005F352D">
                    <w:rPr>
                      <w:rFonts w:ascii="Tahoma" w:hAnsi="Tahoma" w:cs="Tahoma"/>
                      <w:b/>
                      <w:bCs/>
                      <w:color w:val="FFFFFF" w:themeColor="background1"/>
                      <w:lang w:val="es-BO" w:eastAsia="es-BO"/>
                    </w:rPr>
                    <w:t>Cantidad de técnicos</w:t>
                  </w:r>
                </w:p>
              </w:tc>
            </w:tr>
            <w:tr w:rsidR="006E2A24" w:rsidRPr="006E2A24" w14:paraId="6B462501" w14:textId="77777777" w:rsidTr="005B146A">
              <w:trPr>
                <w:trHeight w:val="99"/>
                <w:jc w:val="center"/>
              </w:trPr>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E3D58"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La paz</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4EE42B8A"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La Paz</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72D6B"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4</w:t>
                  </w:r>
                </w:p>
              </w:tc>
            </w:tr>
            <w:tr w:rsidR="006E2A24" w:rsidRPr="006E2A24" w14:paraId="6E5BA950" w14:textId="77777777" w:rsidTr="005B146A">
              <w:trPr>
                <w:trHeight w:val="187"/>
                <w:jc w:val="center"/>
              </w:trPr>
              <w:tc>
                <w:tcPr>
                  <w:tcW w:w="1360" w:type="dxa"/>
                  <w:vMerge/>
                  <w:tcBorders>
                    <w:top w:val="single" w:sz="4" w:space="0" w:color="auto"/>
                    <w:left w:val="single" w:sz="4" w:space="0" w:color="auto"/>
                    <w:bottom w:val="single" w:sz="4" w:space="0" w:color="auto"/>
                    <w:right w:val="single" w:sz="4" w:space="0" w:color="auto"/>
                  </w:tcBorders>
                  <w:vAlign w:val="center"/>
                  <w:hideMark/>
                </w:tcPr>
                <w:p w14:paraId="7D068DF9"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7F8177F9"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Caranavi</w:t>
                  </w: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4E488AA"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4492935B" w14:textId="77777777" w:rsidTr="005B146A">
              <w:trPr>
                <w:trHeight w:val="275"/>
                <w:jc w:val="center"/>
              </w:trPr>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7B4DCF"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Cochabamba</w:t>
                  </w:r>
                </w:p>
              </w:tc>
              <w:tc>
                <w:tcPr>
                  <w:tcW w:w="1200" w:type="dxa"/>
                  <w:tcBorders>
                    <w:top w:val="nil"/>
                    <w:left w:val="nil"/>
                    <w:bottom w:val="single" w:sz="4" w:space="0" w:color="auto"/>
                    <w:right w:val="single" w:sz="4" w:space="0" w:color="auto"/>
                  </w:tcBorders>
                  <w:shd w:val="clear" w:color="auto" w:fill="auto"/>
                  <w:noWrap/>
                  <w:vAlign w:val="center"/>
                  <w:hideMark/>
                </w:tcPr>
                <w:p w14:paraId="0E64DFD6"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Cochabamba</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EBBBDB"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2</w:t>
                  </w:r>
                </w:p>
              </w:tc>
            </w:tr>
            <w:tr w:rsidR="006E2A24" w:rsidRPr="006E2A24" w14:paraId="38D45149" w14:textId="77777777" w:rsidTr="005B146A">
              <w:trPr>
                <w:trHeight w:val="124"/>
                <w:jc w:val="center"/>
              </w:trPr>
              <w:tc>
                <w:tcPr>
                  <w:tcW w:w="1360" w:type="dxa"/>
                  <w:vMerge/>
                  <w:tcBorders>
                    <w:top w:val="nil"/>
                    <w:left w:val="single" w:sz="4" w:space="0" w:color="auto"/>
                    <w:bottom w:val="single" w:sz="4" w:space="0" w:color="auto"/>
                    <w:right w:val="single" w:sz="4" w:space="0" w:color="auto"/>
                  </w:tcBorders>
                  <w:vAlign w:val="center"/>
                  <w:hideMark/>
                </w:tcPr>
                <w:p w14:paraId="462BD8E2"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1B2C333D"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Shinahota</w:t>
                  </w:r>
                </w:p>
              </w:tc>
              <w:tc>
                <w:tcPr>
                  <w:tcW w:w="1120" w:type="dxa"/>
                  <w:vMerge/>
                  <w:tcBorders>
                    <w:top w:val="nil"/>
                    <w:left w:val="single" w:sz="4" w:space="0" w:color="auto"/>
                    <w:bottom w:val="single" w:sz="4" w:space="0" w:color="auto"/>
                    <w:right w:val="single" w:sz="4" w:space="0" w:color="auto"/>
                  </w:tcBorders>
                  <w:vAlign w:val="center"/>
                  <w:hideMark/>
                </w:tcPr>
                <w:p w14:paraId="09B67C89"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55DD8D93" w14:textId="77777777" w:rsidTr="005B146A">
              <w:trPr>
                <w:trHeight w:val="69"/>
                <w:jc w:val="center"/>
              </w:trPr>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3F3C3B"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Santa Cruz</w:t>
                  </w:r>
                </w:p>
              </w:tc>
              <w:tc>
                <w:tcPr>
                  <w:tcW w:w="1200" w:type="dxa"/>
                  <w:tcBorders>
                    <w:top w:val="nil"/>
                    <w:left w:val="nil"/>
                    <w:bottom w:val="single" w:sz="4" w:space="0" w:color="auto"/>
                    <w:right w:val="single" w:sz="4" w:space="0" w:color="auto"/>
                  </w:tcBorders>
                  <w:shd w:val="clear" w:color="auto" w:fill="auto"/>
                  <w:noWrap/>
                  <w:vAlign w:val="center"/>
                  <w:hideMark/>
                </w:tcPr>
                <w:p w14:paraId="48F66DB0"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Santa Cruz</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DAD301"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2</w:t>
                  </w:r>
                </w:p>
              </w:tc>
            </w:tr>
            <w:tr w:rsidR="006E2A24" w:rsidRPr="006E2A24" w14:paraId="6E3003F4" w14:textId="77777777" w:rsidTr="005B146A">
              <w:trPr>
                <w:trHeight w:val="143"/>
                <w:jc w:val="center"/>
              </w:trPr>
              <w:tc>
                <w:tcPr>
                  <w:tcW w:w="1360" w:type="dxa"/>
                  <w:vMerge/>
                  <w:tcBorders>
                    <w:top w:val="nil"/>
                    <w:left w:val="single" w:sz="4" w:space="0" w:color="auto"/>
                    <w:bottom w:val="single" w:sz="4" w:space="0" w:color="auto"/>
                    <w:right w:val="single" w:sz="4" w:space="0" w:color="auto"/>
                  </w:tcBorders>
                  <w:vAlign w:val="center"/>
                  <w:hideMark/>
                </w:tcPr>
                <w:p w14:paraId="2F8D33CB"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5708C218"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Robore</w:t>
                  </w:r>
                </w:p>
              </w:tc>
              <w:tc>
                <w:tcPr>
                  <w:tcW w:w="1120" w:type="dxa"/>
                  <w:vMerge/>
                  <w:tcBorders>
                    <w:top w:val="nil"/>
                    <w:left w:val="single" w:sz="4" w:space="0" w:color="auto"/>
                    <w:bottom w:val="single" w:sz="4" w:space="0" w:color="auto"/>
                    <w:right w:val="single" w:sz="4" w:space="0" w:color="auto"/>
                  </w:tcBorders>
                  <w:vAlign w:val="center"/>
                  <w:hideMark/>
                </w:tcPr>
                <w:p w14:paraId="060AFA46"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547DCD45" w14:textId="77777777" w:rsidTr="005B146A">
              <w:trPr>
                <w:trHeight w:val="76"/>
                <w:jc w:val="center"/>
              </w:trPr>
              <w:tc>
                <w:tcPr>
                  <w:tcW w:w="1360" w:type="dxa"/>
                  <w:vMerge/>
                  <w:tcBorders>
                    <w:top w:val="nil"/>
                    <w:left w:val="single" w:sz="4" w:space="0" w:color="auto"/>
                    <w:bottom w:val="single" w:sz="4" w:space="0" w:color="auto"/>
                    <w:right w:val="single" w:sz="4" w:space="0" w:color="auto"/>
                  </w:tcBorders>
                  <w:vAlign w:val="center"/>
                  <w:hideMark/>
                </w:tcPr>
                <w:p w14:paraId="43148E25"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069DE781"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Camiri</w:t>
                  </w:r>
                </w:p>
              </w:tc>
              <w:tc>
                <w:tcPr>
                  <w:tcW w:w="1120" w:type="dxa"/>
                  <w:vMerge/>
                  <w:tcBorders>
                    <w:top w:val="nil"/>
                    <w:left w:val="single" w:sz="4" w:space="0" w:color="auto"/>
                    <w:bottom w:val="single" w:sz="4" w:space="0" w:color="auto"/>
                    <w:right w:val="single" w:sz="4" w:space="0" w:color="auto"/>
                  </w:tcBorders>
                  <w:vAlign w:val="center"/>
                  <w:hideMark/>
                </w:tcPr>
                <w:p w14:paraId="72C6ECF8"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2FB939B4" w14:textId="77777777" w:rsidTr="005B146A">
              <w:trPr>
                <w:trHeight w:val="163"/>
                <w:jc w:val="center"/>
              </w:trPr>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38AE8C"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Tarija</w:t>
                  </w:r>
                </w:p>
              </w:tc>
              <w:tc>
                <w:tcPr>
                  <w:tcW w:w="1200" w:type="dxa"/>
                  <w:tcBorders>
                    <w:top w:val="nil"/>
                    <w:left w:val="nil"/>
                    <w:bottom w:val="single" w:sz="4" w:space="0" w:color="auto"/>
                    <w:right w:val="single" w:sz="4" w:space="0" w:color="auto"/>
                  </w:tcBorders>
                  <w:shd w:val="clear" w:color="auto" w:fill="auto"/>
                  <w:noWrap/>
                  <w:vAlign w:val="center"/>
                  <w:hideMark/>
                </w:tcPr>
                <w:p w14:paraId="0E8D32F0"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Tarija</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14:paraId="59E7E140" w14:textId="77777777" w:rsidR="006E2A24" w:rsidRPr="005F352D" w:rsidRDefault="005F352D"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w:t>
                  </w:r>
                </w:p>
              </w:tc>
            </w:tr>
            <w:tr w:rsidR="006E2A24" w:rsidRPr="006E2A24" w14:paraId="11D096AC" w14:textId="77777777" w:rsidTr="005B146A">
              <w:trPr>
                <w:trHeight w:val="109"/>
                <w:jc w:val="center"/>
              </w:trPr>
              <w:tc>
                <w:tcPr>
                  <w:tcW w:w="1360" w:type="dxa"/>
                  <w:vMerge/>
                  <w:tcBorders>
                    <w:top w:val="nil"/>
                    <w:left w:val="single" w:sz="4" w:space="0" w:color="auto"/>
                    <w:bottom w:val="single" w:sz="4" w:space="0" w:color="auto"/>
                    <w:right w:val="single" w:sz="4" w:space="0" w:color="auto"/>
                  </w:tcBorders>
                  <w:vAlign w:val="center"/>
                  <w:hideMark/>
                </w:tcPr>
                <w:p w14:paraId="6FE785FB"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200BD4FD"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Bermejo</w:t>
                  </w:r>
                </w:p>
              </w:tc>
              <w:tc>
                <w:tcPr>
                  <w:tcW w:w="1120" w:type="dxa"/>
                  <w:vMerge/>
                  <w:tcBorders>
                    <w:top w:val="nil"/>
                    <w:left w:val="single" w:sz="4" w:space="0" w:color="auto"/>
                    <w:bottom w:val="single" w:sz="4" w:space="0" w:color="auto"/>
                    <w:right w:val="single" w:sz="4" w:space="0" w:color="auto"/>
                  </w:tcBorders>
                  <w:vAlign w:val="center"/>
                  <w:hideMark/>
                </w:tcPr>
                <w:p w14:paraId="00F6A97B"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5EDAC9C5" w14:textId="77777777" w:rsidTr="005B146A">
              <w:trPr>
                <w:trHeight w:val="183"/>
                <w:jc w:val="center"/>
              </w:trPr>
              <w:tc>
                <w:tcPr>
                  <w:tcW w:w="1360" w:type="dxa"/>
                  <w:vMerge/>
                  <w:tcBorders>
                    <w:top w:val="nil"/>
                    <w:left w:val="single" w:sz="4" w:space="0" w:color="auto"/>
                    <w:bottom w:val="single" w:sz="4" w:space="0" w:color="auto"/>
                    <w:right w:val="single" w:sz="4" w:space="0" w:color="auto"/>
                  </w:tcBorders>
                  <w:vAlign w:val="center"/>
                  <w:hideMark/>
                </w:tcPr>
                <w:p w14:paraId="0A3106CD"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15DE9BF0"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Yacuiba</w:t>
                  </w:r>
                </w:p>
              </w:tc>
              <w:tc>
                <w:tcPr>
                  <w:tcW w:w="1120" w:type="dxa"/>
                  <w:vMerge/>
                  <w:tcBorders>
                    <w:top w:val="nil"/>
                    <w:left w:val="single" w:sz="4" w:space="0" w:color="auto"/>
                    <w:bottom w:val="single" w:sz="4" w:space="0" w:color="auto"/>
                    <w:right w:val="single" w:sz="4" w:space="0" w:color="auto"/>
                  </w:tcBorders>
                  <w:vAlign w:val="center"/>
                  <w:hideMark/>
                </w:tcPr>
                <w:p w14:paraId="1810FD86"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3FAD9A04" w14:textId="77777777" w:rsidTr="005B146A">
              <w:trPr>
                <w:trHeight w:val="129"/>
                <w:jc w:val="center"/>
              </w:trPr>
              <w:tc>
                <w:tcPr>
                  <w:tcW w:w="1360" w:type="dxa"/>
                  <w:vMerge/>
                  <w:tcBorders>
                    <w:top w:val="nil"/>
                    <w:left w:val="single" w:sz="4" w:space="0" w:color="auto"/>
                    <w:bottom w:val="single" w:sz="4" w:space="0" w:color="auto"/>
                    <w:right w:val="single" w:sz="4" w:space="0" w:color="auto"/>
                  </w:tcBorders>
                  <w:vAlign w:val="center"/>
                  <w:hideMark/>
                </w:tcPr>
                <w:p w14:paraId="0A7B62B9"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3A870E67"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Villamontes</w:t>
                  </w:r>
                </w:p>
              </w:tc>
              <w:tc>
                <w:tcPr>
                  <w:tcW w:w="1120" w:type="dxa"/>
                  <w:vMerge/>
                  <w:tcBorders>
                    <w:top w:val="nil"/>
                    <w:left w:val="single" w:sz="4" w:space="0" w:color="auto"/>
                    <w:bottom w:val="single" w:sz="4" w:space="0" w:color="auto"/>
                    <w:right w:val="single" w:sz="4" w:space="0" w:color="auto"/>
                  </w:tcBorders>
                  <w:vAlign w:val="center"/>
                  <w:hideMark/>
                </w:tcPr>
                <w:p w14:paraId="6A404BEC"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0AB54640" w14:textId="77777777" w:rsidTr="005B146A">
              <w:trPr>
                <w:trHeight w:val="61"/>
                <w:jc w:val="center"/>
              </w:trPr>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FA59E8"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 xml:space="preserve">Beni </w:t>
                  </w:r>
                </w:p>
              </w:tc>
              <w:tc>
                <w:tcPr>
                  <w:tcW w:w="1200" w:type="dxa"/>
                  <w:tcBorders>
                    <w:top w:val="nil"/>
                    <w:left w:val="nil"/>
                    <w:bottom w:val="single" w:sz="4" w:space="0" w:color="auto"/>
                    <w:right w:val="single" w:sz="4" w:space="0" w:color="auto"/>
                  </w:tcBorders>
                  <w:shd w:val="clear" w:color="auto" w:fill="auto"/>
                  <w:noWrap/>
                  <w:vAlign w:val="center"/>
                  <w:hideMark/>
                </w:tcPr>
                <w:p w14:paraId="7C57D392"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Trinidad</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5C9462" w14:textId="77777777" w:rsidR="006E2A24" w:rsidRPr="005F352D" w:rsidRDefault="005F352D"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w:t>
                  </w:r>
                </w:p>
              </w:tc>
            </w:tr>
            <w:tr w:rsidR="006E2A24" w:rsidRPr="006E2A24" w14:paraId="52D03B87" w14:textId="77777777" w:rsidTr="005B146A">
              <w:trPr>
                <w:trHeight w:val="53"/>
                <w:jc w:val="center"/>
              </w:trPr>
              <w:tc>
                <w:tcPr>
                  <w:tcW w:w="1360" w:type="dxa"/>
                  <w:vMerge/>
                  <w:tcBorders>
                    <w:top w:val="nil"/>
                    <w:left w:val="single" w:sz="4" w:space="0" w:color="auto"/>
                    <w:bottom w:val="single" w:sz="4" w:space="0" w:color="auto"/>
                    <w:right w:val="single" w:sz="4" w:space="0" w:color="auto"/>
                  </w:tcBorders>
                  <w:vAlign w:val="center"/>
                  <w:hideMark/>
                </w:tcPr>
                <w:p w14:paraId="6754C623" w14:textId="77777777" w:rsidR="006E2A24" w:rsidRPr="005F352D" w:rsidRDefault="006E2A24" w:rsidP="006E2A24">
                  <w:pPr>
                    <w:rPr>
                      <w:rFonts w:ascii="Tahoma" w:hAnsi="Tahoma" w:cs="Tahoma"/>
                      <w:color w:val="17365D" w:themeColor="text2" w:themeShade="BF"/>
                      <w:lang w:val="es-BO" w:eastAsia="es-BO"/>
                    </w:rPr>
                  </w:pPr>
                </w:p>
              </w:tc>
              <w:tc>
                <w:tcPr>
                  <w:tcW w:w="1200" w:type="dxa"/>
                  <w:tcBorders>
                    <w:top w:val="nil"/>
                    <w:left w:val="nil"/>
                    <w:bottom w:val="single" w:sz="4" w:space="0" w:color="auto"/>
                    <w:right w:val="single" w:sz="4" w:space="0" w:color="auto"/>
                  </w:tcBorders>
                  <w:shd w:val="clear" w:color="auto" w:fill="auto"/>
                  <w:noWrap/>
                  <w:vAlign w:val="center"/>
                  <w:hideMark/>
                </w:tcPr>
                <w:p w14:paraId="3A421218"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Riberalta</w:t>
                  </w:r>
                </w:p>
              </w:tc>
              <w:tc>
                <w:tcPr>
                  <w:tcW w:w="1120" w:type="dxa"/>
                  <w:vMerge/>
                  <w:tcBorders>
                    <w:top w:val="nil"/>
                    <w:left w:val="single" w:sz="4" w:space="0" w:color="auto"/>
                    <w:bottom w:val="single" w:sz="4" w:space="0" w:color="auto"/>
                    <w:right w:val="single" w:sz="4" w:space="0" w:color="auto"/>
                  </w:tcBorders>
                  <w:vAlign w:val="center"/>
                  <w:hideMark/>
                </w:tcPr>
                <w:p w14:paraId="13BCF358" w14:textId="77777777" w:rsidR="006E2A24" w:rsidRPr="005F352D" w:rsidRDefault="006E2A24" w:rsidP="006E2A24">
                  <w:pPr>
                    <w:rPr>
                      <w:rFonts w:ascii="Tahoma" w:hAnsi="Tahoma" w:cs="Tahoma"/>
                      <w:color w:val="17365D" w:themeColor="text2" w:themeShade="BF"/>
                      <w:lang w:val="es-BO" w:eastAsia="es-BO"/>
                    </w:rPr>
                  </w:pPr>
                </w:p>
              </w:tc>
            </w:tr>
            <w:tr w:rsidR="006E2A24" w:rsidRPr="006E2A24" w14:paraId="1BDAA3E7" w14:textId="77777777" w:rsidTr="005B146A">
              <w:trPr>
                <w:trHeight w:val="172"/>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9888B9A"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Pando</w:t>
                  </w:r>
                </w:p>
              </w:tc>
              <w:tc>
                <w:tcPr>
                  <w:tcW w:w="1200" w:type="dxa"/>
                  <w:tcBorders>
                    <w:top w:val="nil"/>
                    <w:left w:val="nil"/>
                    <w:bottom w:val="single" w:sz="4" w:space="0" w:color="auto"/>
                    <w:right w:val="single" w:sz="4" w:space="0" w:color="auto"/>
                  </w:tcBorders>
                  <w:shd w:val="clear" w:color="auto" w:fill="auto"/>
                  <w:noWrap/>
                  <w:vAlign w:val="center"/>
                  <w:hideMark/>
                </w:tcPr>
                <w:p w14:paraId="26605974"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Cobija</w:t>
                  </w:r>
                </w:p>
              </w:tc>
              <w:tc>
                <w:tcPr>
                  <w:tcW w:w="1120" w:type="dxa"/>
                  <w:tcBorders>
                    <w:top w:val="nil"/>
                    <w:left w:val="nil"/>
                    <w:bottom w:val="single" w:sz="4" w:space="0" w:color="auto"/>
                    <w:right w:val="single" w:sz="4" w:space="0" w:color="auto"/>
                  </w:tcBorders>
                  <w:shd w:val="clear" w:color="auto" w:fill="auto"/>
                  <w:noWrap/>
                  <w:vAlign w:val="center"/>
                  <w:hideMark/>
                </w:tcPr>
                <w:p w14:paraId="59548E0E"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1</w:t>
                  </w:r>
                </w:p>
              </w:tc>
            </w:tr>
            <w:tr w:rsidR="006E2A24" w:rsidRPr="006E2A24" w14:paraId="69245006" w14:textId="77777777" w:rsidTr="005B146A">
              <w:trPr>
                <w:trHeight w:val="147"/>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DCE8F37"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 xml:space="preserve">Oruro </w:t>
                  </w:r>
                </w:p>
              </w:tc>
              <w:tc>
                <w:tcPr>
                  <w:tcW w:w="1200" w:type="dxa"/>
                  <w:tcBorders>
                    <w:top w:val="nil"/>
                    <w:left w:val="nil"/>
                    <w:bottom w:val="single" w:sz="4" w:space="0" w:color="auto"/>
                    <w:right w:val="single" w:sz="4" w:space="0" w:color="auto"/>
                  </w:tcBorders>
                  <w:shd w:val="clear" w:color="auto" w:fill="auto"/>
                  <w:noWrap/>
                  <w:vAlign w:val="center"/>
                  <w:hideMark/>
                </w:tcPr>
                <w:p w14:paraId="6858F098"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Oruro</w:t>
                  </w:r>
                </w:p>
              </w:tc>
              <w:tc>
                <w:tcPr>
                  <w:tcW w:w="1120" w:type="dxa"/>
                  <w:tcBorders>
                    <w:top w:val="nil"/>
                    <w:left w:val="nil"/>
                    <w:bottom w:val="single" w:sz="4" w:space="0" w:color="auto"/>
                    <w:right w:val="single" w:sz="4" w:space="0" w:color="auto"/>
                  </w:tcBorders>
                  <w:shd w:val="clear" w:color="auto" w:fill="auto"/>
                  <w:noWrap/>
                  <w:vAlign w:val="center"/>
                  <w:hideMark/>
                </w:tcPr>
                <w:p w14:paraId="3712D93A"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1</w:t>
                  </w:r>
                </w:p>
              </w:tc>
            </w:tr>
            <w:tr w:rsidR="006E2A24" w:rsidRPr="006E2A24" w14:paraId="660B00B1" w14:textId="77777777" w:rsidTr="005B146A">
              <w:trPr>
                <w:trHeight w:val="266"/>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11EDABC"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Potosi</w:t>
                  </w:r>
                </w:p>
              </w:tc>
              <w:tc>
                <w:tcPr>
                  <w:tcW w:w="1200" w:type="dxa"/>
                  <w:tcBorders>
                    <w:top w:val="nil"/>
                    <w:left w:val="nil"/>
                    <w:bottom w:val="single" w:sz="4" w:space="0" w:color="auto"/>
                    <w:right w:val="single" w:sz="4" w:space="0" w:color="auto"/>
                  </w:tcBorders>
                  <w:shd w:val="clear" w:color="auto" w:fill="auto"/>
                  <w:noWrap/>
                  <w:vAlign w:val="center"/>
                  <w:hideMark/>
                </w:tcPr>
                <w:p w14:paraId="07BA2F00"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Potosi</w:t>
                  </w:r>
                </w:p>
              </w:tc>
              <w:tc>
                <w:tcPr>
                  <w:tcW w:w="1120" w:type="dxa"/>
                  <w:tcBorders>
                    <w:top w:val="nil"/>
                    <w:left w:val="nil"/>
                    <w:bottom w:val="single" w:sz="4" w:space="0" w:color="auto"/>
                    <w:right w:val="single" w:sz="4" w:space="0" w:color="auto"/>
                  </w:tcBorders>
                  <w:shd w:val="clear" w:color="auto" w:fill="auto"/>
                  <w:noWrap/>
                  <w:vAlign w:val="center"/>
                  <w:hideMark/>
                </w:tcPr>
                <w:p w14:paraId="0CA9B82B" w14:textId="77777777" w:rsidR="006E2A24" w:rsidRPr="005F352D" w:rsidRDefault="005F352D"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w:t>
                  </w:r>
                </w:p>
              </w:tc>
            </w:tr>
            <w:tr w:rsidR="006E2A24" w:rsidRPr="006E2A24" w14:paraId="20EA60D2" w14:textId="77777777" w:rsidTr="005B146A">
              <w:trPr>
                <w:trHeight w:val="105"/>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4F26738C"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Chuquisaca</w:t>
                  </w:r>
                </w:p>
              </w:tc>
              <w:tc>
                <w:tcPr>
                  <w:tcW w:w="1200" w:type="dxa"/>
                  <w:tcBorders>
                    <w:top w:val="nil"/>
                    <w:left w:val="nil"/>
                    <w:bottom w:val="single" w:sz="4" w:space="0" w:color="auto"/>
                    <w:right w:val="single" w:sz="4" w:space="0" w:color="auto"/>
                  </w:tcBorders>
                  <w:shd w:val="clear" w:color="auto" w:fill="auto"/>
                  <w:noWrap/>
                  <w:vAlign w:val="center"/>
                  <w:hideMark/>
                </w:tcPr>
                <w:p w14:paraId="112B9542" w14:textId="77777777" w:rsidR="006E2A24" w:rsidRPr="005F352D" w:rsidRDefault="006E2A24" w:rsidP="006E2A24">
                  <w:pP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Sucre</w:t>
                  </w:r>
                </w:p>
              </w:tc>
              <w:tc>
                <w:tcPr>
                  <w:tcW w:w="1120" w:type="dxa"/>
                  <w:tcBorders>
                    <w:top w:val="nil"/>
                    <w:left w:val="nil"/>
                    <w:bottom w:val="single" w:sz="4" w:space="0" w:color="auto"/>
                    <w:right w:val="single" w:sz="4" w:space="0" w:color="auto"/>
                  </w:tcBorders>
                  <w:shd w:val="clear" w:color="auto" w:fill="auto"/>
                  <w:noWrap/>
                  <w:vAlign w:val="center"/>
                  <w:hideMark/>
                </w:tcPr>
                <w:p w14:paraId="5009BED2" w14:textId="77777777" w:rsidR="006E2A24" w:rsidRPr="005F352D" w:rsidRDefault="006E2A24" w:rsidP="006E2A24">
                  <w:pPr>
                    <w:jc w:val="center"/>
                    <w:rPr>
                      <w:rFonts w:ascii="Tahoma" w:hAnsi="Tahoma" w:cs="Tahoma"/>
                      <w:color w:val="17365D" w:themeColor="text2" w:themeShade="BF"/>
                      <w:lang w:val="es-BO" w:eastAsia="es-BO"/>
                    </w:rPr>
                  </w:pPr>
                  <w:r w:rsidRPr="005F352D">
                    <w:rPr>
                      <w:rFonts w:ascii="Tahoma" w:hAnsi="Tahoma" w:cs="Tahoma"/>
                      <w:color w:val="17365D" w:themeColor="text2" w:themeShade="BF"/>
                      <w:lang w:val="es-BO" w:eastAsia="es-BO"/>
                    </w:rPr>
                    <w:t>2</w:t>
                  </w:r>
                </w:p>
              </w:tc>
            </w:tr>
            <w:tr w:rsidR="006E2A24" w:rsidRPr="006E2A24" w14:paraId="769D1F71" w14:textId="77777777" w:rsidTr="005B146A">
              <w:trPr>
                <w:trHeight w:val="218"/>
                <w:jc w:val="center"/>
              </w:trPr>
              <w:tc>
                <w:tcPr>
                  <w:tcW w:w="1360" w:type="dxa"/>
                  <w:tcBorders>
                    <w:top w:val="nil"/>
                    <w:left w:val="nil"/>
                    <w:bottom w:val="nil"/>
                    <w:right w:val="nil"/>
                  </w:tcBorders>
                  <w:shd w:val="clear" w:color="auto" w:fill="auto"/>
                  <w:noWrap/>
                  <w:vAlign w:val="bottom"/>
                  <w:hideMark/>
                </w:tcPr>
                <w:p w14:paraId="5A912CA8" w14:textId="77777777" w:rsidR="006E2A24" w:rsidRPr="005F352D" w:rsidRDefault="006E2A24" w:rsidP="006E2A24">
                  <w:pPr>
                    <w:rPr>
                      <w:rFonts w:ascii="Calibri" w:hAnsi="Calibri"/>
                      <w:color w:val="17365D" w:themeColor="text2" w:themeShade="BF"/>
                      <w:sz w:val="22"/>
                      <w:szCs w:val="22"/>
                      <w:lang w:val="es-BO" w:eastAsia="es-BO"/>
                    </w:rPr>
                  </w:pPr>
                </w:p>
              </w:tc>
              <w:tc>
                <w:tcPr>
                  <w:tcW w:w="1200" w:type="dxa"/>
                  <w:tcBorders>
                    <w:top w:val="nil"/>
                    <w:left w:val="nil"/>
                    <w:bottom w:val="nil"/>
                    <w:right w:val="nil"/>
                  </w:tcBorders>
                  <w:shd w:val="clear" w:color="auto" w:fill="auto"/>
                  <w:noWrap/>
                  <w:vAlign w:val="center"/>
                  <w:hideMark/>
                </w:tcPr>
                <w:p w14:paraId="0E6B171B" w14:textId="77777777" w:rsidR="006E2A24" w:rsidRPr="005F352D" w:rsidRDefault="006E2A24" w:rsidP="006E2A24">
                  <w:pPr>
                    <w:jc w:val="right"/>
                    <w:rPr>
                      <w:rFonts w:ascii="Tahoma" w:hAnsi="Tahoma" w:cs="Tahoma"/>
                      <w:b/>
                      <w:bCs/>
                      <w:color w:val="17365D" w:themeColor="text2" w:themeShade="BF"/>
                      <w:lang w:val="es-BO" w:eastAsia="es-BO"/>
                    </w:rPr>
                  </w:pPr>
                  <w:r w:rsidRPr="005F352D">
                    <w:rPr>
                      <w:rFonts w:ascii="Tahoma" w:hAnsi="Tahoma" w:cs="Tahoma"/>
                      <w:b/>
                      <w:bCs/>
                      <w:color w:val="17365D" w:themeColor="text2" w:themeShade="BF"/>
                      <w:lang w:val="es-BO" w:eastAsia="es-BO"/>
                    </w:rPr>
                    <w:t>TOTAL:</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D6213C4" w14:textId="77777777" w:rsidR="006E2A24" w:rsidRPr="005F352D" w:rsidRDefault="006E2A24" w:rsidP="006E2A24">
                  <w:pPr>
                    <w:jc w:val="center"/>
                    <w:rPr>
                      <w:rFonts w:ascii="Calibri" w:hAnsi="Calibri"/>
                      <w:b/>
                      <w:bCs/>
                      <w:color w:val="17365D" w:themeColor="text2" w:themeShade="BF"/>
                      <w:sz w:val="24"/>
                      <w:szCs w:val="24"/>
                      <w:lang w:val="es-BO" w:eastAsia="es-BO"/>
                    </w:rPr>
                  </w:pPr>
                  <w:r w:rsidRPr="005F352D">
                    <w:rPr>
                      <w:rFonts w:ascii="Tahoma" w:hAnsi="Tahoma" w:cs="Tahoma"/>
                      <w:b/>
                      <w:color w:val="17365D" w:themeColor="text2" w:themeShade="BF"/>
                      <w:lang w:val="es-BO" w:eastAsia="es-BO"/>
                    </w:rPr>
                    <w:t>1</w:t>
                  </w:r>
                  <w:r w:rsidR="002B45B9" w:rsidRPr="005F352D">
                    <w:rPr>
                      <w:rFonts w:ascii="Tahoma" w:hAnsi="Tahoma" w:cs="Tahoma"/>
                      <w:b/>
                      <w:color w:val="17365D" w:themeColor="text2" w:themeShade="BF"/>
                      <w:lang w:val="es-BO" w:eastAsia="es-BO"/>
                    </w:rPr>
                    <w:t>2</w:t>
                  </w:r>
                </w:p>
              </w:tc>
            </w:tr>
          </w:tbl>
          <w:p w14:paraId="04CC18B5" w14:textId="77777777" w:rsidR="00B34756" w:rsidRPr="006E2A24" w:rsidRDefault="00B34756" w:rsidP="00A217F0">
            <w:pPr>
              <w:jc w:val="both"/>
              <w:rPr>
                <w:rFonts w:ascii="Tahoma" w:hAnsi="Tahoma" w:cs="Tahoma"/>
                <w:b/>
                <w:bCs/>
                <w:color w:val="1F497D"/>
              </w:rPr>
            </w:pPr>
          </w:p>
          <w:p w14:paraId="24DC8589" w14:textId="77777777" w:rsidR="005F352D" w:rsidRDefault="005F352D" w:rsidP="005F352D">
            <w:pPr>
              <w:jc w:val="both"/>
              <w:rPr>
                <w:rFonts w:ascii="Tahoma" w:hAnsi="Tahoma" w:cs="Tahoma"/>
                <w:bCs/>
                <w:color w:val="1F497D"/>
              </w:rPr>
            </w:pPr>
            <w:r>
              <w:rPr>
                <w:rFonts w:ascii="Tahoma" w:hAnsi="Tahoma" w:cs="Tahoma"/>
                <w:bCs/>
                <w:color w:val="1F497D"/>
              </w:rPr>
              <w:t>* Asumido por técnico DTH</w:t>
            </w:r>
          </w:p>
          <w:p w14:paraId="3AFBB1EF" w14:textId="77777777" w:rsidR="006E2A24" w:rsidRPr="005F352D" w:rsidRDefault="006E2A24" w:rsidP="005F352D">
            <w:pPr>
              <w:rPr>
                <w:rFonts w:ascii="Tahoma" w:hAnsi="Tahoma" w:cs="Tahoma"/>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5FD81" w14:textId="77777777" w:rsidR="00F84B6A" w:rsidRPr="009C2DE5" w:rsidRDefault="00F84B6A" w:rsidP="00A217F0">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3B3C57"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6C6D3" w14:textId="77777777" w:rsidR="00F84B6A" w:rsidRPr="009C2DE5" w:rsidRDefault="00F84B6A" w:rsidP="00A217F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84B6A" w:rsidRPr="009C2DE5" w14:paraId="084E0DD8"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FA8545" w14:textId="77777777" w:rsidR="00F84B6A" w:rsidRDefault="00F84B6A" w:rsidP="00A217F0">
            <w:pPr>
              <w:jc w:val="center"/>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77817" w14:textId="77777777" w:rsidR="00F84B6A" w:rsidRDefault="00F84B6A" w:rsidP="00A217F0">
            <w:pPr>
              <w:jc w:val="both"/>
              <w:rPr>
                <w:rFonts w:ascii="Tahoma" w:hAnsi="Tahoma" w:cs="Tahoma"/>
                <w:bCs/>
                <w:color w:val="1F497D"/>
              </w:rPr>
            </w:pPr>
            <w:r>
              <w:rPr>
                <w:rFonts w:ascii="Tahoma" w:hAnsi="Tahoma" w:cs="Tahoma"/>
                <w:bCs/>
                <w:color w:val="1F497D"/>
              </w:rPr>
              <w:t xml:space="preserve">6.3  </w:t>
            </w:r>
            <w:r w:rsidRPr="006A45FE">
              <w:rPr>
                <w:rFonts w:ascii="Tahoma" w:hAnsi="Tahoma" w:cs="Tahoma"/>
                <w:bCs/>
                <w:color w:val="1F497D"/>
              </w:rPr>
              <w:t>RECURSOS HUMANOS</w:t>
            </w:r>
          </w:p>
          <w:p w14:paraId="0326E3E6" w14:textId="77777777" w:rsidR="00F84B6A" w:rsidRDefault="00F84B6A" w:rsidP="00A217F0">
            <w:pPr>
              <w:jc w:val="both"/>
              <w:rPr>
                <w:rFonts w:ascii="Tahoma" w:hAnsi="Tahoma" w:cs="Tahoma"/>
                <w:bCs/>
                <w:color w:val="1F497D"/>
              </w:rPr>
            </w:pPr>
          </w:p>
          <w:p w14:paraId="0601A45B" w14:textId="77777777" w:rsidR="00F84B6A" w:rsidRDefault="00F84B6A" w:rsidP="00A217F0">
            <w:pPr>
              <w:autoSpaceDE w:val="0"/>
              <w:autoSpaceDN w:val="0"/>
              <w:adjustRightInd w:val="0"/>
              <w:jc w:val="both"/>
              <w:rPr>
                <w:rFonts w:ascii="Tahoma" w:hAnsi="Tahoma" w:cs="Tahoma"/>
                <w:color w:val="1F497D" w:themeColor="text2"/>
              </w:rPr>
            </w:pPr>
            <w:r w:rsidRPr="00A03F33">
              <w:rPr>
                <w:rFonts w:ascii="Tahoma" w:hAnsi="Tahoma" w:cs="Tahoma"/>
                <w:bCs/>
                <w:color w:val="1F497D"/>
              </w:rPr>
              <w:t>La empresa contratista deberá contar con personal calificado para cumplir con los términos del contrato, asimismo el personal que desempeñe funciones relacionadas al presente documento deberá satisfacer los siguientes requerimientos laborales:</w:t>
            </w:r>
            <w:r w:rsidRPr="00A03F33">
              <w:rPr>
                <w:rFonts w:ascii="Tahoma" w:hAnsi="Tahoma" w:cs="Tahoma"/>
                <w:color w:val="1F497D" w:themeColor="text2"/>
              </w:rPr>
              <w:t xml:space="preserve"> </w:t>
            </w:r>
          </w:p>
          <w:p w14:paraId="080AFA93" w14:textId="77777777" w:rsidR="00F84B6A" w:rsidRDefault="00F84B6A" w:rsidP="00A217F0">
            <w:pPr>
              <w:autoSpaceDE w:val="0"/>
              <w:autoSpaceDN w:val="0"/>
              <w:adjustRightInd w:val="0"/>
              <w:jc w:val="both"/>
              <w:rPr>
                <w:rFonts w:ascii="Tahoma" w:hAnsi="Tahoma" w:cs="Tahoma"/>
                <w:color w:val="1F497D" w:themeColor="text2"/>
              </w:rPr>
            </w:pPr>
          </w:p>
          <w:p w14:paraId="283B96C3" w14:textId="77777777" w:rsidR="00F84B6A" w:rsidRPr="002B45B9" w:rsidRDefault="00F84B6A" w:rsidP="00EA2817">
            <w:pPr>
              <w:numPr>
                <w:ilvl w:val="0"/>
                <w:numId w:val="65"/>
              </w:numPr>
              <w:ind w:left="139" w:firstLine="0"/>
              <w:jc w:val="both"/>
              <w:rPr>
                <w:rFonts w:ascii="Tahoma" w:hAnsi="Tahoma" w:cs="Tahoma"/>
                <w:bCs/>
                <w:color w:val="1F497D"/>
              </w:rPr>
            </w:pPr>
            <w:r w:rsidRPr="002B45B9">
              <w:rPr>
                <w:rFonts w:ascii="Tahoma" w:hAnsi="Tahoma" w:cs="Tahoma"/>
                <w:bCs/>
                <w:color w:val="1F497D"/>
              </w:rPr>
              <w:t>Todo el personal básico (mínimo) deberá ser de planta, asimismo la cantidad de dicho personal, deberá coincidir con la pactada para el presente TBC y reflejada en los cuadros de estructura, por ello no podrá subcontratar servicios de otras empresas durante la vigencia del contrato a no ser que ENTEL S.A. expresamente solicite la contratación de personal eventual para la atención de necesidades específicas.</w:t>
            </w:r>
          </w:p>
          <w:p w14:paraId="1113785C" w14:textId="77777777" w:rsidR="00F84B6A" w:rsidRDefault="00F84B6A" w:rsidP="00A217F0">
            <w:pPr>
              <w:ind w:left="139"/>
              <w:jc w:val="both"/>
              <w:rPr>
                <w:rFonts w:ascii="Tahoma" w:hAnsi="Tahoma" w:cs="Tahoma"/>
                <w:bCs/>
                <w:color w:val="1F497D"/>
              </w:rPr>
            </w:pPr>
          </w:p>
          <w:p w14:paraId="32FD12E0" w14:textId="77777777" w:rsidR="00F84B6A" w:rsidRDefault="00F84B6A" w:rsidP="00EA2817">
            <w:pPr>
              <w:numPr>
                <w:ilvl w:val="0"/>
                <w:numId w:val="65"/>
              </w:numPr>
              <w:ind w:left="139" w:firstLine="0"/>
              <w:jc w:val="both"/>
              <w:rPr>
                <w:rFonts w:ascii="Tahoma" w:hAnsi="Tahoma" w:cs="Tahoma"/>
                <w:bCs/>
                <w:color w:val="1F497D"/>
              </w:rPr>
            </w:pPr>
            <w:r w:rsidRPr="00A03F33">
              <w:rPr>
                <w:rFonts w:ascii="Tahoma" w:hAnsi="Tahoma" w:cs="Tahoma"/>
                <w:bCs/>
                <w:color w:val="1F497D"/>
              </w:rPr>
              <w:t>Cualquier variación del personal (mínimo), ya sean éstos retiros o incorporaciones del plantel de técnicos y/o empleados relacionados con el cumplimiento del trabajo deberán ser notificados a ENTEL S.A. de manera oficial y estarán sujetos al análisis que ENTEL S.A. efectúe sobre los mismos. ENTEL S.A. está facultada a rechazar o aceptar estas variaciones del plantel de la contratista, siendo una obligación del contratista efectuar las modificaciones requeridas si ENTEL S.A. planteara alguna observación sobre las variaciones mencionadas.</w:t>
            </w:r>
          </w:p>
          <w:p w14:paraId="31C9F0B8" w14:textId="77777777" w:rsidR="00F84B6A" w:rsidRDefault="00F84B6A" w:rsidP="00A217F0">
            <w:pPr>
              <w:pStyle w:val="Prrafodelista"/>
              <w:rPr>
                <w:rFonts w:ascii="Tahoma" w:hAnsi="Tahoma" w:cs="Tahoma"/>
                <w:bCs/>
                <w:color w:val="1F497D"/>
              </w:rPr>
            </w:pPr>
          </w:p>
          <w:p w14:paraId="2B24986A" w14:textId="77777777" w:rsidR="00F84B6A" w:rsidRDefault="00F84B6A" w:rsidP="00EA2817">
            <w:pPr>
              <w:numPr>
                <w:ilvl w:val="0"/>
                <w:numId w:val="65"/>
              </w:numPr>
              <w:ind w:left="139" w:firstLine="0"/>
              <w:jc w:val="both"/>
              <w:rPr>
                <w:rFonts w:ascii="Tahoma" w:hAnsi="Tahoma" w:cs="Tahoma"/>
                <w:bCs/>
                <w:color w:val="1F497D"/>
              </w:rPr>
            </w:pPr>
            <w:r w:rsidRPr="00A03F33">
              <w:rPr>
                <w:rFonts w:ascii="Tahoma" w:hAnsi="Tahoma" w:cs="Tahoma"/>
                <w:bCs/>
                <w:color w:val="1F497D"/>
              </w:rPr>
              <w:t xml:space="preserve">A fin de contar con el control adecuado de lo descrito, la contratista está obligada a entregar a ENTEL S.A. un listado de todo el personal activo con su correspondiente teléfono de contacto, además de una fotocopia de sus credenciales. Cualquier incorporación posterior deberá también ser notificada a </w:t>
            </w:r>
            <w:r w:rsidRPr="00A03F33">
              <w:rPr>
                <w:rFonts w:ascii="Tahoma" w:hAnsi="Tahoma" w:cs="Tahoma"/>
                <w:bCs/>
                <w:color w:val="1F497D"/>
              </w:rPr>
              <w:lastRenderedPageBreak/>
              <w:t>ENTEL S.A. y se deberán actualizar los listados indicados y completar las fotocopias con las nuevas credenciales.</w:t>
            </w:r>
          </w:p>
          <w:p w14:paraId="35F7DE9E" w14:textId="77777777" w:rsidR="00F84B6A" w:rsidRPr="00A03F33" w:rsidRDefault="00F84B6A" w:rsidP="00A217F0">
            <w:pPr>
              <w:ind w:left="139"/>
              <w:jc w:val="both"/>
              <w:rPr>
                <w:rFonts w:ascii="Tahoma" w:hAnsi="Tahoma" w:cs="Tahoma"/>
                <w:bCs/>
                <w:color w:val="1F497D"/>
              </w:rPr>
            </w:pPr>
          </w:p>
          <w:p w14:paraId="01243183" w14:textId="77777777" w:rsidR="00F84B6A" w:rsidRPr="00A03F33" w:rsidRDefault="00F84B6A" w:rsidP="00A217F0">
            <w:pPr>
              <w:ind w:left="-3"/>
              <w:jc w:val="both"/>
              <w:rPr>
                <w:rFonts w:ascii="Tahoma" w:hAnsi="Tahoma" w:cs="Tahoma"/>
                <w:bCs/>
                <w:color w:val="1F497D"/>
                <w:lang w:val="es-BO"/>
              </w:rPr>
            </w:pPr>
            <w:r w:rsidRPr="00A03F33">
              <w:rPr>
                <w:rFonts w:ascii="Tahoma" w:hAnsi="Tahoma" w:cs="Tahoma"/>
                <w:bCs/>
                <w:color w:val="1F497D"/>
                <w:lang w:val="es-BO"/>
              </w:rPr>
              <w:t>Asimismo, en caso de alguna emergencia, si es preciso que uno de los técnicos deba ausentarse, el contratista está en la obligación de notificar a ENTEL el hecho y además proporcionar un reemplazo adecuado para que no se retrasen los trabajos en ejecución (personal mínimo).</w:t>
            </w:r>
          </w:p>
          <w:p w14:paraId="648C2775" w14:textId="77777777" w:rsidR="00F84B6A" w:rsidRPr="00A03F33" w:rsidRDefault="00F84B6A" w:rsidP="00A217F0">
            <w:pPr>
              <w:jc w:val="both"/>
              <w:rPr>
                <w:rFonts w:ascii="Tahoma" w:hAnsi="Tahoma" w:cs="Tahoma"/>
                <w:bCs/>
                <w:color w:val="1F497D"/>
                <w:lang w:val="es-BO"/>
              </w:rPr>
            </w:pPr>
            <w:r w:rsidRPr="00A03F33">
              <w:rPr>
                <w:rFonts w:ascii="Tahoma" w:hAnsi="Tahoma" w:cs="Tahoma"/>
                <w:bCs/>
                <w:color w:val="1F497D"/>
                <w:lang w:val="es-BO"/>
              </w:rPr>
              <w:t>El personal del contratista debe asistir a los respectivos trabajos debidamente aseado y con el uniforme limpio para evitar malas impresiones de los clientes.</w:t>
            </w:r>
          </w:p>
          <w:p w14:paraId="6FD2AE89" w14:textId="77777777" w:rsidR="00F84B6A" w:rsidRPr="00A03F33" w:rsidRDefault="00F84B6A" w:rsidP="00A217F0">
            <w:pPr>
              <w:jc w:val="both"/>
              <w:rPr>
                <w:rFonts w:ascii="Tahoma" w:hAnsi="Tahoma" w:cs="Tahoma"/>
                <w:bCs/>
                <w:color w:val="1F497D"/>
                <w:lang w:val="es-BO"/>
              </w:rPr>
            </w:pPr>
            <w:r w:rsidRPr="00A03F33">
              <w:rPr>
                <w:rFonts w:ascii="Tahoma" w:hAnsi="Tahoma" w:cs="Tahoma"/>
                <w:bCs/>
                <w:color w:val="1F497D"/>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14:paraId="007EACD1" w14:textId="77777777" w:rsidR="00F84B6A" w:rsidRPr="00A03F33" w:rsidRDefault="00F84B6A" w:rsidP="00A217F0">
            <w:pPr>
              <w:jc w:val="both"/>
              <w:rPr>
                <w:rFonts w:ascii="Tahoma" w:hAnsi="Tahoma" w:cs="Tahoma"/>
                <w:bCs/>
                <w:color w:val="1F497D"/>
                <w:lang w:val="es-BO"/>
              </w:rPr>
            </w:pPr>
            <w:r w:rsidRPr="00A03F33">
              <w:rPr>
                <w:rFonts w:ascii="Tahoma" w:hAnsi="Tahoma" w:cs="Tahoma"/>
                <w:bCs/>
                <w:color w:val="1F497D"/>
                <w:lang w:val="es-BO"/>
              </w:rPr>
              <w:t>El contratista deberá contar con personal en turnos ya sean activos o pasivos a fin de poder atender emergencias que puedan presentarse, estas personas deberán contar con todo el apoyo logístico y de materiales necesarios. Los listados de personas y números de contacto deberán ser actualizados de manera semanal.</w:t>
            </w:r>
          </w:p>
          <w:p w14:paraId="16B888E6" w14:textId="77777777" w:rsidR="00F84B6A" w:rsidRPr="00A03F33" w:rsidRDefault="00F84B6A" w:rsidP="005F352D">
            <w:pPr>
              <w:jc w:val="both"/>
              <w:rPr>
                <w:rFonts w:ascii="Tahoma" w:hAnsi="Tahoma" w:cs="Tahoma"/>
                <w:bCs/>
                <w:color w:val="1F497D"/>
                <w:lang w:val="es-BO"/>
              </w:rPr>
            </w:pPr>
            <w:r w:rsidRPr="00A03F33">
              <w:rPr>
                <w:rFonts w:ascii="Tahoma" w:hAnsi="Tahoma" w:cs="Tahoma"/>
                <w:bCs/>
                <w:color w:val="1F497D"/>
                <w:lang w:val="es-BO"/>
              </w:rPr>
              <w:t>Si los trabajos fueran requeridos en horarios nocturnos, principalmente para no afectar el servicio a los clientes, el tiempo trabajado será compensado al día siguiente.</w:t>
            </w:r>
          </w:p>
          <w:p w14:paraId="40689129" w14:textId="77777777" w:rsidR="00F84B6A" w:rsidRPr="00A03F33" w:rsidRDefault="00F84B6A" w:rsidP="00A217F0">
            <w:pPr>
              <w:autoSpaceDE w:val="0"/>
              <w:autoSpaceDN w:val="0"/>
              <w:adjustRightInd w:val="0"/>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6959A51" w14:textId="77777777" w:rsidR="00FE66C7" w:rsidRDefault="00FE66C7" w:rsidP="00A217F0">
            <w:pPr>
              <w:jc w:val="center"/>
              <w:rPr>
                <w:b/>
                <w:color w:val="004990"/>
                <w:sz w:val="20"/>
                <w:szCs w:val="20"/>
              </w:rPr>
            </w:pPr>
          </w:p>
          <w:p w14:paraId="344DCB13" w14:textId="77777777" w:rsidR="00FE66C7" w:rsidRDefault="00FE66C7" w:rsidP="00A217F0">
            <w:pPr>
              <w:jc w:val="center"/>
              <w:rPr>
                <w:b/>
                <w:color w:val="004990"/>
                <w:sz w:val="20"/>
                <w:szCs w:val="20"/>
              </w:rPr>
            </w:pPr>
          </w:p>
          <w:p w14:paraId="277473D7" w14:textId="77777777" w:rsidR="00FE66C7" w:rsidRDefault="00FE66C7" w:rsidP="00A217F0">
            <w:pPr>
              <w:jc w:val="center"/>
              <w:rPr>
                <w:b/>
                <w:color w:val="004990"/>
                <w:sz w:val="20"/>
                <w:szCs w:val="20"/>
              </w:rPr>
            </w:pPr>
          </w:p>
          <w:p w14:paraId="398CD413" w14:textId="77777777" w:rsidR="00FE66C7" w:rsidRDefault="00FE66C7" w:rsidP="00A217F0">
            <w:pPr>
              <w:jc w:val="center"/>
              <w:rPr>
                <w:b/>
                <w:color w:val="004990"/>
                <w:sz w:val="20"/>
                <w:szCs w:val="20"/>
              </w:rPr>
            </w:pPr>
          </w:p>
          <w:p w14:paraId="6AB0B5FD" w14:textId="77777777" w:rsidR="00FE66C7" w:rsidRDefault="00FE66C7" w:rsidP="00A217F0">
            <w:pPr>
              <w:jc w:val="center"/>
              <w:rPr>
                <w:b/>
                <w:color w:val="004990"/>
                <w:sz w:val="20"/>
                <w:szCs w:val="20"/>
              </w:rPr>
            </w:pPr>
          </w:p>
          <w:p w14:paraId="1842A9FE" w14:textId="77777777" w:rsidR="00FE66C7" w:rsidRDefault="00FE66C7" w:rsidP="00A217F0">
            <w:pPr>
              <w:jc w:val="center"/>
              <w:rPr>
                <w:b/>
                <w:color w:val="004990"/>
                <w:sz w:val="20"/>
                <w:szCs w:val="20"/>
              </w:rPr>
            </w:pPr>
          </w:p>
          <w:p w14:paraId="50802B25"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41B48"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978821"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36461F0D"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75BF42" w14:textId="77777777" w:rsidR="00F84B6A" w:rsidRDefault="00F84B6A" w:rsidP="00A217F0">
            <w:pPr>
              <w:jc w:val="center"/>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70BC4" w14:textId="77777777" w:rsidR="00F84B6A" w:rsidRDefault="00F84B6A" w:rsidP="00A217F0">
            <w:pPr>
              <w:jc w:val="both"/>
              <w:rPr>
                <w:rFonts w:ascii="Tahoma" w:hAnsi="Tahoma" w:cs="Tahoma"/>
                <w:bCs/>
                <w:color w:val="1F497D"/>
                <w:lang w:val="es-MX"/>
              </w:rPr>
            </w:pPr>
            <w:r>
              <w:rPr>
                <w:rFonts w:ascii="Tahoma" w:hAnsi="Tahoma" w:cs="Tahoma"/>
                <w:bCs/>
                <w:color w:val="1F497D"/>
                <w:lang w:val="es-MX"/>
              </w:rPr>
              <w:t>6.4</w:t>
            </w:r>
            <w:r>
              <w:rPr>
                <w:bCs/>
                <w:color w:val="1F497D"/>
                <w:lang w:val="es-MX"/>
              </w:rPr>
              <w:t xml:space="preserve">  </w:t>
            </w:r>
            <w:r w:rsidRPr="006A45FE">
              <w:rPr>
                <w:rFonts w:ascii="Tahoma" w:hAnsi="Tahoma" w:cs="Tahoma"/>
                <w:bCs/>
                <w:color w:val="1F497D"/>
                <w:lang w:val="es-MX"/>
              </w:rPr>
              <w:t>ESTRUCTURA GENERAL</w:t>
            </w:r>
          </w:p>
          <w:p w14:paraId="37CB07F0" w14:textId="77777777" w:rsidR="00F84B6A" w:rsidRDefault="00F84B6A" w:rsidP="00A217F0">
            <w:pPr>
              <w:jc w:val="both"/>
              <w:rPr>
                <w:rFonts w:ascii="Tahoma" w:hAnsi="Tahoma" w:cs="Tahoma"/>
                <w:bCs/>
                <w:color w:val="1F497D"/>
                <w:lang w:val="es-MX"/>
              </w:rPr>
            </w:pPr>
          </w:p>
          <w:p w14:paraId="02FC62B3" w14:textId="77777777" w:rsidR="00F84B6A" w:rsidRPr="009F03FA" w:rsidRDefault="00F84B6A" w:rsidP="00A217F0">
            <w:pPr>
              <w:ind w:left="-3"/>
              <w:jc w:val="both"/>
              <w:rPr>
                <w:rFonts w:ascii="Tahoma" w:hAnsi="Tahoma" w:cs="Tahoma"/>
                <w:bCs/>
                <w:color w:val="1F497D"/>
                <w:lang w:val="es-ES_tradnl"/>
              </w:rPr>
            </w:pPr>
            <w:r w:rsidRPr="009F03FA">
              <w:rPr>
                <w:rFonts w:ascii="Tahoma" w:hAnsi="Tahoma" w:cs="Tahoma"/>
                <w:bCs/>
                <w:color w:val="1F497D"/>
                <w:lang w:val="es-ES_tradnl"/>
              </w:rPr>
              <w:t>A continuación se detallan las responsabilidades y características de personal que la empresa contratista deberá cumplir en su organización administrativa y operativa:</w:t>
            </w:r>
          </w:p>
          <w:p w14:paraId="27632A2C" w14:textId="77777777" w:rsidR="00F84B6A" w:rsidRPr="006A45FE"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25595DB" w14:textId="77777777" w:rsidR="00FE66C7" w:rsidRDefault="00FE66C7" w:rsidP="00A217F0">
            <w:pPr>
              <w:jc w:val="center"/>
              <w:rPr>
                <w:b/>
                <w:color w:val="004990"/>
                <w:sz w:val="20"/>
                <w:szCs w:val="20"/>
              </w:rPr>
            </w:pPr>
          </w:p>
          <w:p w14:paraId="4862C20F" w14:textId="77777777" w:rsidR="00FE66C7" w:rsidRDefault="00FE66C7" w:rsidP="00A217F0">
            <w:pPr>
              <w:jc w:val="center"/>
              <w:rPr>
                <w:b/>
                <w:color w:val="004990"/>
                <w:sz w:val="20"/>
                <w:szCs w:val="20"/>
              </w:rPr>
            </w:pPr>
          </w:p>
          <w:p w14:paraId="0FBB8894"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73420D"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B9AD9C"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7DF89A5"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220659" w14:textId="77777777" w:rsidR="00F84B6A" w:rsidRDefault="00F84B6A" w:rsidP="00A217F0">
            <w:pPr>
              <w:jc w:val="center"/>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5A48E5" w14:textId="77777777" w:rsidR="00F84B6A" w:rsidRDefault="00F84B6A" w:rsidP="00A217F0">
            <w:pPr>
              <w:ind w:hanging="3"/>
              <w:rPr>
                <w:rFonts w:ascii="Tahoma" w:hAnsi="Tahoma" w:cs="Tahoma"/>
                <w:bCs/>
                <w:color w:val="1F497D"/>
                <w:lang w:val="es-ES_tradnl"/>
              </w:rPr>
            </w:pPr>
            <w:r>
              <w:rPr>
                <w:rFonts w:ascii="Tahoma" w:hAnsi="Tahoma" w:cs="Tahoma"/>
                <w:bCs/>
                <w:color w:val="1F497D"/>
                <w:lang w:val="es-ES_tradnl"/>
              </w:rPr>
              <w:t xml:space="preserve">6.4.1  </w:t>
            </w:r>
            <w:r w:rsidRPr="006A45FE">
              <w:rPr>
                <w:rFonts w:ascii="Tahoma" w:hAnsi="Tahoma" w:cs="Tahoma"/>
                <w:bCs/>
                <w:color w:val="1F497D"/>
                <w:lang w:val="es-ES_tradnl"/>
              </w:rPr>
              <w:t xml:space="preserve">RESPONSABLE TÉCNICO </w:t>
            </w:r>
            <w:r>
              <w:rPr>
                <w:rFonts w:ascii="Tahoma" w:hAnsi="Tahoma" w:cs="Tahoma"/>
                <w:bCs/>
                <w:color w:val="1F497D"/>
                <w:lang w:val="es-ES_tradnl"/>
              </w:rPr>
              <w:t>–</w:t>
            </w:r>
            <w:r w:rsidRPr="006A45FE">
              <w:rPr>
                <w:rFonts w:ascii="Tahoma" w:hAnsi="Tahoma" w:cs="Tahoma"/>
                <w:bCs/>
                <w:color w:val="1F497D"/>
                <w:lang w:val="es-ES_tradnl"/>
              </w:rPr>
              <w:t xml:space="preserve"> COMERCIAL</w:t>
            </w:r>
            <w:r>
              <w:rPr>
                <w:rFonts w:ascii="Tahoma" w:hAnsi="Tahoma" w:cs="Tahoma"/>
                <w:bCs/>
                <w:color w:val="1F497D"/>
                <w:lang w:val="es-ES_tradnl"/>
              </w:rPr>
              <w:t xml:space="preserve"> NACIONAL</w:t>
            </w:r>
          </w:p>
          <w:p w14:paraId="59AB3462" w14:textId="77777777" w:rsidR="00F84B6A" w:rsidRDefault="00F84B6A" w:rsidP="00A217F0">
            <w:pPr>
              <w:ind w:left="215"/>
              <w:rPr>
                <w:rFonts w:ascii="Tahoma" w:hAnsi="Tahoma" w:cs="Tahoma"/>
                <w:bCs/>
                <w:color w:val="1F497D"/>
                <w:lang w:val="es-ES_tradnl"/>
              </w:rPr>
            </w:pPr>
          </w:p>
          <w:p w14:paraId="1805807A" w14:textId="77777777" w:rsidR="00F84B6A" w:rsidRPr="00AD3FB1" w:rsidRDefault="00F84B6A" w:rsidP="00A217F0">
            <w:pPr>
              <w:ind w:left="-3"/>
              <w:jc w:val="both"/>
              <w:rPr>
                <w:rFonts w:ascii="Tahoma" w:hAnsi="Tahoma" w:cs="Tahoma"/>
                <w:bCs/>
                <w:color w:val="1F497D"/>
                <w:lang w:val="es-BO"/>
              </w:rPr>
            </w:pPr>
            <w:r w:rsidRPr="00AD3FB1">
              <w:rPr>
                <w:rFonts w:ascii="Tahoma" w:hAnsi="Tahoma" w:cs="Tahoma"/>
                <w:bCs/>
                <w:color w:val="1F497D"/>
                <w:lang w:val="es-BO"/>
              </w:rPr>
              <w:t>Será el referente técnico–comercial a nivel nacional con el cual se evaluará el cumplimiento contractual y atenderá todos los requerimientos de ENTEL S.A.</w:t>
            </w:r>
          </w:p>
          <w:p w14:paraId="261E78E0" w14:textId="77777777" w:rsidR="00F84B6A" w:rsidRPr="00AD3FB1" w:rsidRDefault="00F84B6A" w:rsidP="00A217F0">
            <w:pPr>
              <w:ind w:left="-3"/>
              <w:jc w:val="both"/>
              <w:rPr>
                <w:rFonts w:ascii="Tahoma" w:hAnsi="Tahoma" w:cs="Tahoma"/>
                <w:bCs/>
                <w:color w:val="1F497D"/>
                <w:lang w:val="es-BO"/>
              </w:rPr>
            </w:pPr>
            <w:r w:rsidRPr="00AD3FB1">
              <w:rPr>
                <w:rFonts w:ascii="Tahoma" w:hAnsi="Tahoma" w:cs="Tahoma"/>
                <w:bCs/>
                <w:color w:val="1F497D"/>
                <w:lang w:val="es-BO"/>
              </w:rPr>
              <w:t>Será quién vele por la calidad de servicio que se presta a ENTEL S.A. a nivel Nacional y gestione los requerimientos de ENTEL S.A. Sus funciones específicas son:</w:t>
            </w:r>
          </w:p>
          <w:p w14:paraId="7A0FF7D2" w14:textId="77777777" w:rsidR="00F84B6A" w:rsidRPr="00AD3FB1" w:rsidRDefault="00F84B6A" w:rsidP="00A217F0">
            <w:pPr>
              <w:ind w:left="-3"/>
              <w:jc w:val="both"/>
              <w:rPr>
                <w:rFonts w:ascii="Tahoma" w:hAnsi="Tahoma" w:cs="Tahoma"/>
                <w:bCs/>
                <w:color w:val="1F497D"/>
                <w:lang w:val="es-BO"/>
              </w:rPr>
            </w:pPr>
          </w:p>
          <w:p w14:paraId="51A33A4F" w14:textId="77777777" w:rsidR="00F84B6A" w:rsidRPr="00AD3FB1" w:rsidRDefault="00F84B6A" w:rsidP="00F84B6A">
            <w:pPr>
              <w:pStyle w:val="Prrafodelista"/>
              <w:numPr>
                <w:ilvl w:val="0"/>
                <w:numId w:val="55"/>
              </w:numPr>
              <w:ind w:left="639" w:hanging="141"/>
              <w:contextualSpacing/>
              <w:jc w:val="both"/>
              <w:rPr>
                <w:rFonts w:ascii="Tahoma" w:hAnsi="Tahoma" w:cs="Tahoma"/>
                <w:bCs/>
                <w:color w:val="1F497D"/>
                <w:sz w:val="16"/>
                <w:szCs w:val="16"/>
                <w:lang w:val="es-BO"/>
              </w:rPr>
            </w:pPr>
            <w:r w:rsidRPr="00AD3FB1">
              <w:rPr>
                <w:rFonts w:ascii="Tahoma" w:hAnsi="Tahoma" w:cs="Tahoma"/>
                <w:bCs/>
                <w:color w:val="1F497D"/>
                <w:sz w:val="16"/>
                <w:szCs w:val="16"/>
                <w:lang w:val="es-BO"/>
              </w:rPr>
              <w:t xml:space="preserve">Efectuar el seguimiento y cumplimiento de los procesos a nivel Nacional </w:t>
            </w:r>
          </w:p>
          <w:p w14:paraId="7E00CED3" w14:textId="77777777" w:rsidR="00F84B6A" w:rsidRPr="00AD3FB1" w:rsidRDefault="00F84B6A" w:rsidP="00F84B6A">
            <w:pPr>
              <w:pStyle w:val="Prrafodelista"/>
              <w:numPr>
                <w:ilvl w:val="0"/>
                <w:numId w:val="55"/>
              </w:numPr>
              <w:ind w:left="639" w:hanging="141"/>
              <w:contextualSpacing/>
              <w:jc w:val="both"/>
              <w:rPr>
                <w:rFonts w:ascii="Tahoma" w:hAnsi="Tahoma" w:cs="Tahoma"/>
                <w:bCs/>
                <w:color w:val="1F497D"/>
                <w:sz w:val="16"/>
                <w:szCs w:val="16"/>
                <w:lang w:val="es-BO"/>
              </w:rPr>
            </w:pPr>
            <w:r w:rsidRPr="00AD3FB1">
              <w:rPr>
                <w:rFonts w:ascii="Tahoma" w:hAnsi="Tahoma" w:cs="Tahoma"/>
                <w:bCs/>
                <w:color w:val="1F497D"/>
                <w:sz w:val="16"/>
                <w:szCs w:val="16"/>
                <w:lang w:val="es-BO"/>
              </w:rPr>
              <w:t xml:space="preserve">Efectuar el seguimiento a la implementación de las actividades planificadas y acordadas con ENTEL S.A. </w:t>
            </w:r>
          </w:p>
          <w:p w14:paraId="000B6499" w14:textId="77777777" w:rsidR="00F84B6A" w:rsidRPr="00AD3FB1" w:rsidRDefault="00F84B6A" w:rsidP="00F84B6A">
            <w:pPr>
              <w:pStyle w:val="Prrafodelista"/>
              <w:numPr>
                <w:ilvl w:val="0"/>
                <w:numId w:val="55"/>
              </w:numPr>
              <w:ind w:left="639" w:hanging="141"/>
              <w:contextualSpacing/>
              <w:jc w:val="both"/>
              <w:rPr>
                <w:rFonts w:ascii="Tahoma" w:hAnsi="Tahoma" w:cs="Tahoma"/>
                <w:bCs/>
                <w:color w:val="1F497D"/>
                <w:sz w:val="16"/>
                <w:szCs w:val="16"/>
                <w:lang w:val="es-BO"/>
              </w:rPr>
            </w:pPr>
            <w:r w:rsidRPr="00AD3FB1">
              <w:rPr>
                <w:rFonts w:ascii="Tahoma" w:hAnsi="Tahoma" w:cs="Tahoma"/>
                <w:bCs/>
                <w:color w:val="1F497D"/>
                <w:sz w:val="16"/>
                <w:szCs w:val="16"/>
                <w:lang w:val="es-BO"/>
              </w:rPr>
              <w:t xml:space="preserve">Consolidar los informes y conciliaciones Regionales, para poder presentar en la sede Nacional para efecto de Pagos en forma Mensual. </w:t>
            </w:r>
          </w:p>
          <w:p w14:paraId="501F0371" w14:textId="77777777" w:rsidR="00F84B6A" w:rsidRPr="00AD3FB1" w:rsidRDefault="00F84B6A" w:rsidP="00F84B6A">
            <w:pPr>
              <w:pStyle w:val="Prrafodelista"/>
              <w:numPr>
                <w:ilvl w:val="0"/>
                <w:numId w:val="55"/>
              </w:numPr>
              <w:ind w:left="639" w:hanging="141"/>
              <w:contextualSpacing/>
              <w:jc w:val="both"/>
              <w:rPr>
                <w:rFonts w:ascii="Tahoma" w:hAnsi="Tahoma" w:cs="Tahoma"/>
                <w:bCs/>
                <w:color w:val="1F497D"/>
                <w:sz w:val="16"/>
                <w:szCs w:val="16"/>
                <w:lang w:val="es-BO"/>
              </w:rPr>
            </w:pPr>
            <w:r w:rsidRPr="00AD3FB1">
              <w:rPr>
                <w:rFonts w:ascii="Tahoma" w:hAnsi="Tahoma" w:cs="Tahoma"/>
                <w:bCs/>
                <w:color w:val="1F497D"/>
                <w:sz w:val="16"/>
                <w:szCs w:val="16"/>
                <w:lang w:val="es-BO"/>
              </w:rPr>
              <w:t>Consolidar informes estadísticos y evaluaciones, para poder optimizar y mejorar la atención hacia los clientes.</w:t>
            </w:r>
          </w:p>
          <w:p w14:paraId="50D3F94B" w14:textId="77777777" w:rsidR="00F84B6A" w:rsidRPr="00AD3FB1" w:rsidRDefault="00F84B6A" w:rsidP="00A217F0">
            <w:pPr>
              <w:ind w:hanging="3"/>
              <w:rPr>
                <w:rFonts w:ascii="Tahoma" w:hAnsi="Tahoma" w:cs="Tahoma"/>
                <w:bCs/>
                <w:color w:val="1F497D"/>
                <w:lang w:val="es-ES_tradnl"/>
              </w:rPr>
            </w:pPr>
          </w:p>
          <w:p w14:paraId="6F0F814B" w14:textId="77777777" w:rsidR="00F84B6A" w:rsidRDefault="00F84B6A" w:rsidP="00A217F0">
            <w:pPr>
              <w:ind w:left="-3" w:firstLine="3"/>
              <w:jc w:val="both"/>
              <w:rPr>
                <w:rFonts w:ascii="Tahoma" w:hAnsi="Tahoma" w:cs="Tahoma"/>
                <w:bCs/>
                <w:color w:val="1F497D"/>
                <w:lang w:val="es-ES_tradnl"/>
              </w:rPr>
            </w:pPr>
            <w:r w:rsidRPr="00AD3FB1">
              <w:rPr>
                <w:rFonts w:ascii="Tahoma" w:hAnsi="Tahoma" w:cs="Tahoma"/>
                <w:bCs/>
                <w:color w:val="1F497D"/>
                <w:lang w:val="es-ES_tradnl"/>
              </w:rPr>
              <w:t xml:space="preserve">Este responsable deberá tener un grado académico </w:t>
            </w:r>
            <w:r w:rsidR="00685876">
              <w:rPr>
                <w:rFonts w:ascii="Tahoma" w:hAnsi="Tahoma" w:cs="Tahoma"/>
                <w:bCs/>
                <w:color w:val="1F497D"/>
                <w:lang w:val="es-ES_tradnl"/>
              </w:rPr>
              <w:t xml:space="preserve">de </w:t>
            </w:r>
            <w:r w:rsidR="00685876" w:rsidRPr="00685876">
              <w:rPr>
                <w:rFonts w:ascii="Tahoma" w:hAnsi="Tahoma" w:cs="Tahoma"/>
                <w:bCs/>
                <w:color w:val="1F497D"/>
                <w:lang w:val="es-ES_tradnl"/>
              </w:rPr>
              <w:t>licenciatura relacionada a telecomunicaciones y deberá contar con una experiencia mínima de 2 años en trabajos similares o relacionados</w:t>
            </w:r>
            <w:r>
              <w:rPr>
                <w:rFonts w:ascii="Tahoma" w:hAnsi="Tahoma" w:cs="Tahoma"/>
                <w:bCs/>
                <w:color w:val="1F497D"/>
                <w:lang w:val="es-ES_tradnl"/>
              </w:rPr>
              <w:t xml:space="preserve">. </w:t>
            </w:r>
            <w:r w:rsidRPr="005C0F71">
              <w:rPr>
                <w:rFonts w:ascii="Tahoma" w:hAnsi="Tahoma" w:cs="Tahoma"/>
                <w:bCs/>
                <w:color w:val="17365D" w:themeColor="text2" w:themeShade="BF"/>
                <w:lang w:val="es-ES_tradnl"/>
              </w:rPr>
              <w:t xml:space="preserve"> </w:t>
            </w:r>
            <w:r w:rsidRPr="0007141E">
              <w:rPr>
                <w:rFonts w:ascii="Tahoma" w:hAnsi="Tahoma" w:cs="Tahoma"/>
                <w:bCs/>
                <w:color w:val="1F497D" w:themeColor="text2"/>
                <w:lang w:val="es-ES_tradnl"/>
              </w:rPr>
              <w:t>Cuyos respaldos deberán presentarse al inicio del proceso en el sobre B.</w:t>
            </w:r>
          </w:p>
          <w:p w14:paraId="40E00C4A" w14:textId="77777777" w:rsidR="00F84B6A" w:rsidRPr="006A45FE" w:rsidRDefault="00F84B6A" w:rsidP="00A217F0">
            <w:pPr>
              <w:ind w:left="-3" w:firstLine="3"/>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E44380A" w14:textId="77777777" w:rsidR="00FE66C7" w:rsidRDefault="00FE66C7" w:rsidP="00A217F0">
            <w:pPr>
              <w:jc w:val="center"/>
              <w:rPr>
                <w:b/>
                <w:color w:val="004990"/>
                <w:sz w:val="20"/>
                <w:szCs w:val="20"/>
              </w:rPr>
            </w:pPr>
          </w:p>
          <w:p w14:paraId="4A26CA93" w14:textId="77777777" w:rsidR="00FE66C7" w:rsidRDefault="00FE66C7" w:rsidP="00A217F0">
            <w:pPr>
              <w:jc w:val="center"/>
              <w:rPr>
                <w:b/>
                <w:color w:val="004990"/>
                <w:sz w:val="20"/>
                <w:szCs w:val="20"/>
              </w:rPr>
            </w:pPr>
          </w:p>
          <w:p w14:paraId="4D363574" w14:textId="77777777" w:rsidR="00FE66C7" w:rsidRDefault="00FE66C7" w:rsidP="00A217F0">
            <w:pPr>
              <w:jc w:val="center"/>
              <w:rPr>
                <w:b/>
                <w:color w:val="004990"/>
                <w:sz w:val="20"/>
                <w:szCs w:val="20"/>
              </w:rPr>
            </w:pPr>
          </w:p>
          <w:p w14:paraId="33AD8AFE" w14:textId="77777777" w:rsidR="00FE66C7" w:rsidRDefault="00FE66C7" w:rsidP="00A217F0">
            <w:pPr>
              <w:jc w:val="center"/>
              <w:rPr>
                <w:b/>
                <w:color w:val="004990"/>
                <w:sz w:val="20"/>
                <w:szCs w:val="20"/>
              </w:rPr>
            </w:pPr>
          </w:p>
          <w:p w14:paraId="23BA02AC" w14:textId="77777777" w:rsidR="00FE66C7" w:rsidRDefault="00FE66C7" w:rsidP="00A217F0">
            <w:pPr>
              <w:jc w:val="center"/>
              <w:rPr>
                <w:b/>
                <w:color w:val="004990"/>
                <w:sz w:val="20"/>
                <w:szCs w:val="20"/>
              </w:rPr>
            </w:pPr>
          </w:p>
          <w:p w14:paraId="32055681" w14:textId="77777777" w:rsidR="00FE66C7" w:rsidRDefault="00FE66C7" w:rsidP="00A217F0">
            <w:pPr>
              <w:jc w:val="center"/>
              <w:rPr>
                <w:b/>
                <w:color w:val="004990"/>
                <w:sz w:val="20"/>
                <w:szCs w:val="20"/>
              </w:rPr>
            </w:pPr>
          </w:p>
          <w:p w14:paraId="11D45A6C"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9DA69F"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0DDCE2"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4394396B"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0339E" w14:textId="77777777" w:rsidR="00F84B6A" w:rsidRDefault="00F84B6A" w:rsidP="00A217F0">
            <w:pPr>
              <w:jc w:val="center"/>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B90279" w14:textId="77777777" w:rsidR="00F84B6A" w:rsidRDefault="00F84B6A" w:rsidP="00A217F0">
            <w:pPr>
              <w:rPr>
                <w:rFonts w:ascii="Tahoma" w:hAnsi="Tahoma" w:cs="Tahoma"/>
                <w:bCs/>
                <w:color w:val="1F497D"/>
                <w:lang w:val="es-ES_tradnl"/>
              </w:rPr>
            </w:pPr>
            <w:r>
              <w:rPr>
                <w:rFonts w:ascii="Tahoma" w:hAnsi="Tahoma" w:cs="Tahoma"/>
                <w:bCs/>
                <w:color w:val="1F497D"/>
                <w:lang w:val="es-ES_tradnl"/>
              </w:rPr>
              <w:t>6.4.2</w:t>
            </w:r>
            <w:r>
              <w:rPr>
                <w:bCs/>
                <w:color w:val="1F497D"/>
                <w:lang w:val="es-ES_tradnl"/>
              </w:rPr>
              <w:t xml:space="preserve">  </w:t>
            </w:r>
            <w:r w:rsidRPr="006A45FE">
              <w:rPr>
                <w:rFonts w:ascii="Tahoma" w:hAnsi="Tahoma" w:cs="Tahoma"/>
                <w:bCs/>
                <w:color w:val="1F497D"/>
                <w:lang w:val="es-ES_tradnl"/>
              </w:rPr>
              <w:t>RESPONSABLE DE GESTIÓN DE CALIDAD</w:t>
            </w:r>
            <w:r>
              <w:rPr>
                <w:rFonts w:ascii="Tahoma" w:hAnsi="Tahoma" w:cs="Tahoma"/>
                <w:bCs/>
                <w:color w:val="1F497D"/>
                <w:lang w:val="es-ES_tradnl"/>
              </w:rPr>
              <w:t xml:space="preserve"> (NACIONAL)</w:t>
            </w:r>
          </w:p>
          <w:p w14:paraId="1BA0C024" w14:textId="77777777" w:rsidR="00F84B6A" w:rsidRDefault="00F84B6A" w:rsidP="00A217F0">
            <w:pPr>
              <w:ind w:left="215"/>
              <w:rPr>
                <w:rFonts w:ascii="Tahoma" w:hAnsi="Tahoma" w:cs="Tahoma"/>
                <w:bCs/>
                <w:color w:val="1F497D"/>
                <w:lang w:val="es-ES_tradnl"/>
              </w:rPr>
            </w:pPr>
          </w:p>
          <w:p w14:paraId="00F7D303" w14:textId="77777777" w:rsidR="00F84B6A" w:rsidRPr="00076B89" w:rsidRDefault="00F84B6A" w:rsidP="00A217F0">
            <w:pPr>
              <w:ind w:hanging="3"/>
              <w:jc w:val="both"/>
              <w:rPr>
                <w:rFonts w:ascii="Tahoma" w:hAnsi="Tahoma" w:cs="Tahoma"/>
                <w:bCs/>
                <w:color w:val="1F497D"/>
                <w:lang w:val="es-ES_tradnl"/>
              </w:rPr>
            </w:pPr>
            <w:r w:rsidRPr="00076B89">
              <w:rPr>
                <w:rFonts w:ascii="Tahoma" w:hAnsi="Tahoma" w:cs="Tahoma"/>
                <w:bCs/>
                <w:color w:val="1F497D"/>
                <w:lang w:val="es-ES_tradnl"/>
              </w:rPr>
              <w:t>Será quién vele por la calidad de servicio que se presta a ENTEL S.A. y emitirá informes de control, avances de los trabajos y compromisos asumidos por la empresa contratista sobre lo siguiente:</w:t>
            </w:r>
          </w:p>
          <w:p w14:paraId="3E66DAD4" w14:textId="77777777" w:rsidR="00F84B6A" w:rsidRPr="00076B89" w:rsidRDefault="00F84B6A" w:rsidP="00A217F0">
            <w:pPr>
              <w:ind w:left="281" w:hanging="284"/>
              <w:jc w:val="both"/>
              <w:rPr>
                <w:rFonts w:ascii="Tahoma" w:hAnsi="Tahoma" w:cs="Tahoma"/>
                <w:bCs/>
                <w:color w:val="1F497D"/>
                <w:lang w:val="es-ES_tradnl"/>
              </w:rPr>
            </w:pPr>
          </w:p>
          <w:p w14:paraId="0AE5CE76"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t>Efectuar el seguimiento y cumplimiento de los procesos.</w:t>
            </w:r>
          </w:p>
          <w:p w14:paraId="2D2E42D6"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t>Efectuar el seguimiento a la implementación de las actividades planificadas y acordadas con ENTEL S.A.</w:t>
            </w:r>
          </w:p>
          <w:p w14:paraId="62C6C788"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t>Realizar inspecciones internas.</w:t>
            </w:r>
          </w:p>
          <w:p w14:paraId="7EE1AAA8"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t>Gestionar el mantenimiento de los recursos logísticos y equipamiento.</w:t>
            </w:r>
          </w:p>
          <w:p w14:paraId="325CF1B5"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t>Procesar información de mantenimiento y operación, valorar los indicadores de calidad, analizar los mismos y definir las acciones de mejora.</w:t>
            </w:r>
          </w:p>
          <w:p w14:paraId="32B17E34" w14:textId="77777777" w:rsidR="00F84B6A" w:rsidRPr="00076B89" w:rsidRDefault="00F84B6A" w:rsidP="00F84B6A">
            <w:pPr>
              <w:numPr>
                <w:ilvl w:val="0"/>
                <w:numId w:val="51"/>
              </w:numPr>
              <w:tabs>
                <w:tab w:val="clear" w:pos="360"/>
                <w:tab w:val="num" w:pos="924"/>
              </w:tabs>
              <w:ind w:left="281" w:hanging="284"/>
              <w:jc w:val="both"/>
              <w:rPr>
                <w:rFonts w:ascii="Tahoma" w:hAnsi="Tahoma" w:cs="Tahoma"/>
                <w:bCs/>
                <w:color w:val="1F497D"/>
                <w:lang w:val="es-ES_tradnl"/>
              </w:rPr>
            </w:pPr>
            <w:r w:rsidRPr="00076B89">
              <w:rPr>
                <w:rFonts w:ascii="Tahoma" w:hAnsi="Tahoma" w:cs="Tahoma"/>
                <w:bCs/>
                <w:color w:val="1F497D"/>
                <w:lang w:val="es-ES_tradnl"/>
              </w:rPr>
              <w:lastRenderedPageBreak/>
              <w:t>Consolidar actividades ejecutadas, pagos y multas.</w:t>
            </w:r>
          </w:p>
          <w:p w14:paraId="5E435560" w14:textId="77777777" w:rsidR="00F84B6A" w:rsidRPr="00076B89" w:rsidRDefault="00F84B6A" w:rsidP="00A217F0">
            <w:pPr>
              <w:ind w:left="281" w:hanging="284"/>
              <w:jc w:val="both"/>
              <w:rPr>
                <w:rFonts w:ascii="Tahoma" w:hAnsi="Tahoma" w:cs="Tahoma"/>
                <w:bCs/>
                <w:color w:val="1F497D"/>
                <w:lang w:val="es-ES_tradnl"/>
              </w:rPr>
            </w:pPr>
          </w:p>
          <w:p w14:paraId="582F1E76" w14:textId="77777777" w:rsidR="00F84B6A" w:rsidRPr="00685876" w:rsidRDefault="00F84B6A" w:rsidP="00685876">
            <w:pPr>
              <w:ind w:hanging="3"/>
              <w:jc w:val="both"/>
              <w:rPr>
                <w:rFonts w:ascii="Tahoma" w:hAnsi="Tahoma" w:cs="Tahoma"/>
                <w:bCs/>
                <w:color w:val="1F497D"/>
                <w:lang w:val="es-ES_tradnl"/>
              </w:rPr>
            </w:pPr>
            <w:r w:rsidRPr="00076B89">
              <w:rPr>
                <w:rFonts w:ascii="Tahoma" w:hAnsi="Tahoma" w:cs="Tahoma"/>
                <w:bCs/>
                <w:color w:val="1F497D"/>
                <w:lang w:val="es-ES_tradnl"/>
              </w:rPr>
              <w:t>Este responsable deberá tener un grado académico de egresado en Ingeniería o Técnico Superior relacionada a telecomunicaciones y contar con una experiencia mínima de 2 años en trabajos similares</w:t>
            </w:r>
            <w:r>
              <w:rPr>
                <w:rFonts w:ascii="Tahoma" w:hAnsi="Tahoma" w:cs="Tahoma"/>
                <w:bCs/>
                <w:color w:val="1F497D"/>
                <w:lang w:val="es-ES_tradnl"/>
              </w:rPr>
              <w:t xml:space="preserve">. </w:t>
            </w:r>
            <w:r w:rsidRPr="005C0F71">
              <w:rPr>
                <w:rFonts w:ascii="Tahoma" w:hAnsi="Tahoma" w:cs="Tahoma"/>
                <w:bCs/>
                <w:color w:val="17365D" w:themeColor="text2" w:themeShade="BF"/>
                <w:lang w:val="es-ES_tradnl"/>
              </w:rPr>
              <w:t xml:space="preserve"> </w:t>
            </w:r>
            <w:r w:rsidRPr="0007141E">
              <w:rPr>
                <w:rFonts w:ascii="Tahoma" w:hAnsi="Tahoma" w:cs="Tahoma"/>
                <w:bCs/>
                <w:color w:val="1F497D" w:themeColor="text2"/>
                <w:lang w:val="es-ES_tradnl"/>
              </w:rPr>
              <w:t>Cuyos respaldos deberán presentarse al inicio del proceso en el sobre B.</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2B085DC" w14:textId="77777777" w:rsidR="00FE66C7" w:rsidRDefault="00FE66C7" w:rsidP="00A217F0">
            <w:pPr>
              <w:jc w:val="center"/>
              <w:rPr>
                <w:b/>
                <w:color w:val="004990"/>
                <w:sz w:val="20"/>
                <w:szCs w:val="20"/>
              </w:rPr>
            </w:pPr>
          </w:p>
          <w:p w14:paraId="690C1F76" w14:textId="77777777" w:rsidR="00FE66C7" w:rsidRDefault="00FE66C7" w:rsidP="00A217F0">
            <w:pPr>
              <w:jc w:val="center"/>
              <w:rPr>
                <w:b/>
                <w:color w:val="004990"/>
                <w:sz w:val="20"/>
                <w:szCs w:val="20"/>
              </w:rPr>
            </w:pPr>
          </w:p>
          <w:p w14:paraId="111FEA35" w14:textId="77777777" w:rsidR="00FE66C7" w:rsidRDefault="00FE66C7" w:rsidP="00A217F0">
            <w:pPr>
              <w:jc w:val="center"/>
              <w:rPr>
                <w:b/>
                <w:color w:val="004990"/>
                <w:sz w:val="20"/>
                <w:szCs w:val="20"/>
              </w:rPr>
            </w:pPr>
          </w:p>
          <w:p w14:paraId="10689BCB" w14:textId="77777777" w:rsidR="00FE66C7" w:rsidRDefault="00FE66C7" w:rsidP="00A217F0">
            <w:pPr>
              <w:jc w:val="center"/>
              <w:rPr>
                <w:b/>
                <w:color w:val="004990"/>
                <w:sz w:val="20"/>
                <w:szCs w:val="20"/>
              </w:rPr>
            </w:pPr>
          </w:p>
          <w:p w14:paraId="182D787D" w14:textId="77777777" w:rsidR="00FE66C7" w:rsidRDefault="00FE66C7" w:rsidP="00A217F0">
            <w:pPr>
              <w:jc w:val="center"/>
              <w:rPr>
                <w:b/>
                <w:color w:val="004990"/>
                <w:sz w:val="20"/>
                <w:szCs w:val="20"/>
              </w:rPr>
            </w:pPr>
          </w:p>
          <w:p w14:paraId="237420AA" w14:textId="77777777" w:rsidR="00FE66C7" w:rsidRDefault="00FE66C7" w:rsidP="00A217F0">
            <w:pPr>
              <w:jc w:val="center"/>
              <w:rPr>
                <w:b/>
                <w:color w:val="004990"/>
                <w:sz w:val="20"/>
                <w:szCs w:val="20"/>
              </w:rPr>
            </w:pPr>
          </w:p>
          <w:p w14:paraId="3915D7A6" w14:textId="77777777" w:rsidR="00FE66C7" w:rsidRDefault="00FE66C7" w:rsidP="00A217F0">
            <w:pPr>
              <w:jc w:val="center"/>
              <w:rPr>
                <w:b/>
                <w:color w:val="004990"/>
                <w:sz w:val="20"/>
                <w:szCs w:val="20"/>
              </w:rPr>
            </w:pPr>
          </w:p>
          <w:p w14:paraId="15FED67F" w14:textId="77777777" w:rsidR="00FE66C7" w:rsidRDefault="00FE66C7" w:rsidP="00A217F0">
            <w:pPr>
              <w:jc w:val="center"/>
              <w:rPr>
                <w:b/>
                <w:color w:val="004990"/>
                <w:sz w:val="20"/>
                <w:szCs w:val="20"/>
              </w:rPr>
            </w:pPr>
          </w:p>
          <w:p w14:paraId="6C777BC8"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D4A9F5"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88F10B"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293B5909"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B929E" w14:textId="77777777" w:rsidR="00F84B6A" w:rsidRDefault="00F84B6A" w:rsidP="00A217F0">
            <w:pPr>
              <w:jc w:val="center"/>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47B95" w14:textId="77777777" w:rsidR="00F84B6A" w:rsidRDefault="00F84B6A" w:rsidP="00A217F0">
            <w:pPr>
              <w:ind w:left="-3" w:firstLine="3"/>
              <w:jc w:val="both"/>
              <w:rPr>
                <w:rFonts w:ascii="Tahoma" w:hAnsi="Tahoma" w:cs="Tahoma"/>
                <w:bCs/>
                <w:color w:val="1F497D"/>
                <w:lang w:val="es-ES_tradnl"/>
              </w:rPr>
            </w:pPr>
            <w:r w:rsidRPr="00076B89">
              <w:rPr>
                <w:rFonts w:ascii="Tahoma" w:hAnsi="Tahoma" w:cs="Tahoma"/>
                <w:bCs/>
                <w:color w:val="1F497D"/>
                <w:lang w:val="es-ES_tradnl"/>
              </w:rPr>
              <w:t>6.4.3</w:t>
            </w:r>
            <w:r>
              <w:rPr>
                <w:bCs/>
                <w:color w:val="1F497D"/>
                <w:lang w:val="es-ES_tradnl"/>
              </w:rPr>
              <w:t xml:space="preserve">  </w:t>
            </w:r>
            <w:r w:rsidRPr="006A45FE">
              <w:rPr>
                <w:rFonts w:ascii="Tahoma" w:hAnsi="Tahoma" w:cs="Tahoma"/>
                <w:bCs/>
                <w:color w:val="1F497D"/>
                <w:lang w:val="es-ES_tradnl"/>
              </w:rPr>
              <w:t xml:space="preserve"> RE</w:t>
            </w:r>
            <w:r>
              <w:rPr>
                <w:rFonts w:ascii="Tahoma" w:hAnsi="Tahoma" w:cs="Tahoma"/>
                <w:bCs/>
                <w:color w:val="1F497D"/>
                <w:lang w:val="es-ES_tradnl"/>
              </w:rPr>
              <w:t>FERENTE</w:t>
            </w:r>
            <w:r w:rsidRPr="006A45FE">
              <w:rPr>
                <w:rFonts w:ascii="Tahoma" w:hAnsi="Tahoma" w:cs="Tahoma"/>
                <w:bCs/>
                <w:color w:val="1F497D"/>
                <w:lang w:val="es-ES_tradnl"/>
              </w:rPr>
              <w:t xml:space="preserve"> DEPARTAMENTAL</w:t>
            </w:r>
            <w:r>
              <w:rPr>
                <w:rFonts w:ascii="Tahoma" w:hAnsi="Tahoma" w:cs="Tahoma"/>
                <w:bCs/>
                <w:color w:val="1F497D"/>
                <w:lang w:val="es-ES_tradnl"/>
              </w:rPr>
              <w:t xml:space="preserve"> </w:t>
            </w:r>
          </w:p>
          <w:p w14:paraId="7565E834" w14:textId="77777777" w:rsidR="00F84B6A" w:rsidRDefault="00F84B6A" w:rsidP="00A217F0">
            <w:pPr>
              <w:ind w:left="-3" w:firstLine="3"/>
              <w:jc w:val="both"/>
              <w:rPr>
                <w:rFonts w:ascii="Tahoma" w:hAnsi="Tahoma" w:cs="Tahoma"/>
                <w:bCs/>
                <w:color w:val="1F497D"/>
                <w:lang w:val="es-ES_tradnl"/>
              </w:rPr>
            </w:pPr>
          </w:p>
          <w:p w14:paraId="618A145D" w14:textId="77777777" w:rsidR="00F84B6A" w:rsidRPr="006B5FE0" w:rsidRDefault="00F84B6A" w:rsidP="00A217F0">
            <w:pPr>
              <w:ind w:left="-3" w:firstLine="3"/>
              <w:jc w:val="both"/>
              <w:rPr>
                <w:rFonts w:ascii="Tahoma" w:hAnsi="Tahoma" w:cs="Tahoma"/>
                <w:bCs/>
                <w:color w:val="1F497D"/>
              </w:rPr>
            </w:pPr>
            <w:r w:rsidRPr="006B5FE0">
              <w:rPr>
                <w:rFonts w:ascii="Tahoma" w:hAnsi="Tahoma" w:cs="Tahoma"/>
                <w:bCs/>
                <w:color w:val="1F497D"/>
                <w:lang w:val="es-ES_tradnl"/>
              </w:rPr>
              <w:t>Será el referente en cada departamento, con el cual se evaluará el cumplimiento contractual y atenderá todos los requerimientos de ENTEL S.A. a nivel departamental. E</w:t>
            </w:r>
            <w:r w:rsidR="00C33233">
              <w:rPr>
                <w:rFonts w:ascii="Tahoma" w:hAnsi="Tahoma" w:cs="Tahoma"/>
                <w:bCs/>
                <w:color w:val="1F497D"/>
              </w:rPr>
              <w:t xml:space="preserve">l personal operativo </w:t>
            </w:r>
            <w:r w:rsidRPr="006B5FE0">
              <w:rPr>
                <w:rFonts w:ascii="Tahoma" w:hAnsi="Tahoma" w:cs="Tahoma"/>
                <w:bCs/>
                <w:color w:val="1F497D"/>
              </w:rPr>
              <w:t>dependerá directamente de su persona. Sus funciones son:</w:t>
            </w:r>
          </w:p>
          <w:p w14:paraId="093C2F32" w14:textId="77777777" w:rsidR="00F84B6A" w:rsidRPr="006B5FE0" w:rsidRDefault="00F84B6A" w:rsidP="00A217F0">
            <w:pPr>
              <w:ind w:left="139" w:hanging="139"/>
              <w:jc w:val="both"/>
              <w:rPr>
                <w:rFonts w:ascii="Tahoma" w:hAnsi="Tahoma" w:cs="Tahoma"/>
                <w:bCs/>
                <w:color w:val="1F497D"/>
                <w:lang w:val="es-ES_tradnl"/>
              </w:rPr>
            </w:pPr>
          </w:p>
          <w:p w14:paraId="64EB4ADB" w14:textId="77777777" w:rsidR="00F84B6A" w:rsidRPr="006B5FE0" w:rsidRDefault="00F84B6A" w:rsidP="00F84B6A">
            <w:pPr>
              <w:numPr>
                <w:ilvl w:val="0"/>
                <w:numId w:val="56"/>
              </w:numPr>
              <w:tabs>
                <w:tab w:val="clear" w:pos="720"/>
              </w:tabs>
              <w:ind w:left="139" w:hanging="139"/>
              <w:jc w:val="both"/>
              <w:rPr>
                <w:rFonts w:ascii="Tahoma" w:hAnsi="Tahoma" w:cs="Tahoma"/>
                <w:bCs/>
                <w:color w:val="1F497D"/>
                <w:lang w:val="es-ES_tradnl"/>
              </w:rPr>
            </w:pPr>
            <w:r w:rsidRPr="006B5FE0">
              <w:rPr>
                <w:rFonts w:ascii="Tahoma" w:hAnsi="Tahoma" w:cs="Tahoma"/>
                <w:bCs/>
                <w:color w:val="1F497D"/>
                <w:lang w:val="es-ES_tradnl"/>
              </w:rPr>
              <w:t xml:space="preserve">Recibir todo requerimiento de la regional (departamento) a excepción de las órdenes generadas por el sistema de gestión de trámites (automático). </w:t>
            </w:r>
          </w:p>
          <w:p w14:paraId="31A3AE84" w14:textId="77777777" w:rsidR="00F84B6A" w:rsidRPr="006B5FE0" w:rsidRDefault="00F84B6A" w:rsidP="00F84B6A">
            <w:pPr>
              <w:numPr>
                <w:ilvl w:val="0"/>
                <w:numId w:val="56"/>
              </w:numPr>
              <w:tabs>
                <w:tab w:val="clear" w:pos="720"/>
              </w:tabs>
              <w:ind w:left="139" w:hanging="139"/>
              <w:jc w:val="both"/>
              <w:rPr>
                <w:rFonts w:ascii="Tahoma" w:hAnsi="Tahoma" w:cs="Tahoma"/>
                <w:bCs/>
                <w:color w:val="1F497D"/>
                <w:lang w:val="es-ES_tradnl"/>
              </w:rPr>
            </w:pPr>
            <w:r w:rsidRPr="006B5FE0">
              <w:rPr>
                <w:rFonts w:ascii="Tahoma" w:hAnsi="Tahoma" w:cs="Tahoma"/>
                <w:bCs/>
                <w:color w:val="1F497D"/>
                <w:lang w:val="es-ES_tradnl"/>
              </w:rPr>
              <w:t>Asignar y realizar el seguimiento de las actividades necesarias para cumplir con los requerimientos.</w:t>
            </w:r>
          </w:p>
          <w:p w14:paraId="6F6ADA90" w14:textId="77777777" w:rsidR="00F84B6A" w:rsidRPr="006B5FE0" w:rsidRDefault="00F84B6A" w:rsidP="00F84B6A">
            <w:pPr>
              <w:numPr>
                <w:ilvl w:val="0"/>
                <w:numId w:val="56"/>
              </w:numPr>
              <w:tabs>
                <w:tab w:val="clear" w:pos="720"/>
              </w:tabs>
              <w:ind w:left="139" w:hanging="139"/>
              <w:jc w:val="both"/>
              <w:rPr>
                <w:rFonts w:ascii="Tahoma" w:hAnsi="Tahoma" w:cs="Tahoma"/>
                <w:bCs/>
                <w:color w:val="1F497D"/>
                <w:lang w:val="es-ES_tradnl"/>
              </w:rPr>
            </w:pPr>
            <w:r w:rsidRPr="006B5FE0">
              <w:rPr>
                <w:rFonts w:ascii="Tahoma" w:hAnsi="Tahoma" w:cs="Tahoma"/>
                <w:bCs/>
                <w:color w:val="1F497D"/>
                <w:lang w:val="es-ES_tradnl"/>
              </w:rPr>
              <w:t>Realizar inspecciones internas (control de calidad).</w:t>
            </w:r>
          </w:p>
          <w:p w14:paraId="714FB3A1" w14:textId="77777777" w:rsidR="00F84B6A" w:rsidRPr="006B5FE0" w:rsidRDefault="00F84B6A" w:rsidP="00F84B6A">
            <w:pPr>
              <w:numPr>
                <w:ilvl w:val="0"/>
                <w:numId w:val="56"/>
              </w:numPr>
              <w:tabs>
                <w:tab w:val="clear" w:pos="720"/>
              </w:tabs>
              <w:ind w:left="139" w:hanging="139"/>
              <w:jc w:val="both"/>
              <w:rPr>
                <w:rFonts w:ascii="Tahoma" w:hAnsi="Tahoma" w:cs="Tahoma"/>
                <w:bCs/>
                <w:color w:val="1F497D"/>
                <w:lang w:val="es-ES_tradnl"/>
              </w:rPr>
            </w:pPr>
            <w:r w:rsidRPr="006B5FE0">
              <w:rPr>
                <w:rFonts w:ascii="Tahoma" w:hAnsi="Tahoma" w:cs="Tahoma"/>
                <w:bCs/>
                <w:color w:val="1F497D"/>
                <w:lang w:val="es-ES_tradnl"/>
              </w:rPr>
              <w:t>Gestionar el mantenimiento de los recursos logísticos y equipamiento.</w:t>
            </w:r>
          </w:p>
          <w:p w14:paraId="19AB284B" w14:textId="77777777" w:rsidR="00F84B6A" w:rsidRPr="006B5FE0" w:rsidRDefault="00F84B6A" w:rsidP="00F84B6A">
            <w:pPr>
              <w:numPr>
                <w:ilvl w:val="0"/>
                <w:numId w:val="56"/>
              </w:numPr>
              <w:tabs>
                <w:tab w:val="clear" w:pos="720"/>
              </w:tabs>
              <w:ind w:left="139" w:hanging="139"/>
              <w:jc w:val="both"/>
              <w:rPr>
                <w:rFonts w:ascii="Tahoma" w:hAnsi="Tahoma" w:cs="Tahoma"/>
                <w:bCs/>
                <w:color w:val="1F497D"/>
                <w:lang w:val="es-ES_tradnl"/>
              </w:rPr>
            </w:pPr>
            <w:r w:rsidRPr="006B5FE0">
              <w:rPr>
                <w:rFonts w:ascii="Tahoma" w:hAnsi="Tahoma" w:cs="Tahoma"/>
                <w:bCs/>
                <w:color w:val="1F497D"/>
                <w:lang w:val="es-ES_tradnl"/>
              </w:rPr>
              <w:t>Conciliar las actividades ejecutadas en el mes con el referente de ENTEL S.A. del departamento correspondiente; por tanto debe tener firma autorizada.</w:t>
            </w:r>
          </w:p>
          <w:p w14:paraId="56358203" w14:textId="77777777" w:rsidR="00F84B6A" w:rsidRPr="006B5FE0" w:rsidRDefault="00F84B6A" w:rsidP="00C33233">
            <w:pPr>
              <w:numPr>
                <w:ilvl w:val="0"/>
                <w:numId w:val="56"/>
              </w:numPr>
              <w:tabs>
                <w:tab w:val="clear" w:pos="720"/>
              </w:tabs>
              <w:ind w:left="139" w:hanging="139"/>
              <w:jc w:val="both"/>
              <w:rPr>
                <w:rFonts w:ascii="Tahoma" w:hAnsi="Tahoma" w:cs="Tahoma"/>
                <w:bCs/>
                <w:color w:val="1F497D"/>
              </w:rPr>
            </w:pPr>
            <w:r w:rsidRPr="006B5FE0">
              <w:rPr>
                <w:rFonts w:ascii="Tahoma" w:hAnsi="Tahoma" w:cs="Tahoma"/>
                <w:bCs/>
                <w:color w:val="1F497D"/>
              </w:rPr>
              <w:t>Distribuir las Órdenes de Trabajo al personal técnico operativo.</w:t>
            </w:r>
          </w:p>
          <w:p w14:paraId="5DC992D7" w14:textId="77777777" w:rsidR="00F84B6A" w:rsidRPr="006B5FE0" w:rsidRDefault="00F84B6A" w:rsidP="00C33233">
            <w:pPr>
              <w:numPr>
                <w:ilvl w:val="0"/>
                <w:numId w:val="56"/>
              </w:numPr>
              <w:tabs>
                <w:tab w:val="clear" w:pos="720"/>
              </w:tabs>
              <w:ind w:left="139" w:hanging="139"/>
              <w:jc w:val="both"/>
              <w:rPr>
                <w:rFonts w:ascii="Tahoma" w:hAnsi="Tahoma" w:cs="Tahoma"/>
                <w:bCs/>
                <w:color w:val="1F497D"/>
              </w:rPr>
            </w:pPr>
            <w:r w:rsidRPr="006B5FE0">
              <w:rPr>
                <w:rFonts w:ascii="Tahoma" w:hAnsi="Tahoma" w:cs="Tahoma"/>
                <w:bCs/>
                <w:color w:val="1F497D"/>
              </w:rPr>
              <w:t>Establecer el rol de turnos pasivos (no presenciales, pero si disponibles a cualquier hora) de los técnicos y monitorear su cumplimiento.</w:t>
            </w:r>
          </w:p>
          <w:p w14:paraId="19133593" w14:textId="77777777" w:rsidR="00F84B6A" w:rsidRPr="006B5FE0" w:rsidRDefault="00F84B6A" w:rsidP="00C33233">
            <w:pPr>
              <w:numPr>
                <w:ilvl w:val="0"/>
                <w:numId w:val="56"/>
              </w:numPr>
              <w:tabs>
                <w:tab w:val="clear" w:pos="720"/>
              </w:tabs>
              <w:ind w:left="139" w:hanging="139"/>
              <w:jc w:val="both"/>
              <w:rPr>
                <w:rFonts w:ascii="Tahoma" w:hAnsi="Tahoma" w:cs="Tahoma"/>
                <w:bCs/>
                <w:color w:val="1F497D"/>
              </w:rPr>
            </w:pPr>
            <w:r w:rsidRPr="006B5FE0">
              <w:rPr>
                <w:rFonts w:ascii="Tahoma" w:hAnsi="Tahoma" w:cs="Tahoma"/>
                <w:bCs/>
                <w:color w:val="1F497D"/>
                <w:lang w:val="es-ES_tradnl"/>
              </w:rPr>
              <w:t>Verificar que el personal operativo cuente con uniforme, herramientas, material adecuado y transporte para las tareas que asigna. Por lo tanto, será el responsable de gestionar todo lo necesario para el cumplimiento de lo indicado.</w:t>
            </w:r>
          </w:p>
          <w:p w14:paraId="10FAF85C" w14:textId="77777777" w:rsidR="00F84B6A" w:rsidRPr="006B5FE0" w:rsidRDefault="00F84B6A" w:rsidP="00C33233">
            <w:pPr>
              <w:numPr>
                <w:ilvl w:val="0"/>
                <w:numId w:val="56"/>
              </w:numPr>
              <w:tabs>
                <w:tab w:val="clear" w:pos="720"/>
              </w:tabs>
              <w:ind w:left="139" w:hanging="139"/>
              <w:jc w:val="both"/>
              <w:rPr>
                <w:rFonts w:ascii="Tahoma" w:hAnsi="Tahoma" w:cs="Tahoma"/>
                <w:bCs/>
                <w:color w:val="1F497D"/>
              </w:rPr>
            </w:pPr>
            <w:r w:rsidRPr="006B5FE0">
              <w:rPr>
                <w:rFonts w:ascii="Tahoma" w:hAnsi="Tahoma" w:cs="Tahoma"/>
                <w:bCs/>
                <w:color w:val="1F497D"/>
              </w:rPr>
              <w:t>Realizar el seguimiento de las actividades asignadas a los técnicos de provisiones y fallas.</w:t>
            </w:r>
          </w:p>
          <w:p w14:paraId="07169E7E" w14:textId="77777777" w:rsidR="00F84B6A" w:rsidRPr="0024240E" w:rsidRDefault="00F84B6A" w:rsidP="00A217F0">
            <w:pPr>
              <w:ind w:left="640"/>
              <w:rPr>
                <w:rFonts w:ascii="Tahoma" w:hAnsi="Tahoma" w:cs="Tahoma"/>
                <w:bCs/>
                <w:color w:val="1F497D"/>
              </w:rPr>
            </w:pPr>
          </w:p>
          <w:p w14:paraId="09CAFCAD" w14:textId="77777777" w:rsidR="00685876" w:rsidRDefault="00F84B6A" w:rsidP="00A217F0">
            <w:pPr>
              <w:ind w:left="-3" w:firstLine="3"/>
              <w:jc w:val="both"/>
              <w:rPr>
                <w:rFonts w:ascii="Tahoma" w:hAnsi="Tahoma" w:cs="Tahoma"/>
                <w:bCs/>
                <w:color w:val="FF0000"/>
                <w:lang w:val="es-ES_tradnl"/>
              </w:rPr>
            </w:pPr>
            <w:r w:rsidRPr="0024240E">
              <w:rPr>
                <w:rFonts w:ascii="Tahoma" w:hAnsi="Tahoma" w:cs="Tahoma"/>
                <w:bCs/>
                <w:color w:val="1F497D"/>
              </w:rPr>
              <w:t xml:space="preserve">La persona que sea asignada a esta responsabilidad deberá tener un grado académico de egresado en Ingeniería o Técnico Superior relacionada a telecomunicaciones y deberá contar con una experiencia mínima de </w:t>
            </w:r>
            <w:r w:rsidR="0024240E" w:rsidRPr="0024240E">
              <w:rPr>
                <w:rFonts w:ascii="Tahoma" w:hAnsi="Tahoma" w:cs="Tahoma"/>
                <w:bCs/>
                <w:color w:val="1F497D"/>
              </w:rPr>
              <w:t>1</w:t>
            </w:r>
            <w:r w:rsidRPr="0024240E">
              <w:rPr>
                <w:rFonts w:ascii="Tahoma" w:hAnsi="Tahoma" w:cs="Tahoma"/>
                <w:bCs/>
                <w:color w:val="1F497D"/>
              </w:rPr>
              <w:t xml:space="preserve"> año en trabajos similares.</w:t>
            </w:r>
            <w:r w:rsidRPr="0024240E">
              <w:rPr>
                <w:rFonts w:ascii="Tahoma" w:hAnsi="Tahoma" w:cs="Tahoma"/>
                <w:bCs/>
                <w:color w:val="FF0000"/>
                <w:lang w:val="es-ES_tradnl"/>
              </w:rPr>
              <w:t xml:space="preserve">  </w:t>
            </w:r>
          </w:p>
          <w:p w14:paraId="4B4C3577" w14:textId="77777777" w:rsidR="00685876" w:rsidRDefault="00685876" w:rsidP="00A217F0">
            <w:pPr>
              <w:ind w:left="-3" w:firstLine="3"/>
              <w:jc w:val="both"/>
              <w:rPr>
                <w:rFonts w:ascii="Tahoma" w:hAnsi="Tahoma" w:cs="Tahoma"/>
                <w:bCs/>
                <w:color w:val="FF0000"/>
                <w:lang w:val="es-ES_tradnl"/>
              </w:rPr>
            </w:pPr>
          </w:p>
          <w:p w14:paraId="45ABEE0C" w14:textId="77777777" w:rsidR="00F84B6A" w:rsidRPr="00685876" w:rsidRDefault="00685876" w:rsidP="005F352D">
            <w:pPr>
              <w:ind w:left="-3" w:firstLine="3"/>
              <w:jc w:val="both"/>
              <w:rPr>
                <w:rFonts w:ascii="Tahoma" w:hAnsi="Tahoma" w:cs="Tahoma"/>
                <w:bCs/>
                <w:color w:val="FF0000"/>
              </w:rPr>
            </w:pPr>
            <w:r w:rsidRPr="005F352D">
              <w:rPr>
                <w:rFonts w:ascii="Tahoma" w:hAnsi="Tahoma" w:cs="Tahoma"/>
                <w:bCs/>
                <w:color w:val="1F497D"/>
              </w:rPr>
              <w:t xml:space="preserve">El oferente deberá presentar 4 respaldos (formación academica y experiencia laboral) </w:t>
            </w:r>
            <w:r w:rsidR="005F352D" w:rsidRPr="005F352D">
              <w:rPr>
                <w:rFonts w:ascii="Tahoma" w:hAnsi="Tahoma" w:cs="Tahoma"/>
                <w:bCs/>
                <w:color w:val="1F497D"/>
              </w:rPr>
              <w:t xml:space="preserve">correspondientes a las regionales de LPZ, CBBA, SCZ y TJA, </w:t>
            </w:r>
            <w:r w:rsidRPr="005F352D">
              <w:rPr>
                <w:rFonts w:ascii="Tahoma" w:hAnsi="Tahoma" w:cs="Tahoma"/>
                <w:bCs/>
                <w:color w:val="1F497D"/>
              </w:rPr>
              <w:t>al inicio del proceso en el sobre B.</w:t>
            </w:r>
            <w:r>
              <w:rPr>
                <w:rFonts w:ascii="Tahoma" w:hAnsi="Tahoma" w:cs="Tahoma"/>
                <w:bCs/>
                <w:color w:val="FF0000"/>
                <w:lang w:val="es-ES_tradnl"/>
              </w:rPr>
              <w:t xml:space="preserve"> </w:t>
            </w:r>
            <w:r>
              <w:rPr>
                <w:rFonts w:ascii="Tahoma" w:hAnsi="Tahoma" w:cs="Tahoma"/>
                <w:bCs/>
                <w:color w:val="1F497D"/>
              </w:rPr>
              <w:t xml:space="preserve"> Para el resto</w:t>
            </w:r>
            <w:r w:rsidR="005F352D">
              <w:rPr>
                <w:rFonts w:ascii="Tahoma" w:hAnsi="Tahoma" w:cs="Tahoma"/>
                <w:bCs/>
                <w:color w:val="1F497D"/>
              </w:rPr>
              <w:t>,</w:t>
            </w:r>
            <w:r>
              <w:rPr>
                <w:rFonts w:ascii="Tahoma" w:hAnsi="Tahoma" w:cs="Tahoma"/>
                <w:bCs/>
                <w:color w:val="1F497D"/>
              </w:rPr>
              <w:t xml:space="preserve"> el oferente deberá presentar los respaldos </w:t>
            </w:r>
            <w:r w:rsidR="0024240E" w:rsidRPr="0024240E">
              <w:rPr>
                <w:rFonts w:ascii="Tahoma" w:hAnsi="Tahoma" w:cs="Tahoma"/>
                <w:bCs/>
                <w:color w:val="1F497D"/>
              </w:rPr>
              <w:t>a los 15 dias de firmado el contrato</w:t>
            </w:r>
            <w:r w:rsidR="0024240E">
              <w:rPr>
                <w:rFonts w:ascii="Tahoma" w:hAnsi="Tahoma" w:cs="Tahoma"/>
                <w:bCs/>
                <w:color w:val="1F497D"/>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FD817B3" w14:textId="77777777" w:rsidR="00FE66C7" w:rsidRDefault="00FE66C7" w:rsidP="00A217F0">
            <w:pPr>
              <w:jc w:val="center"/>
              <w:rPr>
                <w:b/>
                <w:color w:val="004990"/>
                <w:sz w:val="20"/>
                <w:szCs w:val="20"/>
              </w:rPr>
            </w:pPr>
          </w:p>
          <w:p w14:paraId="501229F5" w14:textId="77777777" w:rsidR="00FE66C7" w:rsidRDefault="00FE66C7" w:rsidP="00A217F0">
            <w:pPr>
              <w:jc w:val="center"/>
              <w:rPr>
                <w:b/>
                <w:color w:val="004990"/>
                <w:sz w:val="20"/>
                <w:szCs w:val="20"/>
              </w:rPr>
            </w:pPr>
          </w:p>
          <w:p w14:paraId="63E086A0" w14:textId="77777777" w:rsidR="00FE66C7" w:rsidRDefault="00FE66C7" w:rsidP="00A217F0">
            <w:pPr>
              <w:jc w:val="center"/>
              <w:rPr>
                <w:b/>
                <w:color w:val="004990"/>
                <w:sz w:val="20"/>
                <w:szCs w:val="20"/>
              </w:rPr>
            </w:pPr>
          </w:p>
          <w:p w14:paraId="3799942C" w14:textId="77777777" w:rsidR="00FE66C7" w:rsidRDefault="00FE66C7" w:rsidP="00A217F0">
            <w:pPr>
              <w:jc w:val="center"/>
              <w:rPr>
                <w:b/>
                <w:color w:val="004990"/>
                <w:sz w:val="20"/>
                <w:szCs w:val="20"/>
              </w:rPr>
            </w:pPr>
          </w:p>
          <w:p w14:paraId="19D632FB" w14:textId="77777777" w:rsidR="00FE66C7" w:rsidRDefault="00FE66C7" w:rsidP="00A217F0">
            <w:pPr>
              <w:jc w:val="center"/>
              <w:rPr>
                <w:b/>
                <w:color w:val="004990"/>
                <w:sz w:val="20"/>
                <w:szCs w:val="20"/>
              </w:rPr>
            </w:pPr>
          </w:p>
          <w:p w14:paraId="496E763D" w14:textId="77777777" w:rsidR="00FE66C7" w:rsidRDefault="00FE66C7" w:rsidP="00A217F0">
            <w:pPr>
              <w:jc w:val="center"/>
              <w:rPr>
                <w:b/>
                <w:color w:val="004990"/>
                <w:sz w:val="20"/>
                <w:szCs w:val="20"/>
              </w:rPr>
            </w:pPr>
          </w:p>
          <w:p w14:paraId="2DBADEB3" w14:textId="77777777" w:rsidR="00FE66C7" w:rsidRDefault="00FE66C7" w:rsidP="00A217F0">
            <w:pPr>
              <w:jc w:val="center"/>
              <w:rPr>
                <w:b/>
                <w:color w:val="004990"/>
                <w:sz w:val="20"/>
                <w:szCs w:val="20"/>
              </w:rPr>
            </w:pPr>
          </w:p>
          <w:p w14:paraId="74FE3903" w14:textId="77777777" w:rsidR="00FE66C7" w:rsidRDefault="00FE66C7" w:rsidP="00A217F0">
            <w:pPr>
              <w:jc w:val="center"/>
              <w:rPr>
                <w:b/>
                <w:color w:val="004990"/>
                <w:sz w:val="20"/>
                <w:szCs w:val="20"/>
              </w:rPr>
            </w:pPr>
          </w:p>
          <w:p w14:paraId="57DE2CF0" w14:textId="77777777" w:rsidR="00FE66C7" w:rsidRDefault="00FE66C7" w:rsidP="00A217F0">
            <w:pPr>
              <w:jc w:val="center"/>
              <w:rPr>
                <w:b/>
                <w:color w:val="004990"/>
                <w:sz w:val="20"/>
                <w:szCs w:val="20"/>
              </w:rPr>
            </w:pPr>
          </w:p>
          <w:p w14:paraId="016ECEFB" w14:textId="77777777" w:rsidR="00FE66C7" w:rsidRDefault="00FE66C7" w:rsidP="00A217F0">
            <w:pPr>
              <w:jc w:val="center"/>
              <w:rPr>
                <w:b/>
                <w:color w:val="004990"/>
                <w:sz w:val="20"/>
                <w:szCs w:val="20"/>
              </w:rPr>
            </w:pPr>
          </w:p>
          <w:p w14:paraId="130713DB" w14:textId="77777777" w:rsidR="00FE66C7" w:rsidRDefault="00FE66C7" w:rsidP="00A217F0">
            <w:pPr>
              <w:jc w:val="center"/>
              <w:rPr>
                <w:b/>
                <w:color w:val="004990"/>
                <w:sz w:val="20"/>
                <w:szCs w:val="20"/>
              </w:rPr>
            </w:pPr>
          </w:p>
          <w:p w14:paraId="11917388" w14:textId="77777777" w:rsidR="00FE66C7" w:rsidRDefault="00FE66C7" w:rsidP="00A217F0">
            <w:pPr>
              <w:jc w:val="center"/>
              <w:rPr>
                <w:b/>
                <w:color w:val="004990"/>
                <w:sz w:val="20"/>
                <w:szCs w:val="20"/>
              </w:rPr>
            </w:pPr>
          </w:p>
          <w:p w14:paraId="1409E583"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B69E27"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DE3245"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67470DB0"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D36B2F" w14:textId="77777777" w:rsidR="00F84B6A" w:rsidRDefault="00F84B6A" w:rsidP="00A217F0">
            <w:pPr>
              <w:jc w:val="center"/>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C3DDC4" w14:textId="77777777" w:rsidR="00F84B6A" w:rsidRPr="006B5FE0" w:rsidRDefault="00F84B6A" w:rsidP="00A217F0">
            <w:pPr>
              <w:pStyle w:val="Ttulo3"/>
              <w:numPr>
                <w:ilvl w:val="0"/>
                <w:numId w:val="0"/>
              </w:numPr>
              <w:ind w:left="1800" w:hanging="1800"/>
              <w:rPr>
                <w:rFonts w:eastAsiaTheme="minorHAnsi" w:cs="Tahoma"/>
                <w:bCs/>
                <w:color w:val="1F497D" w:themeColor="text2"/>
                <w:sz w:val="16"/>
                <w:szCs w:val="16"/>
                <w:u w:val="none"/>
                <w:lang w:val="es-BO" w:eastAsia="en-US"/>
              </w:rPr>
            </w:pPr>
            <w:r>
              <w:rPr>
                <w:rFonts w:cs="Tahoma"/>
                <w:bCs/>
                <w:color w:val="1F497D"/>
                <w:sz w:val="16"/>
                <w:szCs w:val="16"/>
                <w:u w:val="none"/>
                <w:lang w:val="es-ES_tradnl"/>
              </w:rPr>
              <w:t>6.4.4</w:t>
            </w:r>
            <w:r w:rsidRPr="006B5FE0">
              <w:rPr>
                <w:bCs/>
                <w:color w:val="1F497D"/>
                <w:sz w:val="16"/>
                <w:szCs w:val="16"/>
                <w:u w:val="none"/>
                <w:lang w:val="es-ES_tradnl"/>
              </w:rPr>
              <w:t xml:space="preserve"> </w:t>
            </w:r>
            <w:bookmarkStart w:id="17" w:name="_Toc282534604"/>
            <w:r w:rsidRPr="006B5FE0">
              <w:rPr>
                <w:rFonts w:eastAsiaTheme="minorHAnsi" w:cs="Tahoma"/>
                <w:color w:val="1F497D" w:themeColor="text2"/>
                <w:sz w:val="16"/>
                <w:szCs w:val="16"/>
                <w:u w:val="none"/>
                <w:lang w:val="es-BO" w:eastAsia="en-US"/>
              </w:rPr>
              <w:t>GESTOR DE PROVISIONES Y FALLAS</w:t>
            </w:r>
            <w:bookmarkEnd w:id="17"/>
            <w:r w:rsidRPr="006B5FE0">
              <w:rPr>
                <w:rFonts w:eastAsiaTheme="minorHAnsi" w:cs="Tahoma"/>
                <w:color w:val="1F497D" w:themeColor="text2"/>
                <w:sz w:val="16"/>
                <w:szCs w:val="16"/>
                <w:u w:val="none"/>
                <w:lang w:val="es-BO" w:eastAsia="en-US"/>
              </w:rPr>
              <w:t xml:space="preserve"> (REGIONAL)</w:t>
            </w:r>
          </w:p>
          <w:p w14:paraId="7E1F6D0F" w14:textId="77777777" w:rsidR="00F84B6A" w:rsidRDefault="00F84B6A" w:rsidP="00A217F0">
            <w:pPr>
              <w:ind w:left="215" w:hanging="215"/>
              <w:rPr>
                <w:rFonts w:ascii="Tahoma" w:hAnsi="Tahoma" w:cs="Tahoma"/>
                <w:bCs/>
                <w:color w:val="1F497D"/>
                <w:lang w:val="es-BO"/>
              </w:rPr>
            </w:pPr>
          </w:p>
          <w:p w14:paraId="16A7D5E2" w14:textId="77777777" w:rsidR="00F84B6A" w:rsidRPr="006B5FE0" w:rsidRDefault="00F84B6A" w:rsidP="00A217F0">
            <w:pPr>
              <w:ind w:left="-3" w:firstLine="3"/>
              <w:jc w:val="both"/>
              <w:rPr>
                <w:rFonts w:ascii="Tahoma" w:hAnsi="Tahoma" w:cs="Tahoma"/>
                <w:bCs/>
                <w:color w:val="1F497D"/>
                <w:lang w:val="es-BO"/>
              </w:rPr>
            </w:pPr>
            <w:r w:rsidRPr="006B5FE0">
              <w:rPr>
                <w:rFonts w:ascii="Tahoma" w:hAnsi="Tahoma" w:cs="Tahoma"/>
                <w:bCs/>
                <w:color w:val="1F497D"/>
                <w:lang w:val="es-BO"/>
              </w:rPr>
              <w:t>Será quien gestione la ejecución de las órdenes de trabajo que se envían mediante los sistemas de gestión de trámites, por tanto tendrá a su cargo todo el personal operativo de provisiones y fallas de la contratista. Sus funciones específicas son:</w:t>
            </w:r>
          </w:p>
          <w:p w14:paraId="3FC4F546" w14:textId="77777777" w:rsidR="00F84B6A" w:rsidRPr="006B5FE0" w:rsidRDefault="00F84B6A" w:rsidP="00A217F0">
            <w:pPr>
              <w:ind w:left="281" w:hanging="281"/>
              <w:jc w:val="both"/>
              <w:rPr>
                <w:rFonts w:ascii="Tahoma" w:hAnsi="Tahoma" w:cs="Tahoma"/>
                <w:bCs/>
                <w:color w:val="1F497D"/>
                <w:lang w:val="es-BO"/>
              </w:rPr>
            </w:pPr>
          </w:p>
          <w:p w14:paraId="020264C9"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Distribuye las Órdenes de Trabajo al personal técnico operativo.</w:t>
            </w:r>
          </w:p>
          <w:p w14:paraId="30E12B24"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Establece el rol de turnos pasivos (no presenciales, pero si disponibles a cualquier hora) de los técnicos y monitorea su cumplimiento.</w:t>
            </w:r>
          </w:p>
          <w:p w14:paraId="4940DFCB"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lang w:val="es-ES_tradnl"/>
              </w:rPr>
              <w:t>Verifica que el personal operativo cuente con uniforme, herramientas, material adecuado y transporte para las tareas que asigna. Por lo tanto, será el responsable de gestionar todo lo necesario para el cumplimiento de lo indicado.</w:t>
            </w:r>
          </w:p>
          <w:p w14:paraId="58D645D0"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Realiza el seguimiento de las actividades asignadas a los técnicos de provisiones y fallas.</w:t>
            </w:r>
          </w:p>
          <w:p w14:paraId="2F4118F3"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lang w:val="es-ES_tradnl"/>
              </w:rPr>
            </w:pPr>
            <w:r w:rsidRPr="006B5FE0">
              <w:rPr>
                <w:rFonts w:ascii="Tahoma" w:hAnsi="Tahoma" w:cs="Tahoma"/>
                <w:bCs/>
                <w:color w:val="1F497D"/>
                <w:lang w:val="es-ES_tradnl"/>
              </w:rPr>
              <w:t>Realiza inspecciones internas.</w:t>
            </w:r>
          </w:p>
          <w:p w14:paraId="6F66FAB1"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 xml:space="preserve">Controla tiempos de ejecución de las órdenes de trabajo. </w:t>
            </w:r>
          </w:p>
          <w:p w14:paraId="5CAC3F07"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Controla la recuperación de las órdenes de trabajo.</w:t>
            </w:r>
          </w:p>
          <w:p w14:paraId="56FACA94"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 xml:space="preserve">Controla la recuperación de Equipos. </w:t>
            </w:r>
          </w:p>
          <w:p w14:paraId="6E3A8434"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lang w:val="es-ES_tradnl"/>
              </w:rPr>
            </w:pPr>
            <w:r w:rsidRPr="006B5FE0">
              <w:rPr>
                <w:rFonts w:ascii="Tahoma" w:hAnsi="Tahoma" w:cs="Tahoma"/>
                <w:bCs/>
                <w:color w:val="1F497D"/>
                <w:lang w:val="es-ES_tradnl"/>
              </w:rPr>
              <w:t xml:space="preserve">Concilia las </w:t>
            </w:r>
            <w:r w:rsidRPr="006B5FE0">
              <w:rPr>
                <w:rFonts w:ascii="Tahoma" w:hAnsi="Tahoma" w:cs="Tahoma"/>
                <w:bCs/>
                <w:color w:val="1F497D"/>
              </w:rPr>
              <w:t>órdenes de trabajo</w:t>
            </w:r>
            <w:r w:rsidRPr="006B5FE0">
              <w:rPr>
                <w:rFonts w:ascii="Tahoma" w:hAnsi="Tahoma" w:cs="Tahoma"/>
                <w:bCs/>
                <w:color w:val="1F497D"/>
                <w:lang w:val="es-ES_tradnl"/>
              </w:rPr>
              <w:t xml:space="preserve"> ejecutadas y las multas del periodo de avaluación, con el referente de ENTEL S.A., por tanto debe tener firma autorizada.</w:t>
            </w:r>
          </w:p>
          <w:p w14:paraId="55EEA312" w14:textId="77777777" w:rsidR="00F84B6A" w:rsidRPr="006B5FE0" w:rsidRDefault="00F84B6A" w:rsidP="00F84B6A">
            <w:pPr>
              <w:numPr>
                <w:ilvl w:val="0"/>
                <w:numId w:val="52"/>
              </w:numPr>
              <w:tabs>
                <w:tab w:val="clear" w:pos="720"/>
                <w:tab w:val="num" w:pos="924"/>
              </w:tabs>
              <w:ind w:left="281" w:hanging="281"/>
              <w:jc w:val="both"/>
              <w:rPr>
                <w:rFonts w:ascii="Tahoma" w:hAnsi="Tahoma" w:cs="Tahoma"/>
                <w:bCs/>
                <w:color w:val="1F497D"/>
              </w:rPr>
            </w:pPr>
            <w:r w:rsidRPr="006B5FE0">
              <w:rPr>
                <w:rFonts w:ascii="Tahoma" w:hAnsi="Tahoma" w:cs="Tahoma"/>
                <w:bCs/>
                <w:color w:val="1F497D"/>
              </w:rPr>
              <w:t>Registra las Órdenes de Trabajo recibidas de provisiones de los diferentes servicios.</w:t>
            </w:r>
          </w:p>
          <w:p w14:paraId="3EF2BDD5"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t>Registra las Órdenes de Trabajo recibidas de fallas de los diferentes servicios.</w:t>
            </w:r>
          </w:p>
          <w:p w14:paraId="01697B7C"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lastRenderedPageBreak/>
              <w:t>Imprime Órdenes de Trabajo de provisiones.</w:t>
            </w:r>
          </w:p>
          <w:p w14:paraId="46B2F520"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t>Imprime Órdenes de Trabajo de fallas.</w:t>
            </w:r>
          </w:p>
          <w:p w14:paraId="5A72A57D"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t>Zonifica las Órdenes de Trabajo.</w:t>
            </w:r>
          </w:p>
          <w:p w14:paraId="7B43A20B"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t>Coordina la programación de las Órdenes de Trabajo con el responsable de provisiones y fallas.</w:t>
            </w:r>
          </w:p>
          <w:p w14:paraId="6CAC86F1" w14:textId="77777777" w:rsidR="00F84B6A" w:rsidRPr="006B5FE0" w:rsidRDefault="00F84B6A" w:rsidP="00F84B6A">
            <w:pPr>
              <w:numPr>
                <w:ilvl w:val="0"/>
                <w:numId w:val="52"/>
              </w:numPr>
              <w:tabs>
                <w:tab w:val="clear" w:pos="720"/>
              </w:tabs>
              <w:ind w:left="281" w:hanging="284"/>
              <w:jc w:val="both"/>
              <w:rPr>
                <w:rFonts w:ascii="Tahoma" w:hAnsi="Tahoma" w:cs="Tahoma"/>
                <w:bCs/>
                <w:color w:val="1F497D"/>
              </w:rPr>
            </w:pPr>
            <w:r w:rsidRPr="006B5FE0">
              <w:rPr>
                <w:rFonts w:ascii="Tahoma" w:hAnsi="Tahoma" w:cs="Tahoma"/>
                <w:bCs/>
                <w:color w:val="1F497D"/>
              </w:rPr>
              <w:t>Coordina con los clientes las instalaciones.</w:t>
            </w:r>
          </w:p>
          <w:p w14:paraId="31C1AAA3"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Realiza el seguimiento de la ejecución y control de tiempos de las provisiones.</w:t>
            </w:r>
          </w:p>
          <w:p w14:paraId="6DBBF605"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Coordina con los técnicos de campo y ENTEL S.A. la certificación de las provisiones.</w:t>
            </w:r>
          </w:p>
          <w:p w14:paraId="5EDA109B"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Cierra las Órdenes de Trabajo en sistema y actualiza las bases de datos de ENTEL S.A.</w:t>
            </w:r>
          </w:p>
          <w:p w14:paraId="6EBBEEA3"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 xml:space="preserve">Realiza el registro en la planilla de conciliación de provisiones. </w:t>
            </w:r>
          </w:p>
          <w:p w14:paraId="3ABEC55F"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 xml:space="preserve">Realiza la devolución de las Órdenes de Trabajo ejecutadas al responsable de ENTEL S.A. </w:t>
            </w:r>
            <w:r w:rsidRPr="006B5FE0">
              <w:rPr>
                <w:rFonts w:ascii="Tahoma" w:hAnsi="Tahoma" w:cs="Tahoma"/>
                <w:bCs/>
                <w:color w:val="1F497D"/>
                <w:lang w:val="es-ES_tradnl"/>
              </w:rPr>
              <w:t>en el departamento correspondiente</w:t>
            </w:r>
            <w:r w:rsidRPr="006B5FE0">
              <w:rPr>
                <w:rFonts w:ascii="Tahoma" w:hAnsi="Tahoma" w:cs="Tahoma"/>
                <w:bCs/>
                <w:color w:val="1F497D"/>
              </w:rPr>
              <w:t>.</w:t>
            </w:r>
          </w:p>
          <w:p w14:paraId="43A6A58D"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 xml:space="preserve">Gestiona y registra el retiro de equipos para su devolución. </w:t>
            </w:r>
          </w:p>
          <w:p w14:paraId="6B29FC78" w14:textId="77777777" w:rsidR="00F84B6A" w:rsidRPr="006B5FE0" w:rsidRDefault="00F84B6A" w:rsidP="00F84B6A">
            <w:pPr>
              <w:numPr>
                <w:ilvl w:val="0"/>
                <w:numId w:val="52"/>
              </w:numPr>
              <w:tabs>
                <w:tab w:val="clear" w:pos="720"/>
              </w:tabs>
              <w:ind w:left="281" w:hanging="281"/>
              <w:jc w:val="both"/>
              <w:rPr>
                <w:rFonts w:ascii="Tahoma" w:hAnsi="Tahoma" w:cs="Tahoma"/>
                <w:bCs/>
                <w:color w:val="1F497D"/>
              </w:rPr>
            </w:pPr>
            <w:r w:rsidRPr="006B5FE0">
              <w:rPr>
                <w:rFonts w:ascii="Tahoma" w:hAnsi="Tahoma" w:cs="Tahoma"/>
                <w:bCs/>
                <w:color w:val="1F497D"/>
              </w:rPr>
              <w:t xml:space="preserve">Gestiona los equipos retirados por mantenimiento y que son enviado al proveedor para su reparación por garantía. </w:t>
            </w:r>
          </w:p>
          <w:p w14:paraId="44C77729" w14:textId="77777777" w:rsidR="00F84B6A" w:rsidRPr="006B5FE0" w:rsidRDefault="00F84B6A" w:rsidP="00A217F0">
            <w:pPr>
              <w:autoSpaceDE w:val="0"/>
              <w:autoSpaceDN w:val="0"/>
              <w:adjustRightInd w:val="0"/>
              <w:jc w:val="both"/>
              <w:rPr>
                <w:rFonts w:ascii="Arial" w:eastAsiaTheme="minorHAnsi" w:hAnsi="Arial" w:cs="Arial"/>
                <w:color w:val="1F497D" w:themeColor="text2"/>
                <w:lang w:val="es-BO" w:eastAsia="en-US"/>
              </w:rPr>
            </w:pPr>
          </w:p>
          <w:p w14:paraId="33334B91" w14:textId="77777777" w:rsidR="00F84B6A" w:rsidRDefault="00F84B6A" w:rsidP="00A217F0">
            <w:pPr>
              <w:autoSpaceDE w:val="0"/>
              <w:autoSpaceDN w:val="0"/>
              <w:adjustRightInd w:val="0"/>
              <w:jc w:val="both"/>
              <w:rPr>
                <w:rFonts w:ascii="Tahoma" w:hAnsi="Tahoma" w:cs="Tahoma"/>
                <w:bCs/>
                <w:color w:val="1F497D"/>
              </w:rPr>
            </w:pPr>
            <w:r w:rsidRPr="006B5FE0">
              <w:rPr>
                <w:rFonts w:ascii="Tahoma" w:hAnsi="Tahoma" w:cs="Tahoma"/>
                <w:bCs/>
                <w:color w:val="1F497D"/>
              </w:rPr>
              <w:t xml:space="preserve">Es indispensable la presencia de este personal en las regionales del eje troncal, como también regionales donde existe mayor demanda de solicitudes. </w:t>
            </w:r>
          </w:p>
          <w:p w14:paraId="51E6D430" w14:textId="77777777" w:rsidR="00F84B6A" w:rsidRDefault="00F84B6A" w:rsidP="00A217F0">
            <w:pPr>
              <w:autoSpaceDE w:val="0"/>
              <w:autoSpaceDN w:val="0"/>
              <w:adjustRightInd w:val="0"/>
              <w:jc w:val="both"/>
              <w:rPr>
                <w:rFonts w:ascii="Tahoma" w:hAnsi="Tahoma" w:cs="Tahoma"/>
                <w:bCs/>
                <w:color w:val="1F497D"/>
              </w:rPr>
            </w:pPr>
          </w:p>
          <w:p w14:paraId="1F671F77" w14:textId="77777777" w:rsidR="00F84B6A" w:rsidRPr="0024240E" w:rsidRDefault="00F84B6A" w:rsidP="00A217F0">
            <w:pPr>
              <w:autoSpaceDE w:val="0"/>
              <w:autoSpaceDN w:val="0"/>
              <w:adjustRightInd w:val="0"/>
              <w:jc w:val="both"/>
              <w:rPr>
                <w:rFonts w:ascii="Tahoma" w:hAnsi="Tahoma" w:cs="Tahoma"/>
                <w:bCs/>
                <w:color w:val="1F497D"/>
              </w:rPr>
            </w:pPr>
            <w:r w:rsidRPr="0024240E">
              <w:rPr>
                <w:rFonts w:ascii="Tahoma" w:hAnsi="Tahoma" w:cs="Tahoma"/>
                <w:bCs/>
                <w:color w:val="1F497D"/>
              </w:rPr>
              <w:t xml:space="preserve">La persona que sea asignada a esta responsabilidad deberá tener un grado académico de egresado en Ingeniería o Técnico Superior relacionada a telecomunicaciones y deberá contar con una experiencia mínima de </w:t>
            </w:r>
            <w:r w:rsidR="0024240E" w:rsidRPr="0024240E">
              <w:rPr>
                <w:rFonts w:ascii="Tahoma" w:hAnsi="Tahoma" w:cs="Tahoma"/>
                <w:bCs/>
                <w:color w:val="1F497D"/>
              </w:rPr>
              <w:t>1</w:t>
            </w:r>
            <w:r w:rsidRPr="0024240E">
              <w:rPr>
                <w:rFonts w:ascii="Tahoma" w:hAnsi="Tahoma" w:cs="Tahoma"/>
                <w:bCs/>
                <w:color w:val="1F497D"/>
              </w:rPr>
              <w:t xml:space="preserve"> años en trabajos similares. Cuyos respaldos deberán presentarse a</w:t>
            </w:r>
            <w:r w:rsidR="0024240E" w:rsidRPr="0024240E">
              <w:rPr>
                <w:rFonts w:ascii="Tahoma" w:hAnsi="Tahoma" w:cs="Tahoma"/>
                <w:bCs/>
                <w:color w:val="1F497D"/>
              </w:rPr>
              <w:t xml:space="preserve"> </w:t>
            </w:r>
            <w:r w:rsidRPr="0024240E">
              <w:rPr>
                <w:rFonts w:ascii="Tahoma" w:hAnsi="Tahoma" w:cs="Tahoma"/>
                <w:bCs/>
                <w:color w:val="1F497D"/>
              </w:rPr>
              <w:t>l</w:t>
            </w:r>
            <w:r w:rsidR="0024240E" w:rsidRPr="0024240E">
              <w:rPr>
                <w:rFonts w:ascii="Tahoma" w:hAnsi="Tahoma" w:cs="Tahoma"/>
                <w:bCs/>
                <w:color w:val="1F497D"/>
              </w:rPr>
              <w:t>os 15 dias de firmado el contrato</w:t>
            </w:r>
            <w:r w:rsidRPr="0024240E">
              <w:rPr>
                <w:rFonts w:ascii="Tahoma" w:hAnsi="Tahoma" w:cs="Tahoma"/>
                <w:bCs/>
                <w:color w:val="1F497D"/>
              </w:rPr>
              <w:t>.</w:t>
            </w:r>
          </w:p>
          <w:p w14:paraId="522ECC88" w14:textId="77777777" w:rsidR="00F84B6A" w:rsidRPr="006A45FE" w:rsidRDefault="00F84B6A" w:rsidP="00A217F0">
            <w:pPr>
              <w:autoSpaceDE w:val="0"/>
              <w:autoSpaceDN w:val="0"/>
              <w:adjustRightInd w:val="0"/>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8694F00" w14:textId="77777777" w:rsidR="00FE66C7" w:rsidRDefault="00FE66C7" w:rsidP="00A217F0">
            <w:pPr>
              <w:jc w:val="center"/>
              <w:rPr>
                <w:b/>
                <w:color w:val="004990"/>
                <w:sz w:val="20"/>
                <w:szCs w:val="20"/>
              </w:rPr>
            </w:pPr>
          </w:p>
          <w:p w14:paraId="2B08ABC9" w14:textId="77777777" w:rsidR="00FE66C7" w:rsidRDefault="00FE66C7" w:rsidP="00A217F0">
            <w:pPr>
              <w:jc w:val="center"/>
              <w:rPr>
                <w:b/>
                <w:color w:val="004990"/>
                <w:sz w:val="20"/>
                <w:szCs w:val="20"/>
              </w:rPr>
            </w:pPr>
          </w:p>
          <w:p w14:paraId="06B3105F" w14:textId="77777777" w:rsidR="00FE66C7" w:rsidRDefault="00FE66C7" w:rsidP="00A217F0">
            <w:pPr>
              <w:jc w:val="center"/>
              <w:rPr>
                <w:b/>
                <w:color w:val="004990"/>
                <w:sz w:val="20"/>
                <w:szCs w:val="20"/>
              </w:rPr>
            </w:pPr>
          </w:p>
          <w:p w14:paraId="1E87B187" w14:textId="77777777" w:rsidR="00FE66C7" w:rsidRDefault="00FE66C7" w:rsidP="00A217F0">
            <w:pPr>
              <w:jc w:val="center"/>
              <w:rPr>
                <w:b/>
                <w:color w:val="004990"/>
                <w:sz w:val="20"/>
                <w:szCs w:val="20"/>
              </w:rPr>
            </w:pPr>
          </w:p>
          <w:p w14:paraId="56B2578A" w14:textId="77777777" w:rsidR="00FE66C7" w:rsidRDefault="00FE66C7" w:rsidP="00A217F0">
            <w:pPr>
              <w:jc w:val="center"/>
              <w:rPr>
                <w:b/>
                <w:color w:val="004990"/>
                <w:sz w:val="20"/>
                <w:szCs w:val="20"/>
              </w:rPr>
            </w:pPr>
          </w:p>
          <w:p w14:paraId="12D53EA0" w14:textId="77777777" w:rsidR="00FE66C7" w:rsidRDefault="00FE66C7" w:rsidP="00A217F0">
            <w:pPr>
              <w:jc w:val="center"/>
              <w:rPr>
                <w:b/>
                <w:color w:val="004990"/>
                <w:sz w:val="20"/>
                <w:szCs w:val="20"/>
              </w:rPr>
            </w:pPr>
          </w:p>
          <w:p w14:paraId="19D02C69" w14:textId="77777777" w:rsidR="00FE66C7" w:rsidRDefault="00FE66C7" w:rsidP="00A217F0">
            <w:pPr>
              <w:jc w:val="center"/>
              <w:rPr>
                <w:b/>
                <w:color w:val="004990"/>
                <w:sz w:val="20"/>
                <w:szCs w:val="20"/>
              </w:rPr>
            </w:pPr>
          </w:p>
          <w:p w14:paraId="62447908" w14:textId="77777777" w:rsidR="00FE66C7" w:rsidRDefault="00FE66C7" w:rsidP="00A217F0">
            <w:pPr>
              <w:jc w:val="center"/>
              <w:rPr>
                <w:b/>
                <w:color w:val="004990"/>
                <w:sz w:val="20"/>
                <w:szCs w:val="20"/>
              </w:rPr>
            </w:pPr>
          </w:p>
          <w:p w14:paraId="77E40D48" w14:textId="77777777" w:rsidR="00FE66C7" w:rsidRDefault="00FE66C7" w:rsidP="00A217F0">
            <w:pPr>
              <w:jc w:val="center"/>
              <w:rPr>
                <w:b/>
                <w:color w:val="004990"/>
                <w:sz w:val="20"/>
                <w:szCs w:val="20"/>
              </w:rPr>
            </w:pPr>
          </w:p>
          <w:p w14:paraId="02DE7A25" w14:textId="77777777" w:rsidR="00FE66C7" w:rsidRDefault="00FE66C7" w:rsidP="00A217F0">
            <w:pPr>
              <w:jc w:val="center"/>
              <w:rPr>
                <w:b/>
                <w:color w:val="004990"/>
                <w:sz w:val="20"/>
                <w:szCs w:val="20"/>
              </w:rPr>
            </w:pPr>
          </w:p>
          <w:p w14:paraId="2C00A201" w14:textId="77777777" w:rsidR="00FE66C7" w:rsidRDefault="00FE66C7" w:rsidP="00A217F0">
            <w:pPr>
              <w:jc w:val="center"/>
              <w:rPr>
                <w:b/>
                <w:color w:val="004990"/>
                <w:sz w:val="20"/>
                <w:szCs w:val="20"/>
              </w:rPr>
            </w:pPr>
          </w:p>
          <w:p w14:paraId="2F53BB8F" w14:textId="77777777" w:rsidR="00FE66C7" w:rsidRDefault="00FE66C7" w:rsidP="00A217F0">
            <w:pPr>
              <w:jc w:val="center"/>
              <w:rPr>
                <w:b/>
                <w:color w:val="004990"/>
                <w:sz w:val="20"/>
                <w:szCs w:val="20"/>
              </w:rPr>
            </w:pPr>
          </w:p>
          <w:p w14:paraId="3A4F3A76" w14:textId="77777777" w:rsidR="00FE66C7" w:rsidRDefault="00FE66C7" w:rsidP="00A217F0">
            <w:pPr>
              <w:jc w:val="center"/>
              <w:rPr>
                <w:b/>
                <w:color w:val="004990"/>
                <w:sz w:val="20"/>
                <w:szCs w:val="20"/>
              </w:rPr>
            </w:pPr>
          </w:p>
          <w:p w14:paraId="0C828EB9" w14:textId="77777777" w:rsidR="00FE66C7" w:rsidRDefault="00FE66C7" w:rsidP="00A217F0">
            <w:pPr>
              <w:jc w:val="center"/>
              <w:rPr>
                <w:b/>
                <w:color w:val="004990"/>
                <w:sz w:val="20"/>
                <w:szCs w:val="20"/>
              </w:rPr>
            </w:pPr>
          </w:p>
          <w:p w14:paraId="07A9F81F" w14:textId="77777777" w:rsidR="00FE66C7" w:rsidRDefault="00FE66C7" w:rsidP="00A217F0">
            <w:pPr>
              <w:jc w:val="center"/>
              <w:rPr>
                <w:b/>
                <w:color w:val="004990"/>
                <w:sz w:val="20"/>
                <w:szCs w:val="20"/>
              </w:rPr>
            </w:pPr>
          </w:p>
          <w:p w14:paraId="1EA0777C" w14:textId="77777777" w:rsidR="00FE66C7" w:rsidRDefault="00FE66C7" w:rsidP="00A217F0">
            <w:pPr>
              <w:jc w:val="center"/>
              <w:rPr>
                <w:b/>
                <w:color w:val="004990"/>
                <w:sz w:val="20"/>
                <w:szCs w:val="20"/>
              </w:rPr>
            </w:pPr>
          </w:p>
          <w:p w14:paraId="0D1488B2" w14:textId="77777777" w:rsidR="00FE66C7" w:rsidRDefault="00FE66C7" w:rsidP="00A217F0">
            <w:pPr>
              <w:jc w:val="center"/>
              <w:rPr>
                <w:b/>
                <w:color w:val="004990"/>
                <w:sz w:val="20"/>
                <w:szCs w:val="20"/>
              </w:rPr>
            </w:pPr>
          </w:p>
          <w:p w14:paraId="67CCD46D" w14:textId="77777777" w:rsidR="00FE66C7" w:rsidRDefault="00FE66C7" w:rsidP="00A217F0">
            <w:pPr>
              <w:jc w:val="center"/>
              <w:rPr>
                <w:b/>
                <w:color w:val="004990"/>
                <w:sz w:val="20"/>
                <w:szCs w:val="20"/>
              </w:rPr>
            </w:pPr>
          </w:p>
          <w:p w14:paraId="37FE498B" w14:textId="77777777" w:rsidR="00FE66C7" w:rsidRDefault="00FE66C7" w:rsidP="00A217F0">
            <w:pPr>
              <w:jc w:val="center"/>
              <w:rPr>
                <w:b/>
                <w:color w:val="004990"/>
                <w:sz w:val="20"/>
                <w:szCs w:val="20"/>
              </w:rPr>
            </w:pPr>
          </w:p>
          <w:p w14:paraId="31581B36" w14:textId="77777777" w:rsidR="00FE66C7" w:rsidRDefault="00FE66C7" w:rsidP="00A217F0">
            <w:pPr>
              <w:jc w:val="center"/>
              <w:rPr>
                <w:b/>
                <w:color w:val="004990"/>
                <w:sz w:val="20"/>
                <w:szCs w:val="20"/>
              </w:rPr>
            </w:pPr>
          </w:p>
          <w:p w14:paraId="1C18A58F" w14:textId="77777777" w:rsidR="00FE66C7" w:rsidRDefault="00FE66C7" w:rsidP="00A217F0">
            <w:pPr>
              <w:jc w:val="center"/>
              <w:rPr>
                <w:b/>
                <w:color w:val="004990"/>
                <w:sz w:val="20"/>
                <w:szCs w:val="20"/>
              </w:rPr>
            </w:pPr>
          </w:p>
          <w:p w14:paraId="7894289A" w14:textId="77777777" w:rsidR="00FE66C7" w:rsidRDefault="00FE66C7" w:rsidP="00A217F0">
            <w:pPr>
              <w:jc w:val="center"/>
              <w:rPr>
                <w:b/>
                <w:color w:val="004990"/>
                <w:sz w:val="20"/>
                <w:szCs w:val="20"/>
              </w:rPr>
            </w:pPr>
          </w:p>
          <w:p w14:paraId="66E68AFD"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6EED3E"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903B7C"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59CF0CEF"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E50CB4" w14:textId="77777777" w:rsidR="00F84B6A" w:rsidRDefault="00F84B6A" w:rsidP="00A217F0">
            <w:pPr>
              <w:jc w:val="center"/>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252139" w14:textId="77777777" w:rsidR="00F84B6A" w:rsidRPr="006B5FE0" w:rsidRDefault="00F84B6A" w:rsidP="00A217F0">
            <w:pPr>
              <w:jc w:val="both"/>
              <w:rPr>
                <w:rFonts w:ascii="Tahoma" w:hAnsi="Tahoma" w:cs="Tahoma"/>
                <w:bCs/>
                <w:color w:val="1F497D"/>
                <w:lang w:val="es-MX"/>
              </w:rPr>
            </w:pPr>
            <w:r w:rsidRPr="00E761B9">
              <w:rPr>
                <w:rFonts w:ascii="Tahoma" w:hAnsi="Tahoma" w:cs="Tahoma"/>
                <w:bCs/>
                <w:color w:val="1F497D"/>
                <w:lang w:val="es-MX"/>
              </w:rPr>
              <w:t>6.4.5</w:t>
            </w:r>
            <w:r w:rsidRPr="00E761B9">
              <w:rPr>
                <w:bCs/>
                <w:color w:val="1F497D"/>
                <w:lang w:val="es-MX"/>
              </w:rPr>
              <w:t xml:space="preserve"> </w:t>
            </w:r>
            <w:r w:rsidRPr="00E761B9">
              <w:rPr>
                <w:rFonts w:ascii="Tahoma" w:hAnsi="Tahoma" w:cs="Tahoma"/>
                <w:color w:val="1F497D" w:themeColor="text2"/>
              </w:rPr>
              <w:t>GESTOR DE ALMACENES (REGIONAL)</w:t>
            </w:r>
          </w:p>
          <w:p w14:paraId="6478344A" w14:textId="77777777" w:rsidR="00F84B6A" w:rsidRDefault="00F84B6A" w:rsidP="00A217F0">
            <w:pPr>
              <w:jc w:val="both"/>
              <w:rPr>
                <w:rFonts w:ascii="Tahoma" w:hAnsi="Tahoma" w:cs="Tahoma"/>
                <w:bCs/>
                <w:color w:val="1F497D"/>
                <w:lang w:val="es-MX"/>
              </w:rPr>
            </w:pPr>
          </w:p>
          <w:p w14:paraId="727AD7A4" w14:textId="77777777" w:rsidR="00F84B6A" w:rsidRPr="006B5FE0" w:rsidRDefault="00F84B6A" w:rsidP="00A217F0">
            <w:pPr>
              <w:jc w:val="both"/>
              <w:rPr>
                <w:rFonts w:ascii="Tahoma" w:eastAsiaTheme="minorHAnsi" w:hAnsi="Tahoma" w:cs="Tahoma"/>
                <w:color w:val="1F497D" w:themeColor="text2"/>
                <w:lang w:val="es-BO" w:eastAsia="en-US"/>
              </w:rPr>
            </w:pPr>
            <w:r w:rsidRPr="006B5FE0">
              <w:rPr>
                <w:rFonts w:ascii="Tahoma" w:hAnsi="Tahoma" w:cs="Tahoma"/>
                <w:color w:val="1F497D" w:themeColor="text2"/>
              </w:rPr>
              <w:t>Serán los gestores de almacenes en cada d</w:t>
            </w:r>
            <w:r>
              <w:rPr>
                <w:rFonts w:ascii="Tahoma" w:hAnsi="Tahoma" w:cs="Tahoma"/>
                <w:color w:val="1F497D" w:themeColor="text2"/>
              </w:rPr>
              <w:t xml:space="preserve">epartamento regional, </w:t>
            </w:r>
            <w:r w:rsidRPr="006B5FE0">
              <w:rPr>
                <w:rFonts w:ascii="Tahoma" w:hAnsi="Tahoma" w:cs="Tahoma"/>
                <w:color w:val="1F497D" w:themeColor="text2"/>
              </w:rPr>
              <w:t>quienes  administrarán la distribución virtual de los equipos y accesorios (material con serie y sin serie) con los puntos de venta disponibles (Multicentros, ejecutivos de venta, distribuidores autorizados, etc.). Será quien gestione los requerimientos de dotación de equipos y accesorios mediante los sistemas de administración de almacenes de Entel SA.</w:t>
            </w:r>
          </w:p>
          <w:p w14:paraId="6DAFA9D5" w14:textId="77777777" w:rsidR="00F84B6A" w:rsidRPr="006B5FE0" w:rsidRDefault="00F84B6A" w:rsidP="00A217F0">
            <w:pPr>
              <w:jc w:val="both"/>
              <w:rPr>
                <w:rFonts w:ascii="Tahoma" w:eastAsiaTheme="minorHAnsi" w:hAnsi="Tahoma" w:cs="Tahoma"/>
                <w:color w:val="1F497D" w:themeColor="text2"/>
                <w:lang w:val="es-BO" w:eastAsia="en-US"/>
              </w:rPr>
            </w:pPr>
          </w:p>
          <w:p w14:paraId="071348F1" w14:textId="77777777" w:rsidR="00F84B6A" w:rsidRPr="006B5FE0" w:rsidRDefault="00F84B6A" w:rsidP="00E761B9">
            <w:pPr>
              <w:autoSpaceDE w:val="0"/>
              <w:autoSpaceDN w:val="0"/>
              <w:adjustRightInd w:val="0"/>
              <w:jc w:val="both"/>
              <w:rPr>
                <w:rFonts w:ascii="Tahoma" w:hAnsi="Tahoma" w:cs="Tahoma"/>
                <w:color w:val="1F497D" w:themeColor="text2"/>
              </w:rPr>
            </w:pPr>
            <w:r w:rsidRPr="006B5FE0">
              <w:rPr>
                <w:rFonts w:ascii="Tahoma" w:hAnsi="Tahoma" w:cs="Tahoma"/>
                <w:color w:val="1F497D" w:themeColor="text2"/>
              </w:rPr>
              <w:t>Deberá realizar las conciliacion</w:t>
            </w:r>
            <w:r>
              <w:rPr>
                <w:rFonts w:ascii="Tahoma" w:hAnsi="Tahoma" w:cs="Tahoma"/>
                <w:color w:val="1F497D" w:themeColor="text2"/>
              </w:rPr>
              <w:t>es regionales correspondientes,</w:t>
            </w:r>
            <w:r w:rsidR="00E761B9">
              <w:rPr>
                <w:rFonts w:ascii="Tahoma" w:hAnsi="Tahoma" w:cs="Tahoma"/>
                <w:color w:val="1F497D" w:themeColor="text2"/>
              </w:rPr>
              <w:t xml:space="preserve"> </w:t>
            </w:r>
            <w:r>
              <w:rPr>
                <w:rFonts w:ascii="Tahoma" w:hAnsi="Tahoma" w:cs="Tahoma"/>
                <w:color w:val="1F497D" w:themeColor="text2"/>
                <w:lang w:val="es-BO"/>
              </w:rPr>
              <w:t>e</w:t>
            </w:r>
            <w:r w:rsidRPr="006B5FE0">
              <w:rPr>
                <w:rFonts w:ascii="Tahoma" w:hAnsi="Tahoma" w:cs="Tahoma"/>
                <w:color w:val="1F497D" w:themeColor="text2"/>
              </w:rPr>
              <w:t>mitirá informes de control, saldos, movimientos de materiales, reposiciones, quiebres de stock y compromisos asumidos por la empresa contratista. Sus funciones específicas son:</w:t>
            </w:r>
          </w:p>
          <w:p w14:paraId="09E20312" w14:textId="77777777" w:rsidR="00F84B6A" w:rsidRPr="006B5FE0" w:rsidRDefault="00F84B6A" w:rsidP="00A217F0">
            <w:pPr>
              <w:jc w:val="both"/>
              <w:rPr>
                <w:rFonts w:ascii="Tahoma" w:hAnsi="Tahoma" w:cs="Tahoma"/>
                <w:color w:val="1F497D" w:themeColor="text2"/>
                <w:lang w:val="es-BO"/>
              </w:rPr>
            </w:pPr>
          </w:p>
          <w:p w14:paraId="3E9C81E3" w14:textId="77777777" w:rsidR="00F84B6A" w:rsidRPr="006B5FE0" w:rsidRDefault="00F84B6A" w:rsidP="00F84B6A">
            <w:pPr>
              <w:numPr>
                <w:ilvl w:val="0"/>
                <w:numId w:val="52"/>
              </w:numPr>
              <w:ind w:hanging="222"/>
              <w:jc w:val="both"/>
              <w:rPr>
                <w:rFonts w:ascii="Tahoma" w:hAnsi="Tahoma" w:cs="Tahoma"/>
                <w:color w:val="1F497D" w:themeColor="text2"/>
              </w:rPr>
            </w:pPr>
            <w:r w:rsidRPr="006B5FE0">
              <w:rPr>
                <w:rFonts w:ascii="Tahoma" w:hAnsi="Tahoma" w:cs="Tahoma"/>
                <w:color w:val="1F497D" w:themeColor="text2"/>
              </w:rPr>
              <w:t>Solicitar la dotación de equipos y accesorios.</w:t>
            </w:r>
          </w:p>
          <w:p w14:paraId="152FABB9" w14:textId="77777777" w:rsidR="00F84B6A" w:rsidRPr="006B5FE0" w:rsidRDefault="00F84B6A" w:rsidP="00F84B6A">
            <w:pPr>
              <w:numPr>
                <w:ilvl w:val="0"/>
                <w:numId w:val="52"/>
              </w:numPr>
              <w:ind w:hanging="222"/>
              <w:jc w:val="both"/>
              <w:rPr>
                <w:rFonts w:ascii="Tahoma" w:hAnsi="Tahoma" w:cs="Tahoma"/>
                <w:color w:val="1F497D" w:themeColor="text2"/>
              </w:rPr>
            </w:pPr>
            <w:r w:rsidRPr="006B5FE0">
              <w:rPr>
                <w:rFonts w:ascii="Tahoma" w:hAnsi="Tahoma" w:cs="Tahoma"/>
                <w:color w:val="1F497D" w:themeColor="text2"/>
              </w:rPr>
              <w:t>Distribuye virtualmente los equipos y accesorios a los puntos de venta de cada regional y subregional.</w:t>
            </w:r>
          </w:p>
          <w:p w14:paraId="60DB8BE8" w14:textId="77777777" w:rsidR="00F84B6A" w:rsidRPr="006B5FE0" w:rsidRDefault="00F84B6A" w:rsidP="00F84B6A">
            <w:pPr>
              <w:numPr>
                <w:ilvl w:val="0"/>
                <w:numId w:val="52"/>
              </w:numPr>
              <w:ind w:hanging="222"/>
              <w:jc w:val="both"/>
              <w:rPr>
                <w:rFonts w:ascii="Tahoma" w:hAnsi="Tahoma" w:cs="Tahoma"/>
                <w:color w:val="1F497D" w:themeColor="text2"/>
              </w:rPr>
            </w:pPr>
            <w:r w:rsidRPr="006B5FE0">
              <w:rPr>
                <w:rFonts w:ascii="Tahoma" w:hAnsi="Tahoma" w:cs="Tahoma"/>
                <w:color w:val="1F497D" w:themeColor="text2"/>
              </w:rPr>
              <w:t xml:space="preserve">Entrega los equipos a las cuadrillas que realizarán </w:t>
            </w:r>
            <w:r>
              <w:rPr>
                <w:rFonts w:ascii="Tahoma" w:hAnsi="Tahoma" w:cs="Tahoma"/>
                <w:color w:val="1F497D" w:themeColor="text2"/>
              </w:rPr>
              <w:t>las I</w:t>
            </w:r>
            <w:r w:rsidRPr="006B5FE0">
              <w:rPr>
                <w:rFonts w:ascii="Tahoma" w:hAnsi="Tahoma" w:cs="Tahoma"/>
                <w:color w:val="1F497D" w:themeColor="text2"/>
              </w:rPr>
              <w:t xml:space="preserve">nstalaciones </w:t>
            </w:r>
            <w:r>
              <w:rPr>
                <w:rFonts w:ascii="Tahoma" w:hAnsi="Tahoma" w:cs="Tahoma"/>
                <w:color w:val="1F497D" w:themeColor="text2"/>
              </w:rPr>
              <w:t xml:space="preserve">y mantenimiento </w:t>
            </w:r>
            <w:r w:rsidRPr="006B5FE0">
              <w:rPr>
                <w:rFonts w:ascii="Tahoma" w:hAnsi="Tahoma" w:cs="Tahoma"/>
                <w:color w:val="1F497D" w:themeColor="text2"/>
              </w:rPr>
              <w:t xml:space="preserve">diariamente. </w:t>
            </w:r>
          </w:p>
          <w:p w14:paraId="619329DB" w14:textId="77777777" w:rsidR="00F84B6A" w:rsidRPr="006B5FE0" w:rsidRDefault="00F84B6A" w:rsidP="00F84B6A">
            <w:pPr>
              <w:numPr>
                <w:ilvl w:val="0"/>
                <w:numId w:val="52"/>
              </w:numPr>
              <w:ind w:hanging="222"/>
              <w:jc w:val="both"/>
              <w:rPr>
                <w:rFonts w:ascii="Tahoma" w:hAnsi="Tahoma" w:cs="Tahoma"/>
                <w:color w:val="1F497D" w:themeColor="text2"/>
              </w:rPr>
            </w:pPr>
            <w:r w:rsidRPr="006B5FE0">
              <w:rPr>
                <w:rFonts w:ascii="Tahoma" w:hAnsi="Tahoma" w:cs="Tahoma"/>
                <w:color w:val="1F497D" w:themeColor="text2"/>
              </w:rPr>
              <w:t>Reporta anomalías que puedan surgir en el sistema</w:t>
            </w:r>
          </w:p>
          <w:p w14:paraId="65B9A9F2" w14:textId="77777777" w:rsidR="00F84B6A" w:rsidRPr="006B5FE0" w:rsidRDefault="00F84B6A" w:rsidP="00F84B6A">
            <w:pPr>
              <w:numPr>
                <w:ilvl w:val="0"/>
                <w:numId w:val="52"/>
              </w:numPr>
              <w:ind w:hanging="222"/>
              <w:jc w:val="both"/>
              <w:rPr>
                <w:rFonts w:ascii="Tahoma" w:hAnsi="Tahoma" w:cs="Tahoma"/>
                <w:color w:val="1F497D" w:themeColor="text2"/>
              </w:rPr>
            </w:pPr>
            <w:r w:rsidRPr="006B5FE0">
              <w:rPr>
                <w:rFonts w:ascii="Tahoma" w:hAnsi="Tahoma" w:cs="Tahoma"/>
                <w:color w:val="1F497D" w:themeColor="text2"/>
              </w:rPr>
              <w:t>Informa sobre devoluciones a los almacenes de material</w:t>
            </w:r>
          </w:p>
          <w:p w14:paraId="1EB99EA1" w14:textId="77777777" w:rsidR="00F84B6A" w:rsidRPr="006B5FE0" w:rsidRDefault="00F84B6A" w:rsidP="00F84B6A">
            <w:pPr>
              <w:pStyle w:val="Textoindependiente2"/>
              <w:numPr>
                <w:ilvl w:val="0"/>
                <w:numId w:val="52"/>
              </w:numPr>
              <w:spacing w:after="0" w:line="240" w:lineRule="auto"/>
              <w:ind w:hanging="222"/>
              <w:jc w:val="both"/>
              <w:rPr>
                <w:rFonts w:ascii="Tahoma" w:hAnsi="Tahoma" w:cs="Tahoma"/>
                <w:color w:val="1F497D" w:themeColor="text2"/>
                <w:sz w:val="16"/>
                <w:szCs w:val="16"/>
                <w:lang w:val="es-BO"/>
              </w:rPr>
            </w:pPr>
            <w:r w:rsidRPr="006B5FE0">
              <w:rPr>
                <w:rFonts w:ascii="Tahoma" w:hAnsi="Tahoma" w:cs="Tahoma"/>
                <w:color w:val="1F497D" w:themeColor="text2"/>
                <w:sz w:val="16"/>
                <w:szCs w:val="16"/>
                <w:lang w:val="es-BO"/>
              </w:rPr>
              <w:t>Gestiona los equipos dañados y usados de los almacenes.</w:t>
            </w:r>
          </w:p>
          <w:p w14:paraId="520747AD" w14:textId="77777777" w:rsidR="00F84B6A" w:rsidRPr="006B5FE0" w:rsidRDefault="00F84B6A" w:rsidP="00F84B6A">
            <w:pPr>
              <w:pStyle w:val="Textoindependiente2"/>
              <w:numPr>
                <w:ilvl w:val="0"/>
                <w:numId w:val="52"/>
              </w:numPr>
              <w:spacing w:after="0" w:line="240" w:lineRule="auto"/>
              <w:ind w:hanging="222"/>
              <w:jc w:val="both"/>
              <w:rPr>
                <w:rFonts w:ascii="Tahoma" w:hAnsi="Tahoma" w:cs="Tahoma"/>
                <w:color w:val="1F497D" w:themeColor="text2"/>
                <w:sz w:val="16"/>
                <w:szCs w:val="16"/>
                <w:lang w:val="es-BO"/>
              </w:rPr>
            </w:pPr>
            <w:r w:rsidRPr="006B5FE0">
              <w:rPr>
                <w:rFonts w:ascii="Tahoma" w:hAnsi="Tahoma" w:cs="Tahoma"/>
                <w:color w:val="1F497D" w:themeColor="text2"/>
                <w:sz w:val="16"/>
                <w:szCs w:val="16"/>
                <w:lang w:val="es-BO"/>
              </w:rPr>
              <w:t xml:space="preserve">Centraliza los equipos dañados y usados para su despacho a almacenes nacionales. </w:t>
            </w:r>
          </w:p>
          <w:p w14:paraId="7C5592BB" w14:textId="77777777" w:rsidR="00F84B6A" w:rsidRPr="006B5FE0" w:rsidRDefault="00F84B6A" w:rsidP="00A217F0">
            <w:pPr>
              <w:rPr>
                <w:rFonts w:ascii="Tahoma" w:hAnsi="Tahoma" w:cs="Tahoma"/>
                <w:color w:val="1F497D" w:themeColor="text2"/>
              </w:rPr>
            </w:pPr>
          </w:p>
          <w:p w14:paraId="79EB1CCC" w14:textId="77777777" w:rsidR="00F84B6A" w:rsidRDefault="00F84B6A" w:rsidP="00A217F0">
            <w:pPr>
              <w:autoSpaceDE w:val="0"/>
              <w:autoSpaceDN w:val="0"/>
              <w:adjustRightInd w:val="0"/>
              <w:jc w:val="both"/>
              <w:rPr>
                <w:rFonts w:ascii="Tahoma" w:hAnsi="Tahoma" w:cs="Tahoma"/>
                <w:color w:val="1F497D" w:themeColor="text2"/>
              </w:rPr>
            </w:pPr>
            <w:r w:rsidRPr="006B5FE0">
              <w:rPr>
                <w:rFonts w:ascii="Tahoma" w:hAnsi="Tahoma" w:cs="Tahoma"/>
                <w:color w:val="1F497D" w:themeColor="text2"/>
              </w:rPr>
              <w:t>Es indispensable la presencia de este personal en las regionales del eje troncal, como también regionales donde existe mayor demanda de solicitudes</w:t>
            </w:r>
            <w:r>
              <w:rPr>
                <w:rFonts w:ascii="Tahoma" w:hAnsi="Tahoma" w:cs="Tahoma"/>
                <w:color w:val="1F497D" w:themeColor="text2"/>
              </w:rPr>
              <w:t xml:space="preserve"> </w:t>
            </w:r>
          </w:p>
          <w:p w14:paraId="4BBCAA88" w14:textId="77777777" w:rsidR="00F84B6A" w:rsidRDefault="00F84B6A" w:rsidP="00A217F0">
            <w:pPr>
              <w:autoSpaceDE w:val="0"/>
              <w:autoSpaceDN w:val="0"/>
              <w:adjustRightInd w:val="0"/>
              <w:jc w:val="both"/>
              <w:rPr>
                <w:rFonts w:ascii="Tahoma" w:hAnsi="Tahoma" w:cs="Tahoma"/>
                <w:color w:val="1F497D" w:themeColor="text2"/>
              </w:rPr>
            </w:pPr>
          </w:p>
          <w:p w14:paraId="1FE6F6F4" w14:textId="77777777" w:rsidR="00F84B6A" w:rsidRPr="0024240E" w:rsidRDefault="00F84B6A" w:rsidP="00A217F0">
            <w:pPr>
              <w:autoSpaceDE w:val="0"/>
              <w:autoSpaceDN w:val="0"/>
              <w:adjustRightInd w:val="0"/>
              <w:jc w:val="both"/>
              <w:rPr>
                <w:rFonts w:ascii="Tahoma" w:hAnsi="Tahoma" w:cs="Tahoma"/>
                <w:color w:val="FF0000"/>
              </w:rPr>
            </w:pPr>
            <w:r w:rsidRPr="0024240E">
              <w:rPr>
                <w:rFonts w:ascii="Tahoma" w:hAnsi="Tahoma" w:cs="Tahoma"/>
                <w:bCs/>
                <w:color w:val="1F497D"/>
              </w:rPr>
              <w:t xml:space="preserve">La persona que sea asignada a esta responsabilidad deberá tener un grado académico de Técnico superior o licenciatura en administración, logística relacionada a telecomunicaciones y deberá contar con una experiencia mínima de </w:t>
            </w:r>
            <w:r w:rsidR="0024240E" w:rsidRPr="0024240E">
              <w:rPr>
                <w:rFonts w:ascii="Tahoma" w:hAnsi="Tahoma" w:cs="Tahoma"/>
                <w:bCs/>
                <w:color w:val="1F497D"/>
              </w:rPr>
              <w:t>1</w:t>
            </w:r>
            <w:r w:rsidRPr="0024240E">
              <w:rPr>
                <w:rFonts w:ascii="Tahoma" w:hAnsi="Tahoma" w:cs="Tahoma"/>
                <w:bCs/>
                <w:color w:val="1F497D"/>
              </w:rPr>
              <w:t xml:space="preserve"> años en trabajos similares.</w:t>
            </w:r>
            <w:r w:rsidRPr="0024240E">
              <w:rPr>
                <w:rFonts w:ascii="Tahoma" w:hAnsi="Tahoma" w:cs="Tahoma"/>
                <w:color w:val="FF0000"/>
              </w:rPr>
              <w:t xml:space="preserve"> </w:t>
            </w:r>
            <w:r w:rsidR="0024240E" w:rsidRPr="0024240E">
              <w:rPr>
                <w:rFonts w:ascii="Tahoma" w:hAnsi="Tahoma" w:cs="Tahoma"/>
                <w:bCs/>
                <w:color w:val="1F497D"/>
              </w:rPr>
              <w:t>Cuyos respaldos deberán presentarse a los 15 dias de firmado el contrato.</w:t>
            </w:r>
          </w:p>
          <w:p w14:paraId="7A9CB66B" w14:textId="77777777" w:rsidR="00F84B6A" w:rsidRDefault="00F84B6A" w:rsidP="00A217F0">
            <w:pPr>
              <w:autoSpaceDE w:val="0"/>
              <w:autoSpaceDN w:val="0"/>
              <w:adjustRightInd w:val="0"/>
              <w:jc w:val="both"/>
              <w:rPr>
                <w:rFonts w:ascii="Tahoma" w:hAnsi="Tahoma" w:cs="Tahoma"/>
                <w:color w:val="1F497D" w:themeColor="text2"/>
              </w:rPr>
            </w:pPr>
          </w:p>
          <w:p w14:paraId="690F2785" w14:textId="77777777" w:rsidR="00F84B6A" w:rsidRPr="00E9519C" w:rsidRDefault="00F84B6A" w:rsidP="00A217F0">
            <w:pPr>
              <w:autoSpaceDE w:val="0"/>
              <w:autoSpaceDN w:val="0"/>
              <w:adjustRightInd w:val="0"/>
              <w:jc w:val="both"/>
              <w:rPr>
                <w:rFonts w:ascii="Tahoma" w:hAnsi="Tahoma" w:cs="Tahoma"/>
                <w:bCs/>
                <w:color w:val="1F497D"/>
              </w:rPr>
            </w:pPr>
            <w:r w:rsidRPr="00EB56AA">
              <w:rPr>
                <w:rFonts w:ascii="Tahoma" w:hAnsi="Tahoma" w:cs="Tahoma"/>
                <w:bCs/>
                <w:color w:val="1F497D"/>
              </w:rPr>
              <w:t>Ver Gráfico: Organigrama Funcional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56C14E1" w14:textId="77777777" w:rsidR="00FE66C7" w:rsidRDefault="00FE66C7" w:rsidP="00A217F0">
            <w:pPr>
              <w:jc w:val="center"/>
              <w:rPr>
                <w:b/>
                <w:color w:val="004990"/>
                <w:sz w:val="20"/>
                <w:szCs w:val="20"/>
              </w:rPr>
            </w:pPr>
          </w:p>
          <w:p w14:paraId="1E699D02" w14:textId="77777777" w:rsidR="00FE66C7" w:rsidRDefault="00FE66C7" w:rsidP="00A217F0">
            <w:pPr>
              <w:jc w:val="center"/>
              <w:rPr>
                <w:b/>
                <w:color w:val="004990"/>
                <w:sz w:val="20"/>
                <w:szCs w:val="20"/>
              </w:rPr>
            </w:pPr>
          </w:p>
          <w:p w14:paraId="54B92214"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5D36A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057E67"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17A8DD2E"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300CA8" w14:textId="77777777" w:rsidR="00F84B6A" w:rsidRDefault="00F84B6A" w:rsidP="00A217F0">
            <w:pPr>
              <w:jc w:val="center"/>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626F16" w14:textId="77777777" w:rsidR="00F84B6A" w:rsidRDefault="00F84B6A" w:rsidP="00A217F0">
            <w:pPr>
              <w:ind w:left="-3" w:firstLine="3"/>
              <w:jc w:val="both"/>
              <w:rPr>
                <w:rFonts w:ascii="Tahoma" w:eastAsiaTheme="majorEastAsia" w:hAnsi="Tahoma" w:cs="Tahoma"/>
                <w:bCs/>
                <w:color w:val="1F497D" w:themeColor="text2"/>
              </w:rPr>
            </w:pPr>
            <w:r>
              <w:rPr>
                <w:rFonts w:ascii="Tahoma" w:eastAsiaTheme="majorEastAsia" w:hAnsi="Tahoma" w:cs="Tahoma"/>
                <w:bCs/>
                <w:color w:val="1F497D" w:themeColor="text2"/>
              </w:rPr>
              <w:t xml:space="preserve">6.4.6 </w:t>
            </w:r>
            <w:r w:rsidRPr="006B0DE7">
              <w:rPr>
                <w:rFonts w:ascii="Tahoma" w:eastAsiaTheme="majorEastAsia" w:hAnsi="Tahoma" w:cs="Tahoma"/>
                <w:bCs/>
                <w:color w:val="1F497D" w:themeColor="text2"/>
              </w:rPr>
              <w:t>TECNICO DE PROVISIONES Y FALLAS</w:t>
            </w:r>
          </w:p>
          <w:p w14:paraId="204C61C1" w14:textId="77777777" w:rsidR="00F84B6A" w:rsidRPr="006B0DE7" w:rsidRDefault="00F84B6A" w:rsidP="00A217F0">
            <w:pPr>
              <w:ind w:left="-3" w:firstLine="3"/>
              <w:jc w:val="both"/>
              <w:rPr>
                <w:rFonts w:ascii="Tahoma" w:eastAsiaTheme="majorEastAsia" w:hAnsi="Tahoma" w:cs="Tahoma"/>
                <w:bCs/>
                <w:color w:val="1F497D" w:themeColor="text2"/>
              </w:rPr>
            </w:pPr>
          </w:p>
          <w:p w14:paraId="2D4EFCE2" w14:textId="77777777" w:rsidR="00F84B6A" w:rsidRPr="006B0DE7" w:rsidRDefault="00F84B6A" w:rsidP="00A217F0">
            <w:pPr>
              <w:pStyle w:val="Textoindependiente2"/>
              <w:spacing w:after="0" w:line="240" w:lineRule="auto"/>
              <w:jc w:val="both"/>
              <w:rPr>
                <w:rFonts w:ascii="Tahoma" w:hAnsi="Tahoma" w:cs="Tahoma"/>
                <w:bCs/>
                <w:color w:val="1F497D"/>
                <w:sz w:val="16"/>
                <w:szCs w:val="16"/>
                <w:lang w:val="es-BO"/>
              </w:rPr>
            </w:pPr>
            <w:r w:rsidRPr="006B0DE7">
              <w:rPr>
                <w:rFonts w:ascii="Tahoma" w:hAnsi="Tahoma" w:cs="Tahoma"/>
                <w:bCs/>
                <w:color w:val="1F497D"/>
                <w:sz w:val="16"/>
                <w:szCs w:val="16"/>
                <w:lang w:val="es-BO"/>
              </w:rPr>
              <w:t>Sus funciones y tareas son:</w:t>
            </w:r>
          </w:p>
          <w:p w14:paraId="4A4846CA"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lastRenderedPageBreak/>
              <w:t>Coordinar con el gestor de provisiones y fallas la actividad o tarea asignada.</w:t>
            </w:r>
          </w:p>
          <w:p w14:paraId="51D0814F"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Solicitar el material necesario para los trabajos asignados.</w:t>
            </w:r>
          </w:p>
          <w:p w14:paraId="46FD89F1"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Coordinar en sitio la actividad con el cliente.</w:t>
            </w:r>
          </w:p>
          <w:p w14:paraId="07A1BF04"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Efectuar los trabajos de instalación, traslados, retiros y asistencias técnicas.</w:t>
            </w:r>
          </w:p>
          <w:p w14:paraId="6329B579"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Efectuar las pruebas correspondientes del servicio</w:t>
            </w:r>
          </w:p>
          <w:p w14:paraId="5223C590"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Configuración de los equipos Set top box.</w:t>
            </w:r>
          </w:p>
          <w:p w14:paraId="415F00A6"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 xml:space="preserve">Solicitar la activación y pareo del Set top box con la Smartcard al Call Center.  </w:t>
            </w:r>
          </w:p>
          <w:p w14:paraId="74A8CA40"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 xml:space="preserve">Realizar pruebas del servicio, parámetros de niveles de señal. </w:t>
            </w:r>
          </w:p>
          <w:p w14:paraId="0A63F350"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 xml:space="preserve">Llenar la OT con datos técnicos y materiales utilizados. </w:t>
            </w:r>
          </w:p>
          <w:p w14:paraId="3779F37E"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Gestionar la firma con el cliente.</w:t>
            </w:r>
          </w:p>
          <w:p w14:paraId="5C7F01C9" w14:textId="77777777" w:rsidR="00F84B6A" w:rsidRPr="006B0DE7" w:rsidRDefault="00F84B6A" w:rsidP="00F84B6A">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Explicar al cliente el funcionamiento del servicio y responder las dudas que este tenga.</w:t>
            </w:r>
          </w:p>
          <w:p w14:paraId="0F747422" w14:textId="77777777" w:rsidR="00F84B6A" w:rsidRPr="006B0DE7" w:rsidRDefault="00F84B6A" w:rsidP="00B60A7C">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Devolver la OT ejecutada al Gestor de provisiones.</w:t>
            </w:r>
          </w:p>
          <w:p w14:paraId="0197F65A" w14:textId="77777777" w:rsidR="00F84B6A" w:rsidRPr="006B0DE7" w:rsidRDefault="00F84B6A" w:rsidP="003D6E90">
            <w:pPr>
              <w:numPr>
                <w:ilvl w:val="0"/>
                <w:numId w:val="53"/>
              </w:numPr>
              <w:tabs>
                <w:tab w:val="clear" w:pos="720"/>
              </w:tabs>
              <w:ind w:left="498" w:hanging="142"/>
              <w:jc w:val="both"/>
              <w:rPr>
                <w:rFonts w:ascii="Tahoma" w:hAnsi="Tahoma" w:cs="Tahoma"/>
                <w:bCs/>
                <w:color w:val="1F497D"/>
              </w:rPr>
            </w:pPr>
            <w:r w:rsidRPr="006B0DE7">
              <w:rPr>
                <w:rFonts w:ascii="Tahoma" w:hAnsi="Tahoma" w:cs="Tahoma"/>
                <w:bCs/>
                <w:color w:val="1F497D"/>
              </w:rPr>
              <w:t xml:space="preserve">Retirar el Servicio, cableado y retiro de equipos (Antena, Lnb, multiswitch, Set top box, Smartcard, etc.) pertenecientes a ENTEL. </w:t>
            </w:r>
          </w:p>
          <w:p w14:paraId="3DD27E70" w14:textId="77777777" w:rsidR="00F84B6A" w:rsidRPr="006B0DE7" w:rsidRDefault="00F84B6A" w:rsidP="00A217F0">
            <w:pPr>
              <w:pStyle w:val="Textoindependiente2"/>
              <w:spacing w:after="0" w:line="240" w:lineRule="auto"/>
              <w:jc w:val="both"/>
              <w:rPr>
                <w:rFonts w:ascii="Tahoma" w:hAnsi="Tahoma" w:cs="Tahoma"/>
                <w:bCs/>
                <w:color w:val="1F497D"/>
                <w:sz w:val="16"/>
                <w:szCs w:val="16"/>
                <w:lang w:val="es-BO"/>
              </w:rPr>
            </w:pPr>
          </w:p>
          <w:p w14:paraId="4F495AD1" w14:textId="77777777" w:rsidR="00F84B6A" w:rsidRPr="006B0DE7" w:rsidRDefault="00F84B6A" w:rsidP="00A217F0">
            <w:pPr>
              <w:pStyle w:val="Textoindependiente2"/>
              <w:spacing w:after="0" w:line="240" w:lineRule="auto"/>
              <w:jc w:val="both"/>
              <w:rPr>
                <w:rFonts w:ascii="Tahoma" w:hAnsi="Tahoma" w:cs="Tahoma"/>
                <w:bCs/>
                <w:color w:val="1F497D"/>
                <w:sz w:val="16"/>
                <w:szCs w:val="16"/>
                <w:lang w:val="es-BO"/>
              </w:rPr>
            </w:pPr>
            <w:r w:rsidRPr="006B0DE7">
              <w:rPr>
                <w:rFonts w:ascii="Tahoma" w:hAnsi="Tahoma" w:cs="Tahoma"/>
                <w:bCs/>
                <w:color w:val="1F497D"/>
                <w:sz w:val="16"/>
                <w:szCs w:val="16"/>
                <w:lang w:val="es-BO"/>
              </w:rPr>
              <w:t>Además, debe poseer conocimientos en:</w:t>
            </w:r>
          </w:p>
          <w:p w14:paraId="4C2DD7D8" w14:textId="77777777" w:rsidR="00F84B6A" w:rsidRPr="006B0DE7" w:rsidRDefault="00F84B6A" w:rsidP="00A217F0">
            <w:pPr>
              <w:pStyle w:val="Textoindependiente2"/>
              <w:spacing w:after="0" w:line="240" w:lineRule="auto"/>
              <w:jc w:val="both"/>
              <w:rPr>
                <w:rFonts w:ascii="Tahoma" w:hAnsi="Tahoma" w:cs="Tahoma"/>
                <w:bCs/>
                <w:color w:val="1F497D"/>
                <w:sz w:val="16"/>
                <w:szCs w:val="16"/>
                <w:lang w:val="es-BO"/>
              </w:rPr>
            </w:pPr>
          </w:p>
          <w:p w14:paraId="15BE6418" w14:textId="77777777" w:rsidR="00F84B6A" w:rsidRPr="006B0DE7" w:rsidRDefault="00F84B6A" w:rsidP="00F84B6A">
            <w:pPr>
              <w:numPr>
                <w:ilvl w:val="0"/>
                <w:numId w:val="57"/>
              </w:numPr>
              <w:jc w:val="both"/>
              <w:rPr>
                <w:rFonts w:ascii="Tahoma" w:hAnsi="Tahoma" w:cs="Tahoma"/>
                <w:bCs/>
                <w:color w:val="1F497D"/>
              </w:rPr>
            </w:pPr>
            <w:r w:rsidRPr="006B0DE7">
              <w:rPr>
                <w:rFonts w:ascii="Tahoma" w:hAnsi="Tahoma" w:cs="Tahoma"/>
                <w:bCs/>
                <w:color w:val="1F497D"/>
              </w:rPr>
              <w:t>Cableado Estructurado.</w:t>
            </w:r>
          </w:p>
          <w:p w14:paraId="4412B267" w14:textId="77777777" w:rsidR="00F84B6A" w:rsidRPr="006B0DE7" w:rsidRDefault="00F84B6A" w:rsidP="00F84B6A">
            <w:pPr>
              <w:numPr>
                <w:ilvl w:val="0"/>
                <w:numId w:val="57"/>
              </w:numPr>
              <w:jc w:val="both"/>
              <w:rPr>
                <w:rFonts w:ascii="Tahoma" w:hAnsi="Tahoma" w:cs="Tahoma"/>
                <w:bCs/>
                <w:color w:val="1F497D"/>
              </w:rPr>
            </w:pPr>
            <w:r w:rsidRPr="006B0DE7">
              <w:rPr>
                <w:rFonts w:ascii="Tahoma" w:hAnsi="Tahoma" w:cs="Tahoma"/>
                <w:bCs/>
                <w:color w:val="1F497D"/>
              </w:rPr>
              <w:t>Elaboración de informes.</w:t>
            </w:r>
          </w:p>
          <w:p w14:paraId="1C52F06A" w14:textId="77777777" w:rsidR="00F84B6A" w:rsidRPr="006B0DE7" w:rsidRDefault="00F84B6A" w:rsidP="00F84B6A">
            <w:pPr>
              <w:numPr>
                <w:ilvl w:val="0"/>
                <w:numId w:val="57"/>
              </w:numPr>
              <w:jc w:val="both"/>
              <w:rPr>
                <w:rFonts w:ascii="Tahoma" w:hAnsi="Tahoma" w:cs="Tahoma"/>
                <w:bCs/>
                <w:color w:val="1F497D"/>
              </w:rPr>
            </w:pPr>
            <w:r w:rsidRPr="006B0DE7">
              <w:rPr>
                <w:rFonts w:ascii="Tahoma" w:hAnsi="Tahoma" w:cs="Tahoma"/>
                <w:bCs/>
                <w:color w:val="1F497D"/>
              </w:rPr>
              <w:t xml:space="preserve">Operación de Sistemas Informáticos </w:t>
            </w:r>
          </w:p>
          <w:p w14:paraId="34DDC190" w14:textId="77777777" w:rsidR="00F84B6A" w:rsidRPr="006B0DE7" w:rsidRDefault="00F84B6A" w:rsidP="00F84B6A">
            <w:pPr>
              <w:numPr>
                <w:ilvl w:val="0"/>
                <w:numId w:val="57"/>
              </w:numPr>
              <w:jc w:val="both"/>
              <w:rPr>
                <w:rFonts w:ascii="Tahoma" w:hAnsi="Tahoma" w:cs="Tahoma"/>
                <w:bCs/>
                <w:color w:val="1F497D"/>
              </w:rPr>
            </w:pPr>
            <w:r w:rsidRPr="006B0DE7">
              <w:rPr>
                <w:rFonts w:ascii="Tahoma" w:hAnsi="Tahoma" w:cs="Tahoma"/>
                <w:bCs/>
                <w:color w:val="1F497D"/>
              </w:rPr>
              <w:t>Capacitación en seguridad industrial.</w:t>
            </w:r>
          </w:p>
          <w:p w14:paraId="3A578DDA" w14:textId="77777777" w:rsidR="00F84B6A" w:rsidRPr="006B0DE7" w:rsidRDefault="00F84B6A" w:rsidP="00A217F0">
            <w:pPr>
              <w:autoSpaceDE w:val="0"/>
              <w:autoSpaceDN w:val="0"/>
              <w:adjustRightInd w:val="0"/>
              <w:jc w:val="both"/>
              <w:rPr>
                <w:rFonts w:ascii="Arial" w:eastAsiaTheme="minorHAnsi" w:hAnsi="Arial" w:cs="Arial"/>
                <w:color w:val="1F497D" w:themeColor="text2"/>
                <w:lang w:val="es-BO" w:eastAsia="en-US"/>
              </w:rPr>
            </w:pPr>
          </w:p>
          <w:p w14:paraId="4BE9A42F" w14:textId="77777777" w:rsidR="005C31F3" w:rsidRDefault="00F84B6A" w:rsidP="005C31F3">
            <w:pPr>
              <w:jc w:val="both"/>
              <w:rPr>
                <w:rFonts w:ascii="Tahoma" w:hAnsi="Tahoma" w:cs="Tahoma"/>
                <w:bCs/>
                <w:color w:val="1F497D"/>
              </w:rPr>
            </w:pPr>
            <w:r w:rsidRPr="006B0DE7">
              <w:rPr>
                <w:rFonts w:ascii="Tahoma" w:hAnsi="Tahoma" w:cs="Tahoma"/>
                <w:bCs/>
                <w:color w:val="1F497D"/>
              </w:rPr>
              <w:t xml:space="preserve">ENTEL S.A. se reserva el derecho de solicitar el reemplazo de cualquiera de los técnicos, si la calidad de su trabajo no satisface a los requerimientos técnicos o no es merecedor de la confianza de ENTEL S.A. </w:t>
            </w:r>
          </w:p>
          <w:p w14:paraId="5D4C7D8F" w14:textId="77777777" w:rsidR="005C31F3" w:rsidRDefault="005C31F3" w:rsidP="005C31F3">
            <w:pPr>
              <w:jc w:val="both"/>
              <w:rPr>
                <w:rFonts w:ascii="Tahoma" w:hAnsi="Tahoma" w:cs="Tahoma"/>
                <w:bCs/>
                <w:color w:val="1F497D"/>
              </w:rPr>
            </w:pPr>
          </w:p>
          <w:p w14:paraId="5A79B2A9" w14:textId="77777777" w:rsidR="005C31F3" w:rsidRDefault="005C31F3" w:rsidP="005C31F3">
            <w:pPr>
              <w:jc w:val="both"/>
              <w:rPr>
                <w:rFonts w:ascii="Tahoma" w:hAnsi="Tahoma" w:cs="Tahoma"/>
                <w:bCs/>
                <w:color w:val="1F497D"/>
              </w:rPr>
            </w:pPr>
            <w:r w:rsidRPr="0024240E">
              <w:rPr>
                <w:rFonts w:ascii="Tahoma" w:hAnsi="Tahoma" w:cs="Tahoma"/>
                <w:bCs/>
                <w:color w:val="1F497D"/>
              </w:rPr>
              <w:t>Entel S.A se reserva el derecho de solicitar el traslado temporal o definivo del personal técnico a otro centro de operaciones dentro o fuera del departamento.</w:t>
            </w:r>
            <w:r>
              <w:rPr>
                <w:rFonts w:ascii="Tahoma" w:hAnsi="Tahoma" w:cs="Tahoma"/>
                <w:bCs/>
                <w:color w:val="1F497D"/>
              </w:rPr>
              <w:t xml:space="preserve"> </w:t>
            </w:r>
          </w:p>
          <w:p w14:paraId="09C7E3D3" w14:textId="77777777" w:rsidR="00F84B6A" w:rsidRPr="006B0DE7" w:rsidRDefault="00F84B6A" w:rsidP="00A217F0">
            <w:pPr>
              <w:ind w:left="360"/>
              <w:jc w:val="both"/>
              <w:rPr>
                <w:rFonts w:ascii="Tahoma" w:hAnsi="Tahoma" w:cs="Tahoma"/>
                <w:bCs/>
                <w:color w:val="1F497D"/>
              </w:rPr>
            </w:pPr>
          </w:p>
          <w:p w14:paraId="547BD4BE" w14:textId="77777777" w:rsidR="00F84B6A" w:rsidRPr="006B0DE7" w:rsidRDefault="00F84B6A" w:rsidP="00A217F0">
            <w:pPr>
              <w:jc w:val="both"/>
              <w:rPr>
                <w:rFonts w:ascii="Tahoma" w:hAnsi="Tahoma" w:cs="Tahoma"/>
                <w:bCs/>
                <w:color w:val="1F497D"/>
              </w:rPr>
            </w:pPr>
            <w:r w:rsidRPr="006B0DE7">
              <w:rPr>
                <w:rFonts w:ascii="Tahoma" w:hAnsi="Tahoma" w:cs="Tahoma"/>
                <w:bCs/>
                <w:color w:val="1F497D"/>
              </w:rPr>
              <w:t xml:space="preserve">Es requisito que la contratista adjudicada cuente con por lo menos </w:t>
            </w:r>
            <w:r w:rsidR="0024240E">
              <w:rPr>
                <w:rFonts w:ascii="Tahoma" w:hAnsi="Tahoma" w:cs="Tahoma"/>
                <w:bCs/>
                <w:color w:val="1F497D"/>
              </w:rPr>
              <w:t>una</w:t>
            </w:r>
            <w:r w:rsidRPr="006B0DE7">
              <w:rPr>
                <w:rFonts w:ascii="Tahoma" w:hAnsi="Tahoma" w:cs="Tahoma"/>
                <w:bCs/>
                <w:color w:val="1F497D"/>
              </w:rPr>
              <w:t xml:space="preserve"> cuadrilla certificada para la</w:t>
            </w:r>
            <w:r w:rsidR="0024240E">
              <w:rPr>
                <w:rFonts w:ascii="Tahoma" w:hAnsi="Tahoma" w:cs="Tahoma"/>
                <w:bCs/>
                <w:color w:val="1F497D"/>
              </w:rPr>
              <w:t>s</w:t>
            </w:r>
            <w:r w:rsidRPr="006B0DE7">
              <w:rPr>
                <w:rFonts w:ascii="Tahoma" w:hAnsi="Tahoma" w:cs="Tahoma"/>
                <w:bCs/>
                <w:color w:val="1F497D"/>
              </w:rPr>
              <w:t xml:space="preserve"> regional</w:t>
            </w:r>
            <w:r w:rsidR="0024240E">
              <w:rPr>
                <w:rFonts w:ascii="Tahoma" w:hAnsi="Tahoma" w:cs="Tahoma"/>
                <w:bCs/>
                <w:color w:val="1F497D"/>
              </w:rPr>
              <w:t>es</w:t>
            </w:r>
            <w:r w:rsidRPr="006B0DE7">
              <w:rPr>
                <w:rFonts w:ascii="Tahoma" w:hAnsi="Tahoma" w:cs="Tahoma"/>
                <w:bCs/>
                <w:color w:val="1F497D"/>
              </w:rPr>
              <w:t xml:space="preserve"> de</w:t>
            </w:r>
            <w:r w:rsidR="0024240E">
              <w:rPr>
                <w:rFonts w:ascii="Tahoma" w:hAnsi="Tahoma" w:cs="Tahoma"/>
                <w:bCs/>
                <w:color w:val="1F497D"/>
              </w:rPr>
              <w:t>:</w:t>
            </w:r>
            <w:r w:rsidRPr="006B0DE7">
              <w:rPr>
                <w:rFonts w:ascii="Tahoma" w:hAnsi="Tahoma" w:cs="Tahoma"/>
                <w:bCs/>
                <w:color w:val="1F497D"/>
              </w:rPr>
              <w:t xml:space="preserve"> Santa Cruz, Tarija y Chuquisaca que cumplan las condiciones mínimas requeridas por las petroleras para ingreso a los campos, los cuales deberán contar además con la siguiente documentación:</w:t>
            </w:r>
          </w:p>
          <w:p w14:paraId="2D9D549E" w14:textId="77777777" w:rsidR="00F84B6A" w:rsidRPr="006B0DE7" w:rsidRDefault="00F84B6A" w:rsidP="00A217F0">
            <w:pPr>
              <w:ind w:left="360"/>
              <w:jc w:val="both"/>
              <w:rPr>
                <w:rFonts w:ascii="Tahoma" w:hAnsi="Tahoma" w:cs="Tahoma"/>
                <w:bCs/>
                <w:color w:val="1F497D"/>
              </w:rPr>
            </w:pPr>
          </w:p>
          <w:p w14:paraId="07C3F1D7" w14:textId="77777777" w:rsidR="00F84B6A" w:rsidRPr="002773BE"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Aviso de afiliación Caja de Seguro Social</w:t>
            </w:r>
            <w:r w:rsidR="0024240E">
              <w:rPr>
                <w:rFonts w:ascii="Tahoma" w:hAnsi="Tahoma" w:cs="Tahoma"/>
                <w:bCs/>
                <w:color w:val="1F497D"/>
                <w:sz w:val="16"/>
                <w:szCs w:val="16"/>
              </w:rPr>
              <w:t>.</w:t>
            </w:r>
          </w:p>
          <w:p w14:paraId="032180AD" w14:textId="77777777" w:rsidR="00F84B6A" w:rsidRPr="002773BE"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 xml:space="preserve">Examen pre-ocupacional y el carnet de salud habilitado para el técnico que ingresa al campo. </w:t>
            </w:r>
          </w:p>
          <w:p w14:paraId="37522FD6" w14:textId="77777777" w:rsidR="00F84B6A" w:rsidRPr="002773BE"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 xml:space="preserve">Seguro contra accidentes personales. </w:t>
            </w:r>
          </w:p>
          <w:p w14:paraId="6701E70E" w14:textId="77777777" w:rsidR="00F84B6A" w:rsidRPr="002773BE"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Seguro de vida.</w:t>
            </w:r>
          </w:p>
          <w:p w14:paraId="4F09EB69" w14:textId="77777777" w:rsidR="00F84B6A" w:rsidRPr="002773BE"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Carnet de vacunación contra fiebre amarilla, tétanos y fiebre tifoidea.</w:t>
            </w:r>
          </w:p>
          <w:p w14:paraId="4A99077E" w14:textId="77777777" w:rsidR="00F84B6A" w:rsidRDefault="00F84B6A" w:rsidP="00EA2817">
            <w:pPr>
              <w:pStyle w:val="Prrafodelista"/>
              <w:numPr>
                <w:ilvl w:val="0"/>
                <w:numId w:val="68"/>
              </w:numPr>
              <w:jc w:val="both"/>
              <w:rPr>
                <w:rFonts w:ascii="Tahoma" w:hAnsi="Tahoma" w:cs="Tahoma"/>
                <w:bCs/>
                <w:color w:val="1F497D"/>
                <w:sz w:val="16"/>
                <w:szCs w:val="16"/>
              </w:rPr>
            </w:pPr>
            <w:r w:rsidRPr="002773BE">
              <w:rPr>
                <w:rFonts w:ascii="Tahoma" w:hAnsi="Tahoma" w:cs="Tahoma"/>
                <w:bCs/>
                <w:color w:val="1F497D"/>
                <w:sz w:val="16"/>
                <w:szCs w:val="16"/>
              </w:rPr>
              <w:t>Licencia de conducir.</w:t>
            </w:r>
          </w:p>
          <w:p w14:paraId="6BC13946" w14:textId="77777777" w:rsidR="00F84B6A" w:rsidRDefault="00F84B6A" w:rsidP="00A217F0">
            <w:pPr>
              <w:pStyle w:val="Prrafodelista"/>
              <w:ind w:left="1080"/>
              <w:jc w:val="both"/>
              <w:rPr>
                <w:rFonts w:ascii="Tahoma" w:hAnsi="Tahoma" w:cs="Tahoma"/>
                <w:bCs/>
                <w:color w:val="1F497D"/>
                <w:sz w:val="16"/>
                <w:szCs w:val="16"/>
              </w:rPr>
            </w:pPr>
          </w:p>
          <w:p w14:paraId="6EBF1DB9" w14:textId="77777777" w:rsidR="00F84B6A" w:rsidRPr="0007141E" w:rsidRDefault="00F84B6A" w:rsidP="0024240E">
            <w:pPr>
              <w:pStyle w:val="Textoindependiente2"/>
              <w:spacing w:after="0" w:line="240" w:lineRule="auto"/>
              <w:jc w:val="both"/>
              <w:rPr>
                <w:rFonts w:ascii="Tahoma" w:hAnsi="Tahoma" w:cs="Tahoma"/>
                <w:bCs/>
                <w:color w:val="1F497D"/>
                <w:sz w:val="16"/>
                <w:szCs w:val="16"/>
                <w:lang w:val="es-BO"/>
              </w:rPr>
            </w:pPr>
            <w:r w:rsidRPr="006B0DE7">
              <w:rPr>
                <w:rFonts w:ascii="Tahoma" w:hAnsi="Tahoma" w:cs="Tahoma"/>
                <w:bCs/>
                <w:color w:val="1F497D"/>
                <w:sz w:val="16"/>
                <w:szCs w:val="16"/>
                <w:lang w:val="es-BO"/>
              </w:rPr>
              <w:t xml:space="preserve">Esta persona deberá tener un grado académico de técnico medio o superior relacionado a telecomunicaciones y deberá contar con una experiencia mínima de </w:t>
            </w:r>
            <w:r w:rsidR="0024240E">
              <w:rPr>
                <w:rFonts w:ascii="Tahoma" w:hAnsi="Tahoma" w:cs="Tahoma"/>
                <w:bCs/>
                <w:color w:val="1F497D"/>
                <w:sz w:val="16"/>
                <w:szCs w:val="16"/>
                <w:lang w:val="es-BO"/>
              </w:rPr>
              <w:t>1</w:t>
            </w:r>
            <w:r w:rsidRPr="006B0DE7">
              <w:rPr>
                <w:rFonts w:ascii="Tahoma" w:hAnsi="Tahoma" w:cs="Tahoma"/>
                <w:bCs/>
                <w:color w:val="1F497D"/>
                <w:sz w:val="16"/>
                <w:szCs w:val="16"/>
                <w:lang w:val="es-BO"/>
              </w:rPr>
              <w:t xml:space="preserve"> año en trabajos similares y contar además con una certificación de antecedentes personales satisfactoria.</w:t>
            </w:r>
            <w:r>
              <w:rPr>
                <w:rFonts w:ascii="Tahoma" w:hAnsi="Tahoma" w:cs="Tahoma"/>
                <w:bCs/>
                <w:color w:val="1F497D"/>
                <w:sz w:val="16"/>
                <w:szCs w:val="16"/>
                <w:lang w:val="es-BO"/>
              </w:rPr>
              <w:t xml:space="preserve"> </w:t>
            </w:r>
            <w:r w:rsidRPr="0007141E">
              <w:rPr>
                <w:rFonts w:ascii="Tahoma" w:hAnsi="Tahoma" w:cs="Tahoma"/>
                <w:bCs/>
                <w:color w:val="1F497D"/>
                <w:sz w:val="16"/>
                <w:szCs w:val="16"/>
                <w:lang w:val="es-BO"/>
              </w:rPr>
              <w:t>Cuyos respaldos deberán presentarse 15 días después de la firma del contrato.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4E4469B" w14:textId="77777777" w:rsidR="00FE66C7" w:rsidRDefault="00FE66C7" w:rsidP="00A217F0">
            <w:pPr>
              <w:jc w:val="center"/>
              <w:rPr>
                <w:b/>
                <w:color w:val="004990"/>
                <w:sz w:val="20"/>
                <w:szCs w:val="20"/>
              </w:rPr>
            </w:pPr>
          </w:p>
          <w:p w14:paraId="347580A6" w14:textId="77777777" w:rsidR="00FE66C7" w:rsidRDefault="00FE66C7" w:rsidP="00A217F0">
            <w:pPr>
              <w:jc w:val="center"/>
              <w:rPr>
                <w:b/>
                <w:color w:val="004990"/>
                <w:sz w:val="20"/>
                <w:szCs w:val="20"/>
              </w:rPr>
            </w:pPr>
          </w:p>
          <w:p w14:paraId="1AD54011" w14:textId="77777777" w:rsidR="00FE66C7" w:rsidRDefault="00FE66C7" w:rsidP="00A217F0">
            <w:pPr>
              <w:jc w:val="center"/>
              <w:rPr>
                <w:b/>
                <w:color w:val="004990"/>
                <w:sz w:val="20"/>
                <w:szCs w:val="20"/>
              </w:rPr>
            </w:pPr>
          </w:p>
          <w:p w14:paraId="020784E7" w14:textId="77777777" w:rsidR="00FE66C7" w:rsidRDefault="00FE66C7" w:rsidP="00A217F0">
            <w:pPr>
              <w:jc w:val="center"/>
              <w:rPr>
                <w:b/>
                <w:color w:val="004990"/>
                <w:sz w:val="20"/>
                <w:szCs w:val="20"/>
              </w:rPr>
            </w:pPr>
          </w:p>
          <w:p w14:paraId="75823249" w14:textId="77777777" w:rsidR="00FE66C7" w:rsidRDefault="00FE66C7" w:rsidP="00A217F0">
            <w:pPr>
              <w:jc w:val="center"/>
              <w:rPr>
                <w:b/>
                <w:color w:val="004990"/>
                <w:sz w:val="20"/>
                <w:szCs w:val="20"/>
              </w:rPr>
            </w:pPr>
          </w:p>
          <w:p w14:paraId="1ED00659" w14:textId="77777777" w:rsidR="00FE66C7" w:rsidRDefault="00FE66C7" w:rsidP="00A217F0">
            <w:pPr>
              <w:jc w:val="center"/>
              <w:rPr>
                <w:b/>
                <w:color w:val="004990"/>
                <w:sz w:val="20"/>
                <w:szCs w:val="20"/>
              </w:rPr>
            </w:pPr>
          </w:p>
          <w:p w14:paraId="2D90370F" w14:textId="77777777" w:rsidR="00FE66C7" w:rsidRDefault="00FE66C7" w:rsidP="00A217F0">
            <w:pPr>
              <w:jc w:val="center"/>
              <w:rPr>
                <w:b/>
                <w:color w:val="004990"/>
                <w:sz w:val="20"/>
                <w:szCs w:val="20"/>
              </w:rPr>
            </w:pPr>
          </w:p>
          <w:p w14:paraId="109D132B" w14:textId="77777777" w:rsidR="00FE66C7" w:rsidRDefault="00FE66C7" w:rsidP="00A217F0">
            <w:pPr>
              <w:jc w:val="center"/>
              <w:rPr>
                <w:b/>
                <w:color w:val="004990"/>
                <w:sz w:val="20"/>
                <w:szCs w:val="20"/>
              </w:rPr>
            </w:pPr>
          </w:p>
          <w:p w14:paraId="74F50E7E" w14:textId="77777777" w:rsidR="00FE66C7" w:rsidRDefault="00FE66C7" w:rsidP="00A217F0">
            <w:pPr>
              <w:jc w:val="center"/>
              <w:rPr>
                <w:b/>
                <w:color w:val="004990"/>
                <w:sz w:val="20"/>
                <w:szCs w:val="20"/>
              </w:rPr>
            </w:pPr>
          </w:p>
          <w:p w14:paraId="7839E89D" w14:textId="77777777" w:rsidR="00FE66C7" w:rsidRDefault="00FE66C7" w:rsidP="00A217F0">
            <w:pPr>
              <w:jc w:val="center"/>
              <w:rPr>
                <w:b/>
                <w:color w:val="004990"/>
                <w:sz w:val="20"/>
                <w:szCs w:val="20"/>
              </w:rPr>
            </w:pPr>
          </w:p>
          <w:p w14:paraId="609DBE27" w14:textId="77777777" w:rsidR="00FE66C7" w:rsidRDefault="00FE66C7" w:rsidP="00A217F0">
            <w:pPr>
              <w:jc w:val="center"/>
              <w:rPr>
                <w:b/>
                <w:color w:val="004990"/>
                <w:sz w:val="20"/>
                <w:szCs w:val="20"/>
              </w:rPr>
            </w:pPr>
          </w:p>
          <w:p w14:paraId="1E94C665" w14:textId="77777777" w:rsidR="00FE66C7" w:rsidRDefault="00FE66C7" w:rsidP="00A217F0">
            <w:pPr>
              <w:jc w:val="center"/>
              <w:rPr>
                <w:b/>
                <w:color w:val="004990"/>
                <w:sz w:val="20"/>
                <w:szCs w:val="20"/>
              </w:rPr>
            </w:pPr>
          </w:p>
          <w:p w14:paraId="4C8BDD91"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FEB74"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88A92"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3367CA03"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39F4E5" w14:textId="77777777" w:rsidR="00F84B6A" w:rsidRDefault="00F84B6A" w:rsidP="00A217F0">
            <w:pPr>
              <w:jc w:val="center"/>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74BE18" w14:textId="77777777" w:rsidR="00F84B6A" w:rsidRPr="00F70BE8" w:rsidRDefault="00F84B6A" w:rsidP="005F352D">
            <w:pPr>
              <w:jc w:val="both"/>
              <w:rPr>
                <w:rFonts w:ascii="Tahoma" w:hAnsi="Tahoma" w:cs="Tahoma"/>
                <w:bCs/>
                <w:color w:val="1F497D"/>
                <w:lang w:val="es-MX"/>
              </w:rPr>
            </w:pPr>
            <w:r>
              <w:rPr>
                <w:rFonts w:ascii="Tahoma" w:hAnsi="Tahoma" w:cs="Tahoma"/>
                <w:bCs/>
                <w:color w:val="1F497D"/>
                <w:lang w:val="es-MX"/>
              </w:rPr>
              <w:t>6</w:t>
            </w:r>
            <w:r w:rsidRPr="00F70BE8">
              <w:rPr>
                <w:rFonts w:ascii="Tahoma" w:hAnsi="Tahoma" w:cs="Tahoma"/>
                <w:bCs/>
                <w:color w:val="1F497D"/>
                <w:lang w:val="es-MX"/>
              </w:rPr>
              <w:t>.</w:t>
            </w:r>
            <w:r>
              <w:rPr>
                <w:rFonts w:ascii="Tahoma" w:hAnsi="Tahoma" w:cs="Tahoma"/>
                <w:bCs/>
                <w:color w:val="1F497D"/>
                <w:lang w:val="es-MX"/>
              </w:rPr>
              <w:t>5</w:t>
            </w:r>
            <w:r w:rsidRPr="00F70BE8">
              <w:rPr>
                <w:rFonts w:ascii="Tahoma" w:eastAsiaTheme="minorHAnsi" w:hAnsi="Tahoma" w:cs="Tahoma"/>
                <w:color w:val="1F497D" w:themeColor="text2"/>
                <w:lang w:val="es-BO" w:eastAsia="en-US"/>
              </w:rPr>
              <w:t xml:space="preserve">  </w:t>
            </w:r>
            <w:r w:rsidRPr="00F70BE8">
              <w:rPr>
                <w:rFonts w:ascii="Tahoma" w:hAnsi="Tahoma" w:cs="Tahoma"/>
                <w:bCs/>
                <w:color w:val="1F497D"/>
                <w:lang w:val="es-MX"/>
              </w:rPr>
              <w:t>ESTRUCTURA PROYECTO ENTEL TV</w:t>
            </w:r>
            <w:r w:rsidR="005F7C81">
              <w:rPr>
                <w:rFonts w:ascii="Tahoma" w:hAnsi="Tahoma" w:cs="Tahoma"/>
                <w:bCs/>
                <w:color w:val="1F497D"/>
                <w:lang w:val="es-MX"/>
              </w:rPr>
              <w:t xml:space="preserve"> </w:t>
            </w:r>
            <w:r w:rsidR="005F7C81" w:rsidRPr="0024240E">
              <w:rPr>
                <w:rFonts w:ascii="Tahoma" w:hAnsi="Tahoma" w:cs="Tahoma"/>
                <w:bCs/>
                <w:color w:val="1F497D"/>
                <w:lang w:val="es-MX"/>
              </w:rPr>
              <w:t>(DTH) y LTE FAMILIA</w:t>
            </w:r>
            <w:r w:rsidR="005F352D">
              <w:rPr>
                <w:rFonts w:ascii="Tahoma" w:hAnsi="Tahoma" w:cs="Tahoma"/>
                <w:bCs/>
                <w:color w:val="1F497D"/>
                <w:lang w:val="es-MX"/>
              </w:rPr>
              <w:t xml:space="preserve"> NACIONAL</w:t>
            </w:r>
          </w:p>
          <w:p w14:paraId="5FAD94CE" w14:textId="77777777" w:rsidR="00F84B6A" w:rsidRPr="00EB56AA" w:rsidRDefault="00F84B6A" w:rsidP="00A217F0">
            <w:pPr>
              <w:jc w:val="both"/>
              <w:rPr>
                <w:rFonts w:ascii="Tahoma" w:hAnsi="Tahoma" w:cs="Tahoma"/>
                <w:bCs/>
                <w:color w:val="1F497D"/>
                <w:lang w:val="es-MX"/>
              </w:rPr>
            </w:pPr>
          </w:p>
          <w:p w14:paraId="213286DE" w14:textId="77777777" w:rsidR="00F84B6A" w:rsidRPr="00EB56AA" w:rsidRDefault="00F84B6A" w:rsidP="00A217F0">
            <w:pPr>
              <w:jc w:val="both"/>
              <w:rPr>
                <w:rFonts w:ascii="Tahoma" w:hAnsi="Tahoma" w:cs="Tahoma"/>
                <w:bCs/>
                <w:color w:val="1F497D"/>
              </w:rPr>
            </w:pPr>
            <w:r w:rsidRPr="00EB56AA">
              <w:rPr>
                <w:rFonts w:ascii="Tahoma" w:hAnsi="Tahoma" w:cs="Tahoma"/>
                <w:bCs/>
                <w:color w:val="1F497D"/>
              </w:rPr>
              <w:t>La propuesta de la estructura de personal a nivel nacional, debe contar  como mínimo con:</w:t>
            </w:r>
          </w:p>
          <w:p w14:paraId="2A6CB8EF" w14:textId="77777777" w:rsidR="00F84B6A" w:rsidRPr="00EB56AA" w:rsidRDefault="00F84B6A" w:rsidP="00A217F0">
            <w:pPr>
              <w:jc w:val="both"/>
              <w:rPr>
                <w:rFonts w:ascii="Tahoma" w:hAnsi="Tahoma" w:cs="Tahoma"/>
                <w:bCs/>
                <w:color w:val="1F497D"/>
              </w:rPr>
            </w:pPr>
          </w:p>
          <w:p w14:paraId="27FF6AD6" w14:textId="77777777" w:rsidR="00F84B6A" w:rsidRPr="00EB56AA" w:rsidRDefault="00F84B6A" w:rsidP="00EA2817">
            <w:pPr>
              <w:numPr>
                <w:ilvl w:val="0"/>
                <w:numId w:val="66"/>
              </w:numPr>
              <w:tabs>
                <w:tab w:val="clear" w:pos="720"/>
                <w:tab w:val="num" w:pos="499"/>
              </w:tabs>
              <w:ind w:left="0" w:firstLine="0"/>
              <w:jc w:val="both"/>
              <w:rPr>
                <w:rFonts w:ascii="Tahoma" w:hAnsi="Tahoma" w:cs="Tahoma"/>
                <w:bCs/>
                <w:color w:val="1F497D"/>
              </w:rPr>
            </w:pPr>
            <w:r w:rsidRPr="00EB56AA">
              <w:rPr>
                <w:rFonts w:ascii="Tahoma" w:hAnsi="Tahoma" w:cs="Tahoma"/>
                <w:bCs/>
                <w:color w:val="1F497D"/>
              </w:rPr>
              <w:t>Un Responsable Técnico – Comercial Nacional</w:t>
            </w:r>
          </w:p>
          <w:p w14:paraId="0CB26E8F" w14:textId="77777777" w:rsidR="00F84B6A" w:rsidRPr="00EB56AA" w:rsidRDefault="00F84B6A" w:rsidP="00EA2817">
            <w:pPr>
              <w:numPr>
                <w:ilvl w:val="0"/>
                <w:numId w:val="66"/>
              </w:numPr>
              <w:tabs>
                <w:tab w:val="clear" w:pos="720"/>
                <w:tab w:val="num" w:pos="499"/>
              </w:tabs>
              <w:ind w:left="0" w:firstLine="0"/>
              <w:jc w:val="both"/>
              <w:rPr>
                <w:rFonts w:ascii="Tahoma" w:hAnsi="Tahoma" w:cs="Tahoma"/>
                <w:bCs/>
                <w:color w:val="1F497D"/>
              </w:rPr>
            </w:pPr>
            <w:r w:rsidRPr="00EB56AA">
              <w:rPr>
                <w:rFonts w:ascii="Tahoma" w:hAnsi="Tahoma" w:cs="Tahoma"/>
                <w:bCs/>
                <w:color w:val="1F497D"/>
                <w:lang w:val="es-ES_tradnl"/>
              </w:rPr>
              <w:t>Un Responsable de Gestión de Calidad Nacional</w:t>
            </w:r>
          </w:p>
          <w:p w14:paraId="34481D1F" w14:textId="77777777" w:rsidR="005F352D" w:rsidRDefault="005F352D" w:rsidP="00A217F0">
            <w:pPr>
              <w:jc w:val="both"/>
              <w:rPr>
                <w:rFonts w:ascii="Tahoma" w:hAnsi="Tahoma" w:cs="Tahoma"/>
                <w:bCs/>
                <w:color w:val="1F497D"/>
              </w:rPr>
            </w:pPr>
          </w:p>
          <w:p w14:paraId="4D91F871" w14:textId="77777777" w:rsidR="005F352D" w:rsidRDefault="005F352D" w:rsidP="00A217F0">
            <w:pPr>
              <w:jc w:val="both"/>
              <w:rPr>
                <w:rFonts w:ascii="Tahoma" w:hAnsi="Tahoma" w:cs="Tahoma"/>
                <w:bCs/>
                <w:color w:val="1F497D"/>
              </w:rPr>
            </w:pPr>
            <w:r>
              <w:rPr>
                <w:rFonts w:ascii="Tahoma" w:hAnsi="Tahoma" w:cs="Tahoma"/>
                <w:bCs/>
                <w:color w:val="1F497D"/>
              </w:rPr>
              <w:t>Ambos con sede en la ciudad de La Paz.</w:t>
            </w:r>
          </w:p>
          <w:p w14:paraId="73F4DA25" w14:textId="77777777" w:rsidR="005F352D" w:rsidRDefault="005F352D" w:rsidP="00A217F0">
            <w:pPr>
              <w:jc w:val="both"/>
              <w:rPr>
                <w:rFonts w:ascii="Tahoma" w:hAnsi="Tahoma" w:cs="Tahoma"/>
                <w:bCs/>
                <w:color w:val="1F497D"/>
              </w:rPr>
            </w:pPr>
          </w:p>
          <w:p w14:paraId="1361A824" w14:textId="77777777" w:rsidR="00F84B6A" w:rsidRDefault="00F84B6A" w:rsidP="00A217F0">
            <w:pPr>
              <w:jc w:val="both"/>
              <w:rPr>
                <w:rFonts w:ascii="Tahoma" w:hAnsi="Tahoma" w:cs="Tahoma"/>
                <w:bCs/>
                <w:color w:val="1F497D"/>
              </w:rPr>
            </w:pPr>
            <w:r w:rsidRPr="00EB56AA">
              <w:rPr>
                <w:rFonts w:ascii="Tahoma" w:hAnsi="Tahoma" w:cs="Tahoma"/>
                <w:bCs/>
                <w:color w:val="1F497D"/>
              </w:rPr>
              <w:t xml:space="preserve">Ver Gráfico: Organigrama Funcional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47C39BB" w14:textId="77777777" w:rsidR="00FE66C7" w:rsidRDefault="00FE66C7" w:rsidP="00A217F0">
            <w:pPr>
              <w:jc w:val="center"/>
              <w:rPr>
                <w:b/>
                <w:color w:val="004990"/>
                <w:sz w:val="20"/>
                <w:szCs w:val="20"/>
              </w:rPr>
            </w:pPr>
          </w:p>
          <w:p w14:paraId="4CBF8DCE" w14:textId="77777777" w:rsidR="00FE66C7" w:rsidRDefault="00FE66C7" w:rsidP="00A217F0">
            <w:pPr>
              <w:jc w:val="center"/>
              <w:rPr>
                <w:b/>
                <w:color w:val="004990"/>
                <w:sz w:val="20"/>
                <w:szCs w:val="20"/>
              </w:rPr>
            </w:pPr>
          </w:p>
          <w:p w14:paraId="6BAFEDA0" w14:textId="77777777" w:rsidR="00FE66C7" w:rsidRDefault="00FE66C7" w:rsidP="00A217F0">
            <w:pPr>
              <w:jc w:val="center"/>
              <w:rPr>
                <w:b/>
                <w:color w:val="004990"/>
                <w:sz w:val="20"/>
                <w:szCs w:val="20"/>
              </w:rPr>
            </w:pPr>
          </w:p>
          <w:p w14:paraId="573C1281"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9EB09C"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A3109"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19CCA210"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BDA138" w14:textId="77777777" w:rsidR="00F84B6A" w:rsidRDefault="00F84B6A" w:rsidP="00A217F0">
            <w:pPr>
              <w:jc w:val="center"/>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DEB54E" w14:textId="77777777" w:rsidR="00F84B6A" w:rsidRPr="00400120" w:rsidRDefault="00F84B6A" w:rsidP="00A217F0">
            <w:pPr>
              <w:ind w:left="215"/>
              <w:rPr>
                <w:rFonts w:ascii="Tahoma" w:hAnsi="Tahoma" w:cs="Tahoma"/>
                <w:bCs/>
                <w:color w:val="1F497D"/>
                <w:lang w:val="es-MX"/>
              </w:rPr>
            </w:pPr>
            <w:r w:rsidRPr="00400120">
              <w:rPr>
                <w:rFonts w:ascii="Tahoma" w:hAnsi="Tahoma" w:cs="Tahoma"/>
                <w:bCs/>
                <w:color w:val="1F497D"/>
                <w:lang w:val="es-MX"/>
              </w:rPr>
              <w:t>6.5.1  DEPARTAMENTO DE LA PAZ</w:t>
            </w:r>
          </w:p>
          <w:p w14:paraId="32DE25E6" w14:textId="77777777" w:rsidR="00F84B6A" w:rsidRPr="00EB56AA" w:rsidRDefault="00F84B6A" w:rsidP="00A217F0">
            <w:pPr>
              <w:ind w:left="215"/>
              <w:rPr>
                <w:rFonts w:ascii="Tahoma" w:hAnsi="Tahoma" w:cs="Tahoma"/>
                <w:bCs/>
                <w:color w:val="1F497D"/>
                <w:lang w:val="es-MX"/>
              </w:rPr>
            </w:pPr>
          </w:p>
          <w:p w14:paraId="0F60BF5D" w14:textId="77777777" w:rsidR="00F84B6A" w:rsidRPr="00EB56AA" w:rsidRDefault="00F84B6A" w:rsidP="00A217F0">
            <w:pPr>
              <w:ind w:left="-3" w:firstLine="3"/>
              <w:jc w:val="both"/>
              <w:rPr>
                <w:rFonts w:ascii="Tahoma" w:hAnsi="Tahoma" w:cs="Tahoma"/>
                <w:bCs/>
                <w:color w:val="1F497D"/>
              </w:rPr>
            </w:pPr>
            <w:r w:rsidRPr="00EB56AA">
              <w:rPr>
                <w:rFonts w:ascii="Tahoma" w:hAnsi="Tahoma" w:cs="Tahoma"/>
                <w:bCs/>
                <w:color w:val="1F497D"/>
              </w:rPr>
              <w:t>Para el departamento de La Paz la propuesta debe ser como mínimo la siguiente:</w:t>
            </w:r>
          </w:p>
          <w:p w14:paraId="0D9A039B" w14:textId="77777777" w:rsidR="00F84B6A" w:rsidRPr="00EB56AA" w:rsidRDefault="00F84B6A" w:rsidP="00A217F0">
            <w:pPr>
              <w:ind w:left="139" w:hanging="139"/>
              <w:jc w:val="both"/>
              <w:rPr>
                <w:rFonts w:ascii="Tahoma" w:hAnsi="Tahoma" w:cs="Tahoma"/>
                <w:bCs/>
                <w:color w:val="1F497D"/>
              </w:rPr>
            </w:pPr>
          </w:p>
          <w:p w14:paraId="6888FE9A"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EB56AA">
              <w:rPr>
                <w:rFonts w:ascii="Tahoma" w:hAnsi="Tahoma" w:cs="Tahoma"/>
                <w:bCs/>
                <w:color w:val="1F497D"/>
              </w:rPr>
              <w:t>Un referente Departamental.</w:t>
            </w:r>
          </w:p>
          <w:p w14:paraId="6A9C3F5C"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D631CE">
              <w:rPr>
                <w:rFonts w:ascii="Tahoma" w:hAnsi="Tahoma" w:cs="Tahoma"/>
                <w:color w:val="1F497D" w:themeColor="text2"/>
                <w:lang w:val="es-BO" w:eastAsia="en-US"/>
              </w:rPr>
              <w:t xml:space="preserve">Estructura para la ciudad de La </w:t>
            </w:r>
            <w:r>
              <w:rPr>
                <w:rFonts w:ascii="Tahoma" w:hAnsi="Tahoma" w:cs="Tahoma"/>
                <w:color w:val="1F497D" w:themeColor="text2"/>
                <w:lang w:val="es-BO" w:eastAsia="en-US"/>
              </w:rPr>
              <w:t>Paz</w:t>
            </w:r>
          </w:p>
          <w:p w14:paraId="073793AD"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D631CE">
              <w:rPr>
                <w:rFonts w:ascii="Tahoma" w:hAnsi="Tahoma" w:cs="Tahoma"/>
                <w:color w:val="1F497D" w:themeColor="text2"/>
                <w:lang w:val="es-BO" w:eastAsia="en-US"/>
              </w:rPr>
              <w:t>Estructura para la ciudad de Caranavi.</w:t>
            </w:r>
          </w:p>
          <w:p w14:paraId="7A2912DC" w14:textId="77777777" w:rsidR="00F84B6A" w:rsidRPr="00D631CE" w:rsidRDefault="00F84B6A" w:rsidP="00A217F0">
            <w:pPr>
              <w:ind w:left="139"/>
              <w:jc w:val="both"/>
              <w:rPr>
                <w:rFonts w:ascii="Tahoma" w:hAnsi="Tahoma" w:cs="Tahoma"/>
                <w:bCs/>
                <w:color w:val="1F497D"/>
                <w:lang w:val="es-MX"/>
              </w:rPr>
            </w:pPr>
          </w:p>
          <w:p w14:paraId="14C578E9" w14:textId="77777777" w:rsidR="00F84B6A" w:rsidRPr="00EB56AA" w:rsidRDefault="00F84B6A" w:rsidP="00A217F0">
            <w:pPr>
              <w:ind w:left="139" w:hanging="139"/>
              <w:jc w:val="both"/>
              <w:rPr>
                <w:rFonts w:ascii="Tahoma" w:hAnsi="Tahoma" w:cs="Tahoma"/>
                <w:bCs/>
                <w:color w:val="1F497D"/>
              </w:rPr>
            </w:pPr>
            <w:r w:rsidRPr="00EB56AA">
              <w:rPr>
                <w:rFonts w:ascii="Tahoma" w:hAnsi="Tahoma" w:cs="Tahoma"/>
                <w:bCs/>
                <w:color w:val="1F497D"/>
              </w:rPr>
              <w:t xml:space="preserve">Ver Gráfico: Organigrama Funcional </w:t>
            </w:r>
          </w:p>
          <w:p w14:paraId="76BC4733" w14:textId="77777777" w:rsidR="00F84B6A" w:rsidRPr="00EB56AA" w:rsidRDefault="00F84B6A" w:rsidP="00A217F0">
            <w:pPr>
              <w:ind w:left="139" w:hanging="139"/>
              <w:jc w:val="both"/>
              <w:rPr>
                <w:rFonts w:ascii="Tahoma" w:hAnsi="Tahoma" w:cs="Tahoma"/>
                <w:bCs/>
                <w:color w:val="1F497D"/>
              </w:rPr>
            </w:pPr>
          </w:p>
          <w:p w14:paraId="30047773" w14:textId="77777777" w:rsidR="00F84B6A" w:rsidRPr="00E95A15" w:rsidRDefault="00F84B6A" w:rsidP="00A217F0">
            <w:pPr>
              <w:ind w:left="-3" w:firstLine="3"/>
              <w:jc w:val="both"/>
              <w:rPr>
                <w:rFonts w:ascii="Tahoma" w:hAnsi="Tahoma" w:cs="Tahoma"/>
                <w:bCs/>
                <w:color w:val="1F497D"/>
                <w:sz w:val="22"/>
                <w:szCs w:val="22"/>
              </w:rPr>
            </w:pPr>
            <w:r w:rsidRPr="00EB56AA">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36673D70"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1ACB02E" w14:textId="77777777" w:rsidR="00FE66C7" w:rsidRDefault="00FE66C7" w:rsidP="00A217F0">
            <w:pPr>
              <w:jc w:val="center"/>
              <w:rPr>
                <w:b/>
                <w:color w:val="004990"/>
                <w:sz w:val="20"/>
                <w:szCs w:val="20"/>
              </w:rPr>
            </w:pPr>
          </w:p>
          <w:p w14:paraId="48EF9AEB" w14:textId="77777777" w:rsidR="00FE66C7" w:rsidRDefault="00FE66C7" w:rsidP="00A217F0">
            <w:pPr>
              <w:jc w:val="center"/>
              <w:rPr>
                <w:b/>
                <w:color w:val="004990"/>
                <w:sz w:val="20"/>
                <w:szCs w:val="20"/>
              </w:rPr>
            </w:pPr>
          </w:p>
          <w:p w14:paraId="2B170AC8" w14:textId="77777777" w:rsidR="00FE66C7" w:rsidRDefault="00FE66C7" w:rsidP="00A217F0">
            <w:pPr>
              <w:jc w:val="center"/>
              <w:rPr>
                <w:b/>
                <w:color w:val="004990"/>
                <w:sz w:val="20"/>
                <w:szCs w:val="20"/>
              </w:rPr>
            </w:pPr>
          </w:p>
          <w:p w14:paraId="2E05533B" w14:textId="77777777" w:rsidR="00FE66C7" w:rsidRDefault="00FE66C7" w:rsidP="00A217F0">
            <w:pPr>
              <w:jc w:val="center"/>
              <w:rPr>
                <w:b/>
                <w:color w:val="004990"/>
                <w:sz w:val="20"/>
                <w:szCs w:val="20"/>
              </w:rPr>
            </w:pPr>
          </w:p>
          <w:p w14:paraId="1D56B73B" w14:textId="77777777" w:rsidR="00FE66C7" w:rsidRDefault="00FE66C7" w:rsidP="00A217F0">
            <w:pPr>
              <w:jc w:val="center"/>
              <w:rPr>
                <w:b/>
                <w:color w:val="004990"/>
                <w:sz w:val="20"/>
                <w:szCs w:val="20"/>
              </w:rPr>
            </w:pPr>
          </w:p>
          <w:p w14:paraId="22C02023" w14:textId="77777777" w:rsidR="00FE66C7" w:rsidRDefault="00FE66C7" w:rsidP="00A217F0">
            <w:pPr>
              <w:jc w:val="center"/>
              <w:rPr>
                <w:b/>
                <w:color w:val="004990"/>
                <w:sz w:val="20"/>
                <w:szCs w:val="20"/>
              </w:rPr>
            </w:pPr>
          </w:p>
          <w:p w14:paraId="3F9DA00D" w14:textId="77777777" w:rsidR="00FE66C7" w:rsidRDefault="00FE66C7" w:rsidP="00A217F0">
            <w:pPr>
              <w:jc w:val="center"/>
              <w:rPr>
                <w:b/>
                <w:color w:val="004990"/>
                <w:sz w:val="20"/>
                <w:szCs w:val="20"/>
              </w:rPr>
            </w:pPr>
          </w:p>
          <w:p w14:paraId="1D11FB8D" w14:textId="77777777" w:rsidR="00FE66C7" w:rsidRDefault="00FE66C7" w:rsidP="00A217F0">
            <w:pPr>
              <w:jc w:val="center"/>
              <w:rPr>
                <w:b/>
                <w:color w:val="004990"/>
                <w:sz w:val="20"/>
                <w:szCs w:val="20"/>
              </w:rPr>
            </w:pPr>
          </w:p>
          <w:p w14:paraId="55EC081E"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05411"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A602F8"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5C30B0E"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1FB9B" w14:textId="77777777" w:rsidR="00F84B6A" w:rsidRDefault="00F84B6A" w:rsidP="00A217F0">
            <w:pPr>
              <w:jc w:val="center"/>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CE4133" w14:textId="77777777" w:rsidR="00F84B6A" w:rsidRPr="00A50043" w:rsidRDefault="00F84B6A" w:rsidP="00A217F0">
            <w:pPr>
              <w:pStyle w:val="Ttulo3"/>
              <w:numPr>
                <w:ilvl w:val="0"/>
                <w:numId w:val="0"/>
              </w:numPr>
              <w:rPr>
                <w:rFonts w:cs="Tahoma"/>
                <w:color w:val="1F497D" w:themeColor="text2"/>
                <w:sz w:val="16"/>
                <w:szCs w:val="16"/>
                <w:u w:val="none"/>
              </w:rPr>
            </w:pPr>
            <w:r>
              <w:rPr>
                <w:rFonts w:cs="Tahoma"/>
                <w:b/>
                <w:color w:val="1F497D" w:themeColor="text2"/>
                <w:sz w:val="16"/>
                <w:szCs w:val="16"/>
                <w:u w:val="none"/>
              </w:rPr>
              <w:t xml:space="preserve">       </w:t>
            </w:r>
            <w:r w:rsidRPr="00A50043">
              <w:rPr>
                <w:rFonts w:cs="Tahoma"/>
                <w:color w:val="1F497D" w:themeColor="text2"/>
                <w:sz w:val="16"/>
                <w:szCs w:val="16"/>
                <w:u w:val="none"/>
              </w:rPr>
              <w:t>6.5.1.1 ESTRUCTURA DE LA CIUDAD DE LA PAZ</w:t>
            </w:r>
          </w:p>
          <w:p w14:paraId="40A81DD7" w14:textId="77777777" w:rsidR="00F84B6A" w:rsidRDefault="00F84B6A" w:rsidP="00A217F0">
            <w:pPr>
              <w:ind w:left="-3" w:firstLine="3"/>
              <w:rPr>
                <w:rFonts w:ascii="Tahoma" w:hAnsi="Tahoma" w:cs="Tahoma"/>
                <w:b/>
                <w:bCs/>
                <w:color w:val="1F497D"/>
                <w:lang w:val="es-MX"/>
              </w:rPr>
            </w:pPr>
          </w:p>
          <w:p w14:paraId="0C8D928E"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EB56AA">
              <w:rPr>
                <w:rFonts w:ascii="Tahoma" w:hAnsi="Tahoma" w:cs="Tahoma"/>
                <w:bCs/>
                <w:color w:val="1F497D"/>
                <w:lang w:val="es-ES_tradnl"/>
              </w:rPr>
              <w:t>Un gestor de provisiones y fallas.</w:t>
            </w:r>
          </w:p>
          <w:p w14:paraId="2E3C1612"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Un gestor de almacenes</w:t>
            </w:r>
          </w:p>
          <w:p w14:paraId="52278B20" w14:textId="77777777" w:rsidR="00F84B6A" w:rsidRPr="0024240E"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24240E">
              <w:rPr>
                <w:rFonts w:ascii="Tahoma" w:hAnsi="Tahoma" w:cs="Tahoma"/>
                <w:bCs/>
                <w:color w:val="1F497D"/>
                <w:lang w:val="es-ES_tradnl"/>
              </w:rPr>
              <w:t>Catorce técnicos de provisiones y fallas</w:t>
            </w:r>
            <w:r w:rsidR="005F7C81" w:rsidRPr="0024240E">
              <w:rPr>
                <w:rFonts w:ascii="Tahoma" w:hAnsi="Tahoma" w:cs="Tahoma"/>
                <w:bCs/>
                <w:color w:val="1F497D"/>
                <w:lang w:val="es-ES_tradnl"/>
              </w:rPr>
              <w:t xml:space="preserve"> + 4 para LTE</w:t>
            </w:r>
            <w:r w:rsidRPr="0024240E">
              <w:rPr>
                <w:rFonts w:ascii="Tahoma" w:hAnsi="Tahoma" w:cs="Tahoma"/>
                <w:bCs/>
                <w:color w:val="1F497D"/>
                <w:lang w:val="es-ES_tradnl"/>
              </w:rPr>
              <w:t>.</w:t>
            </w:r>
          </w:p>
          <w:p w14:paraId="52113B9E" w14:textId="77777777" w:rsidR="00F84B6A" w:rsidRDefault="00F84B6A" w:rsidP="00A217F0">
            <w:pPr>
              <w:ind w:left="-3" w:firstLine="3"/>
              <w:rPr>
                <w:rFonts w:ascii="Tahoma" w:hAnsi="Tahoma" w:cs="Tahoma"/>
                <w:b/>
                <w:bCs/>
                <w:color w:val="1F497D"/>
                <w:lang w:val="es-MX"/>
              </w:rPr>
            </w:pPr>
          </w:p>
          <w:p w14:paraId="7A28F2F0" w14:textId="77777777" w:rsidR="00F84B6A" w:rsidRDefault="00F84B6A" w:rsidP="00A217F0">
            <w:pPr>
              <w:ind w:left="-3" w:firstLine="3"/>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p w14:paraId="0FFCD987" w14:textId="77777777" w:rsidR="00F84B6A" w:rsidRPr="00D66E64" w:rsidRDefault="00F84B6A" w:rsidP="00A217F0">
            <w:pPr>
              <w:ind w:left="-3" w:firstLine="3"/>
              <w:rPr>
                <w:rFonts w:ascii="Tahoma" w:hAnsi="Tahoma" w:cs="Tahoma"/>
                <w:b/>
                <w:bCs/>
                <w:color w:val="1F497D"/>
                <w:lang w:val="es-MX"/>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231B8BA" w14:textId="77777777" w:rsidR="00FE66C7" w:rsidRDefault="00FE66C7" w:rsidP="00A217F0">
            <w:pPr>
              <w:jc w:val="center"/>
              <w:rPr>
                <w:b/>
                <w:color w:val="004990"/>
                <w:sz w:val="20"/>
                <w:szCs w:val="20"/>
              </w:rPr>
            </w:pPr>
          </w:p>
          <w:p w14:paraId="7888A99C" w14:textId="77777777" w:rsidR="00FE66C7" w:rsidRDefault="00FE66C7" w:rsidP="00A217F0">
            <w:pPr>
              <w:jc w:val="center"/>
              <w:rPr>
                <w:b/>
                <w:color w:val="004990"/>
                <w:sz w:val="20"/>
                <w:szCs w:val="20"/>
              </w:rPr>
            </w:pPr>
          </w:p>
          <w:p w14:paraId="2DDFB132"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D97D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5FFCC"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32CF7D76"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BD8AD" w14:textId="77777777" w:rsidR="00F84B6A" w:rsidRDefault="00F84B6A" w:rsidP="00A217F0">
            <w:pPr>
              <w:jc w:val="center"/>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42E5A" w14:textId="77777777" w:rsidR="00F84B6A" w:rsidRPr="00A50043" w:rsidRDefault="00F84B6A" w:rsidP="00A217F0">
            <w:pPr>
              <w:pStyle w:val="Ttulo3"/>
              <w:numPr>
                <w:ilvl w:val="0"/>
                <w:numId w:val="0"/>
              </w:numPr>
              <w:ind w:left="142"/>
              <w:rPr>
                <w:rFonts w:cs="Tahoma"/>
                <w:color w:val="1F497D" w:themeColor="text2"/>
                <w:sz w:val="16"/>
                <w:szCs w:val="16"/>
                <w:u w:val="none"/>
              </w:rPr>
            </w:pPr>
            <w:r>
              <w:rPr>
                <w:rFonts w:cs="Tahoma"/>
                <w:b/>
                <w:color w:val="1F497D" w:themeColor="text2"/>
                <w:sz w:val="16"/>
                <w:szCs w:val="16"/>
                <w:u w:val="none"/>
              </w:rPr>
              <w:t xml:space="preserve">    </w:t>
            </w:r>
            <w:r w:rsidRPr="00A50043">
              <w:rPr>
                <w:rFonts w:cs="Tahoma"/>
                <w:color w:val="1F497D" w:themeColor="text2"/>
                <w:sz w:val="16"/>
                <w:szCs w:val="16"/>
                <w:u w:val="none"/>
              </w:rPr>
              <w:t>6.5.1.2 ESTRUCTURA DE LA CIUDAD DE CARANAVI</w:t>
            </w:r>
          </w:p>
          <w:p w14:paraId="617313CD" w14:textId="77777777" w:rsidR="00F84B6A" w:rsidRPr="00635EC2" w:rsidRDefault="00F84B6A" w:rsidP="00A217F0">
            <w:pPr>
              <w:rPr>
                <w:lang w:val="es-MX"/>
              </w:rPr>
            </w:pPr>
          </w:p>
          <w:p w14:paraId="16CB88E6" w14:textId="77777777" w:rsidR="00F84B6A" w:rsidRPr="00EB56A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 xml:space="preserve">2 </w:t>
            </w:r>
            <w:r w:rsidRPr="00EB56AA">
              <w:rPr>
                <w:rFonts w:ascii="Tahoma" w:hAnsi="Tahoma" w:cs="Tahoma"/>
                <w:bCs/>
                <w:color w:val="1F497D"/>
                <w:lang w:val="es-ES_tradnl"/>
              </w:rPr>
              <w:t>técnicos de provisiones y fallas.</w:t>
            </w:r>
          </w:p>
          <w:p w14:paraId="194FA8D6" w14:textId="77777777" w:rsidR="00F84B6A" w:rsidRDefault="00F84B6A" w:rsidP="00A217F0">
            <w:pPr>
              <w:ind w:left="-3" w:firstLine="3"/>
              <w:rPr>
                <w:rFonts w:ascii="Tahoma" w:hAnsi="Tahoma" w:cs="Tahoma"/>
                <w:b/>
                <w:bCs/>
                <w:color w:val="1F497D"/>
                <w:lang w:val="es-MX"/>
              </w:rPr>
            </w:pPr>
          </w:p>
          <w:p w14:paraId="200CE5F2" w14:textId="77777777" w:rsidR="00F84B6A" w:rsidRDefault="00F84B6A" w:rsidP="0024240E">
            <w:pPr>
              <w:ind w:left="-3" w:firstLine="3"/>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p w14:paraId="29DE4457" w14:textId="77777777" w:rsidR="00F84B6A" w:rsidRPr="00635EC2" w:rsidRDefault="00F84B6A" w:rsidP="00A217F0">
            <w:pPr>
              <w:ind w:left="-3" w:firstLine="3"/>
              <w:rPr>
                <w:rFonts w:ascii="Tahoma" w:hAnsi="Tahoma" w:cs="Tahoma"/>
                <w:b/>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EF085C3" w14:textId="77777777" w:rsidR="00FE66C7" w:rsidRDefault="00FE66C7" w:rsidP="00A217F0">
            <w:pPr>
              <w:jc w:val="center"/>
              <w:rPr>
                <w:b/>
                <w:color w:val="004990"/>
                <w:sz w:val="20"/>
                <w:szCs w:val="20"/>
              </w:rPr>
            </w:pPr>
          </w:p>
          <w:p w14:paraId="7C48609A" w14:textId="77777777" w:rsidR="00FE66C7" w:rsidRDefault="00FE66C7" w:rsidP="00A217F0">
            <w:pPr>
              <w:jc w:val="center"/>
              <w:rPr>
                <w:b/>
                <w:color w:val="004990"/>
                <w:sz w:val="20"/>
                <w:szCs w:val="20"/>
              </w:rPr>
            </w:pPr>
          </w:p>
          <w:p w14:paraId="7FAF012E"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CD510C"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AB25A2"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8A00C81"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0CE7E4" w14:textId="77777777" w:rsidR="00F84B6A" w:rsidRDefault="00F84B6A" w:rsidP="00A217F0">
            <w:pPr>
              <w:jc w:val="center"/>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28EF5E" w14:textId="77777777" w:rsidR="00F84B6A" w:rsidRPr="00A50043" w:rsidRDefault="00F84B6A" w:rsidP="00A217F0">
            <w:pPr>
              <w:ind w:left="-3" w:firstLine="3"/>
              <w:rPr>
                <w:rFonts w:ascii="Tahoma" w:hAnsi="Tahoma" w:cs="Tahoma"/>
                <w:bCs/>
                <w:color w:val="1F497D"/>
                <w:lang w:val="es-MX"/>
              </w:rPr>
            </w:pPr>
            <w:r w:rsidRPr="00A50043">
              <w:rPr>
                <w:rFonts w:ascii="Tahoma" w:hAnsi="Tahoma" w:cs="Tahoma"/>
                <w:bCs/>
                <w:color w:val="1F497D"/>
                <w:lang w:val="es-MX"/>
              </w:rPr>
              <w:t>6.5.2  DEPARTAMENTO DE SANTA CRUZ</w:t>
            </w:r>
          </w:p>
          <w:p w14:paraId="6473C54F" w14:textId="77777777" w:rsidR="00F84B6A" w:rsidRPr="00D66E64" w:rsidRDefault="00F84B6A" w:rsidP="00A217F0">
            <w:pPr>
              <w:ind w:left="-3" w:firstLine="3"/>
              <w:rPr>
                <w:rFonts w:ascii="Tahoma" w:hAnsi="Tahoma" w:cs="Tahoma"/>
                <w:b/>
                <w:bCs/>
                <w:color w:val="1F497D"/>
                <w:lang w:val="es-MX"/>
              </w:rPr>
            </w:pPr>
          </w:p>
          <w:p w14:paraId="48655193" w14:textId="77777777" w:rsidR="00F84B6A" w:rsidRPr="00D66E64" w:rsidRDefault="00F84B6A" w:rsidP="00A217F0">
            <w:pPr>
              <w:ind w:firstLine="3"/>
              <w:jc w:val="both"/>
              <w:rPr>
                <w:rFonts w:ascii="Tahoma" w:hAnsi="Tahoma" w:cs="Tahoma"/>
                <w:bCs/>
                <w:color w:val="1F497D"/>
              </w:rPr>
            </w:pPr>
            <w:r w:rsidRPr="00D66E64">
              <w:rPr>
                <w:rFonts w:ascii="Tahoma" w:hAnsi="Tahoma" w:cs="Tahoma"/>
                <w:bCs/>
                <w:color w:val="1F497D"/>
              </w:rPr>
              <w:t xml:space="preserve">Para el departamento de Santa </w:t>
            </w:r>
            <w:r>
              <w:rPr>
                <w:rFonts w:ascii="Tahoma" w:hAnsi="Tahoma" w:cs="Tahoma"/>
                <w:bCs/>
                <w:color w:val="1F497D"/>
              </w:rPr>
              <w:t xml:space="preserve">Cruz la propuesta debe ser como </w:t>
            </w:r>
            <w:r w:rsidRPr="00D66E64">
              <w:rPr>
                <w:rFonts w:ascii="Tahoma" w:hAnsi="Tahoma" w:cs="Tahoma"/>
                <w:bCs/>
                <w:color w:val="1F497D"/>
              </w:rPr>
              <w:t>mínimo la siguiente:</w:t>
            </w:r>
          </w:p>
          <w:p w14:paraId="71F74120" w14:textId="77777777" w:rsidR="00F84B6A" w:rsidRPr="00D66E64" w:rsidRDefault="00F84B6A" w:rsidP="00A217F0">
            <w:pPr>
              <w:ind w:left="281" w:hanging="281"/>
              <w:jc w:val="both"/>
              <w:rPr>
                <w:rFonts w:ascii="Tahoma" w:hAnsi="Tahoma" w:cs="Tahoma"/>
                <w:bCs/>
                <w:color w:val="1F497D"/>
              </w:rPr>
            </w:pPr>
          </w:p>
          <w:p w14:paraId="358A68D4" w14:textId="77777777" w:rsidR="00F84B6A" w:rsidRPr="00635EC2" w:rsidRDefault="00F84B6A" w:rsidP="00EA2817">
            <w:pPr>
              <w:numPr>
                <w:ilvl w:val="0"/>
                <w:numId w:val="66"/>
              </w:numPr>
              <w:tabs>
                <w:tab w:val="clear" w:pos="720"/>
                <w:tab w:val="num" w:pos="640"/>
              </w:tabs>
              <w:ind w:left="281" w:hanging="281"/>
              <w:jc w:val="both"/>
              <w:rPr>
                <w:rFonts w:ascii="Tahoma" w:hAnsi="Tahoma" w:cs="Tahoma"/>
                <w:bCs/>
                <w:color w:val="1F497D"/>
                <w:lang w:val="es-ES_tradnl"/>
              </w:rPr>
            </w:pPr>
            <w:r w:rsidRPr="00D66E64">
              <w:rPr>
                <w:rFonts w:ascii="Tahoma" w:hAnsi="Tahoma" w:cs="Tahoma"/>
                <w:bCs/>
                <w:color w:val="1F497D"/>
              </w:rPr>
              <w:t>Un referente Departamental.</w:t>
            </w:r>
          </w:p>
          <w:p w14:paraId="19E45EC4"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BO"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Santa Cruz.</w:t>
            </w:r>
          </w:p>
          <w:p w14:paraId="69143F32"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ES_tradnl"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Robore</w:t>
            </w:r>
            <w:r w:rsidRPr="00D631CE">
              <w:rPr>
                <w:rFonts w:ascii="Tahoma" w:hAnsi="Tahoma" w:cs="Tahoma"/>
                <w:color w:val="1F497D" w:themeColor="text2"/>
                <w:lang w:val="es-BO" w:eastAsia="en-US"/>
              </w:rPr>
              <w:t>.</w:t>
            </w:r>
          </w:p>
          <w:p w14:paraId="48C951A2" w14:textId="77777777" w:rsidR="00F84B6A" w:rsidRPr="00D66E64" w:rsidRDefault="00F84B6A" w:rsidP="00EA2817">
            <w:pPr>
              <w:numPr>
                <w:ilvl w:val="0"/>
                <w:numId w:val="66"/>
              </w:numPr>
              <w:tabs>
                <w:tab w:val="clear" w:pos="720"/>
                <w:tab w:val="num" w:pos="640"/>
              </w:tabs>
              <w:ind w:left="281" w:hanging="281"/>
              <w:jc w:val="both"/>
              <w:rPr>
                <w:rFonts w:ascii="Tahoma" w:hAnsi="Tahoma" w:cs="Tahoma"/>
                <w:bCs/>
                <w:color w:val="1F497D"/>
                <w:lang w:val="es-ES_tradnl"/>
              </w:rPr>
            </w:pP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Camiri.</w:t>
            </w:r>
          </w:p>
          <w:p w14:paraId="6E4D7FFA" w14:textId="77777777" w:rsidR="00F84B6A" w:rsidRPr="00D66E64" w:rsidRDefault="00F84B6A" w:rsidP="00A217F0">
            <w:pPr>
              <w:ind w:left="281" w:hanging="281"/>
              <w:jc w:val="both"/>
              <w:rPr>
                <w:rFonts w:ascii="Tahoma" w:hAnsi="Tahoma" w:cs="Tahoma"/>
                <w:bCs/>
                <w:color w:val="1F497D"/>
              </w:rPr>
            </w:pPr>
          </w:p>
          <w:p w14:paraId="2E3388A4" w14:textId="77777777" w:rsidR="00F84B6A" w:rsidRPr="00D66E64" w:rsidRDefault="00F84B6A" w:rsidP="00A217F0">
            <w:pPr>
              <w:ind w:left="281" w:hanging="281"/>
              <w:jc w:val="both"/>
              <w:rPr>
                <w:rFonts w:ascii="Tahoma" w:hAnsi="Tahoma" w:cs="Tahoma"/>
                <w:bCs/>
                <w:color w:val="1F497D"/>
              </w:rPr>
            </w:pPr>
            <w:r w:rsidRPr="00D66E64">
              <w:rPr>
                <w:rFonts w:ascii="Tahoma" w:hAnsi="Tahoma" w:cs="Tahoma"/>
                <w:bCs/>
                <w:color w:val="1F497D"/>
              </w:rPr>
              <w:t>Ver Gráfico: Organigrama Funcional</w:t>
            </w:r>
          </w:p>
          <w:p w14:paraId="0A0DC7EF" w14:textId="77777777" w:rsidR="00F84B6A" w:rsidRPr="00D66E64" w:rsidRDefault="00F84B6A" w:rsidP="00A217F0">
            <w:pPr>
              <w:ind w:left="281" w:hanging="281"/>
              <w:jc w:val="both"/>
              <w:rPr>
                <w:rFonts w:ascii="Tahoma" w:hAnsi="Tahoma" w:cs="Tahoma"/>
                <w:bCs/>
                <w:color w:val="1F497D"/>
              </w:rPr>
            </w:pPr>
          </w:p>
          <w:p w14:paraId="4DBBD2D2"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3993A891"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0B69A30" w14:textId="77777777" w:rsidR="00FE66C7" w:rsidRDefault="00FE66C7" w:rsidP="00A217F0">
            <w:pPr>
              <w:jc w:val="center"/>
              <w:rPr>
                <w:b/>
                <w:color w:val="004990"/>
                <w:sz w:val="20"/>
                <w:szCs w:val="20"/>
              </w:rPr>
            </w:pPr>
          </w:p>
          <w:p w14:paraId="284629A3" w14:textId="77777777" w:rsidR="00FE66C7" w:rsidRDefault="00FE66C7" w:rsidP="00A217F0">
            <w:pPr>
              <w:jc w:val="center"/>
              <w:rPr>
                <w:b/>
                <w:color w:val="004990"/>
                <w:sz w:val="20"/>
                <w:szCs w:val="20"/>
              </w:rPr>
            </w:pPr>
          </w:p>
          <w:p w14:paraId="26B811FB" w14:textId="77777777" w:rsidR="00FE66C7" w:rsidRDefault="00FE66C7" w:rsidP="00A217F0">
            <w:pPr>
              <w:jc w:val="center"/>
              <w:rPr>
                <w:b/>
                <w:color w:val="004990"/>
                <w:sz w:val="20"/>
                <w:szCs w:val="20"/>
              </w:rPr>
            </w:pPr>
          </w:p>
          <w:p w14:paraId="7E9693C2" w14:textId="77777777" w:rsidR="00FE66C7" w:rsidRDefault="00FE66C7" w:rsidP="00A217F0">
            <w:pPr>
              <w:jc w:val="center"/>
              <w:rPr>
                <w:b/>
                <w:color w:val="004990"/>
                <w:sz w:val="20"/>
                <w:szCs w:val="20"/>
              </w:rPr>
            </w:pPr>
          </w:p>
          <w:p w14:paraId="71AF87EA" w14:textId="77777777" w:rsidR="00FE66C7" w:rsidRDefault="00FE66C7" w:rsidP="00A217F0">
            <w:pPr>
              <w:jc w:val="center"/>
              <w:rPr>
                <w:b/>
                <w:color w:val="004990"/>
                <w:sz w:val="20"/>
                <w:szCs w:val="20"/>
              </w:rPr>
            </w:pPr>
          </w:p>
          <w:p w14:paraId="75FE0162" w14:textId="77777777" w:rsidR="00FE66C7" w:rsidRDefault="00FE66C7" w:rsidP="00A217F0">
            <w:pPr>
              <w:jc w:val="center"/>
              <w:rPr>
                <w:b/>
                <w:color w:val="004990"/>
                <w:sz w:val="20"/>
                <w:szCs w:val="20"/>
              </w:rPr>
            </w:pPr>
          </w:p>
          <w:p w14:paraId="2C8803AA" w14:textId="77777777" w:rsidR="00FE66C7" w:rsidRDefault="00FE66C7" w:rsidP="00A217F0">
            <w:pPr>
              <w:jc w:val="center"/>
              <w:rPr>
                <w:b/>
                <w:color w:val="004990"/>
                <w:sz w:val="20"/>
                <w:szCs w:val="20"/>
              </w:rPr>
            </w:pPr>
          </w:p>
          <w:p w14:paraId="79015C5B" w14:textId="77777777" w:rsidR="00FE66C7" w:rsidRDefault="00FE66C7" w:rsidP="00A217F0">
            <w:pPr>
              <w:jc w:val="center"/>
              <w:rPr>
                <w:b/>
                <w:color w:val="004990"/>
                <w:sz w:val="20"/>
                <w:szCs w:val="20"/>
              </w:rPr>
            </w:pPr>
          </w:p>
          <w:p w14:paraId="444119D3"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889CC8"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F35210"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52D0B88A"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C586C" w14:textId="77777777" w:rsidR="00F84B6A" w:rsidRDefault="00F84B6A" w:rsidP="00A217F0">
            <w:pPr>
              <w:jc w:val="center"/>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A923D8" w14:textId="77777777" w:rsidR="00F84B6A" w:rsidRPr="00A50043" w:rsidRDefault="00F84B6A" w:rsidP="00A217F0">
            <w:pPr>
              <w:ind w:left="-3" w:firstLine="3"/>
              <w:rPr>
                <w:rFonts w:ascii="Tahoma" w:hAnsi="Tahoma" w:cs="Tahoma"/>
                <w:color w:val="1F497D" w:themeColor="text2"/>
                <w:lang w:val="es-BO" w:eastAsia="en-US"/>
              </w:rPr>
            </w:pPr>
            <w:r>
              <w:rPr>
                <w:rFonts w:ascii="Tahoma" w:hAnsi="Tahoma" w:cs="Tahoma"/>
                <w:b/>
                <w:color w:val="1F497D" w:themeColor="text2"/>
                <w:lang w:val="es-BO" w:eastAsia="en-US"/>
              </w:rPr>
              <w:t xml:space="preserve">    </w:t>
            </w:r>
            <w:r w:rsidRPr="00A50043">
              <w:rPr>
                <w:rFonts w:ascii="Tahoma" w:hAnsi="Tahoma" w:cs="Tahoma"/>
                <w:color w:val="1F497D" w:themeColor="text2"/>
                <w:lang w:val="es-BO" w:eastAsia="en-US"/>
              </w:rPr>
              <w:t>6.5.2.1 ESTRUCTURA PARA LA CIUDAD DE SANTA CRUZ</w:t>
            </w:r>
          </w:p>
          <w:p w14:paraId="4ED0CBA4" w14:textId="77777777" w:rsidR="00F84B6A" w:rsidRDefault="00F84B6A" w:rsidP="00A217F0">
            <w:pPr>
              <w:ind w:left="-3" w:firstLine="3"/>
              <w:rPr>
                <w:rFonts w:ascii="Tahoma" w:hAnsi="Tahoma" w:cs="Tahoma"/>
                <w:b/>
                <w:color w:val="1F497D" w:themeColor="text2"/>
                <w:lang w:val="es-BO" w:eastAsia="en-US"/>
              </w:rPr>
            </w:pPr>
          </w:p>
          <w:p w14:paraId="3B2138EE"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EB56AA">
              <w:rPr>
                <w:rFonts w:ascii="Tahoma" w:hAnsi="Tahoma" w:cs="Tahoma"/>
                <w:bCs/>
                <w:color w:val="1F497D"/>
                <w:lang w:val="es-ES_tradnl"/>
              </w:rPr>
              <w:t>Un gestor de provisiones y fallas.</w:t>
            </w:r>
          </w:p>
          <w:p w14:paraId="0491E0F3"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Un gestor de almacenes</w:t>
            </w:r>
          </w:p>
          <w:p w14:paraId="6B6F7FA0" w14:textId="77777777" w:rsidR="00F84B6A" w:rsidRPr="0024240E"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sidRPr="0024240E">
              <w:rPr>
                <w:rFonts w:ascii="Tahoma" w:hAnsi="Tahoma" w:cs="Tahoma"/>
                <w:bCs/>
                <w:color w:val="1F497D"/>
                <w:lang w:val="es-ES_tradnl"/>
              </w:rPr>
              <w:t>Diez técnicos de provisiones y fallas</w:t>
            </w:r>
            <w:r w:rsidR="005F7C81" w:rsidRPr="0024240E">
              <w:rPr>
                <w:rFonts w:ascii="Tahoma" w:hAnsi="Tahoma" w:cs="Tahoma"/>
                <w:bCs/>
                <w:color w:val="1F497D"/>
                <w:lang w:val="es-ES_tradnl"/>
              </w:rPr>
              <w:t xml:space="preserve"> + 2 para LTE</w:t>
            </w:r>
            <w:r w:rsidRPr="0024240E">
              <w:rPr>
                <w:rFonts w:ascii="Tahoma" w:hAnsi="Tahoma" w:cs="Tahoma"/>
                <w:bCs/>
                <w:color w:val="1F497D"/>
                <w:lang w:val="es-ES_tradnl"/>
              </w:rPr>
              <w:t>.</w:t>
            </w:r>
          </w:p>
          <w:p w14:paraId="2F80038E" w14:textId="77777777" w:rsidR="00F84B6A" w:rsidRDefault="00F84B6A" w:rsidP="00A217F0">
            <w:pPr>
              <w:jc w:val="both"/>
              <w:rPr>
                <w:rFonts w:ascii="Tahoma" w:hAnsi="Tahoma" w:cs="Tahoma"/>
                <w:bCs/>
                <w:color w:val="1F497D"/>
                <w:lang w:val="es-ES_tradnl"/>
              </w:rPr>
            </w:pPr>
          </w:p>
          <w:p w14:paraId="5D151DC0" w14:textId="77777777" w:rsidR="00F84B6A" w:rsidRPr="004930A4" w:rsidRDefault="00F84B6A" w:rsidP="0024240E">
            <w:pPr>
              <w:ind w:left="-3" w:firstLine="3"/>
              <w:jc w:val="both"/>
              <w:rPr>
                <w:rFonts w:ascii="Tahoma" w:hAnsi="Tahoma" w:cs="Tahoma"/>
                <w:b/>
                <w:bCs/>
                <w:color w:val="1F497D"/>
              </w:rPr>
            </w:pPr>
            <w:r w:rsidRPr="002170D3">
              <w:rPr>
                <w:rFonts w:ascii="Tahoma" w:hAnsi="Tahoma" w:cs="Tahoma"/>
                <w:color w:val="1F497D" w:themeColor="text2"/>
                <w:lang w:val="es-BO" w:eastAsia="en-US"/>
              </w:rPr>
              <w:t>La gestión operativa de este personal estará a cargo total de la empresa contratista.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E232D50" w14:textId="77777777" w:rsidR="00FE66C7" w:rsidRDefault="00FE66C7" w:rsidP="00A217F0">
            <w:pPr>
              <w:jc w:val="center"/>
              <w:rPr>
                <w:b/>
                <w:color w:val="004990"/>
                <w:sz w:val="20"/>
                <w:szCs w:val="20"/>
              </w:rPr>
            </w:pPr>
          </w:p>
          <w:p w14:paraId="768E1260" w14:textId="77777777" w:rsidR="00FE66C7" w:rsidRDefault="00FE66C7" w:rsidP="00A217F0">
            <w:pPr>
              <w:jc w:val="center"/>
              <w:rPr>
                <w:b/>
                <w:color w:val="004990"/>
                <w:sz w:val="20"/>
                <w:szCs w:val="20"/>
              </w:rPr>
            </w:pPr>
          </w:p>
          <w:p w14:paraId="4363F58B" w14:textId="77777777" w:rsidR="00FE66C7" w:rsidRDefault="00FE66C7" w:rsidP="00A217F0">
            <w:pPr>
              <w:jc w:val="center"/>
              <w:rPr>
                <w:b/>
                <w:color w:val="004990"/>
                <w:sz w:val="20"/>
                <w:szCs w:val="20"/>
              </w:rPr>
            </w:pPr>
          </w:p>
          <w:p w14:paraId="6CCFBB52"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523338"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3E40F"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6F5283BC"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45C9A" w14:textId="77777777" w:rsidR="00F84B6A" w:rsidRDefault="00F84B6A" w:rsidP="00A217F0">
            <w:pPr>
              <w:jc w:val="center"/>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A14AF3" w14:textId="77777777" w:rsidR="00F84B6A" w:rsidRPr="00A50043" w:rsidRDefault="00F84B6A" w:rsidP="00A217F0">
            <w:pPr>
              <w:ind w:left="-3" w:firstLine="3"/>
              <w:rPr>
                <w:rFonts w:ascii="Tahoma" w:hAnsi="Tahoma" w:cs="Tahoma"/>
                <w:color w:val="1F497D" w:themeColor="text2"/>
                <w:lang w:val="es-BO" w:eastAsia="en-US"/>
              </w:rPr>
            </w:pPr>
            <w:r>
              <w:rPr>
                <w:rFonts w:ascii="Tahoma" w:hAnsi="Tahoma" w:cs="Tahoma"/>
                <w:b/>
                <w:color w:val="1F497D" w:themeColor="text2"/>
                <w:lang w:val="es-BO" w:eastAsia="en-US"/>
              </w:rPr>
              <w:t xml:space="preserve">    </w:t>
            </w:r>
            <w:r w:rsidRPr="00A50043">
              <w:rPr>
                <w:rFonts w:ascii="Tahoma" w:hAnsi="Tahoma" w:cs="Tahoma"/>
                <w:color w:val="1F497D" w:themeColor="text2"/>
                <w:lang w:val="es-BO" w:eastAsia="en-US"/>
              </w:rPr>
              <w:t>6.5.2.2 ESTRUCTURA PARA LA CIUDAD DE ROBORE</w:t>
            </w:r>
          </w:p>
          <w:p w14:paraId="27C51F4D" w14:textId="77777777" w:rsidR="00F84B6A" w:rsidRDefault="00F84B6A" w:rsidP="00A217F0">
            <w:pPr>
              <w:ind w:left="-3" w:firstLine="3"/>
              <w:rPr>
                <w:rFonts w:ascii="Tahoma" w:hAnsi="Tahoma" w:cs="Tahoma"/>
                <w:color w:val="1F497D" w:themeColor="text2"/>
                <w:lang w:val="es-BO" w:eastAsia="en-US"/>
              </w:rPr>
            </w:pPr>
          </w:p>
          <w:p w14:paraId="504E8A57" w14:textId="77777777" w:rsidR="00F84B6A" w:rsidRPr="00EB56A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 xml:space="preserve">2 </w:t>
            </w:r>
            <w:r w:rsidRPr="00EB56AA">
              <w:rPr>
                <w:rFonts w:ascii="Tahoma" w:hAnsi="Tahoma" w:cs="Tahoma"/>
                <w:bCs/>
                <w:color w:val="1F497D"/>
                <w:lang w:val="es-ES_tradnl"/>
              </w:rPr>
              <w:t>técnicos de provisiones y fallas.</w:t>
            </w:r>
          </w:p>
          <w:p w14:paraId="701DFC60" w14:textId="77777777" w:rsidR="00F84B6A" w:rsidRDefault="00F84B6A" w:rsidP="00A217F0">
            <w:pPr>
              <w:ind w:left="-3" w:firstLine="3"/>
              <w:rPr>
                <w:rFonts w:ascii="Tahoma" w:hAnsi="Tahoma" w:cs="Tahoma"/>
                <w:b/>
                <w:bCs/>
                <w:color w:val="1F497D"/>
                <w:lang w:val="es-ES_tradnl"/>
              </w:rPr>
            </w:pPr>
          </w:p>
          <w:p w14:paraId="4967E7BC" w14:textId="77777777" w:rsidR="00F84B6A" w:rsidRDefault="00F84B6A" w:rsidP="0024240E">
            <w:pPr>
              <w:ind w:left="-3" w:firstLine="3"/>
              <w:jc w:val="both"/>
              <w:rPr>
                <w:rFonts w:ascii="Tahoma" w:hAnsi="Tahoma" w:cs="Tahoma"/>
                <w:b/>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3231F0B0" w14:textId="77777777" w:rsidR="00F84B6A" w:rsidRPr="003E5E1B" w:rsidRDefault="00F84B6A" w:rsidP="00A217F0">
            <w:pPr>
              <w:ind w:left="-3" w:firstLine="3"/>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0EB5E2A" w14:textId="77777777" w:rsidR="00FE66C7" w:rsidRDefault="00FE66C7" w:rsidP="00A217F0">
            <w:pPr>
              <w:jc w:val="center"/>
              <w:rPr>
                <w:b/>
                <w:color w:val="004990"/>
                <w:sz w:val="20"/>
                <w:szCs w:val="20"/>
              </w:rPr>
            </w:pPr>
          </w:p>
          <w:p w14:paraId="20883D03" w14:textId="77777777" w:rsidR="00FE66C7" w:rsidRDefault="00FE66C7" w:rsidP="00A217F0">
            <w:pPr>
              <w:jc w:val="center"/>
              <w:rPr>
                <w:b/>
                <w:color w:val="004990"/>
                <w:sz w:val="20"/>
                <w:szCs w:val="20"/>
              </w:rPr>
            </w:pPr>
          </w:p>
          <w:p w14:paraId="25996812"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3A351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1254F9"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9D19E6F"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94B4BD" w14:textId="77777777" w:rsidR="00F84B6A" w:rsidRDefault="00F84B6A" w:rsidP="00A217F0">
            <w:pPr>
              <w:jc w:val="center"/>
              <w:rPr>
                <w:rFonts w:ascii="Calibri" w:hAnsi="Calibri" w:cs="Calibri"/>
                <w:color w:val="1F497D"/>
              </w:rPr>
            </w:pPr>
            <w:r>
              <w:rPr>
                <w:rFonts w:ascii="Calibri" w:hAnsi="Calibri" w:cs="Calibri"/>
                <w:color w:val="1F497D"/>
              </w:rPr>
              <w:lastRenderedPageBreak/>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E690CD" w14:textId="77777777" w:rsidR="00F84B6A" w:rsidRPr="00A50043" w:rsidRDefault="00F84B6A" w:rsidP="00A217F0">
            <w:pPr>
              <w:ind w:left="-3" w:firstLine="3"/>
              <w:rPr>
                <w:rFonts w:ascii="Tahoma" w:hAnsi="Tahoma" w:cs="Tahoma"/>
                <w:color w:val="1F497D" w:themeColor="text2"/>
                <w:lang w:val="es-BO" w:eastAsia="en-US"/>
              </w:rPr>
            </w:pPr>
            <w:r>
              <w:rPr>
                <w:rFonts w:ascii="Tahoma" w:hAnsi="Tahoma" w:cs="Tahoma"/>
                <w:b/>
                <w:color w:val="1F497D" w:themeColor="text2"/>
                <w:lang w:val="es-BO" w:eastAsia="en-US"/>
              </w:rPr>
              <w:t xml:space="preserve">    </w:t>
            </w:r>
            <w:r w:rsidRPr="00A50043">
              <w:rPr>
                <w:rFonts w:ascii="Tahoma" w:hAnsi="Tahoma" w:cs="Tahoma"/>
                <w:color w:val="1F497D" w:themeColor="text2"/>
                <w:lang w:val="es-BO" w:eastAsia="en-US"/>
              </w:rPr>
              <w:t>6.5.2.3 ESTRUCTURA PARA LA CIUDAD DE CAMIRI</w:t>
            </w:r>
          </w:p>
          <w:p w14:paraId="024DCFA9" w14:textId="77777777" w:rsidR="00F84B6A" w:rsidRDefault="00F84B6A" w:rsidP="00A217F0">
            <w:pPr>
              <w:ind w:left="-3" w:firstLine="3"/>
              <w:rPr>
                <w:rFonts w:ascii="Tahoma" w:hAnsi="Tahoma" w:cs="Tahoma"/>
                <w:color w:val="1F497D" w:themeColor="text2"/>
                <w:lang w:val="es-BO" w:eastAsia="en-US"/>
              </w:rPr>
            </w:pPr>
          </w:p>
          <w:p w14:paraId="7E2428EF"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 xml:space="preserve">2 </w:t>
            </w:r>
            <w:r w:rsidRPr="00EB56AA">
              <w:rPr>
                <w:rFonts w:ascii="Tahoma" w:hAnsi="Tahoma" w:cs="Tahoma"/>
                <w:bCs/>
                <w:color w:val="1F497D"/>
                <w:lang w:val="es-ES_tradnl"/>
              </w:rPr>
              <w:t>técnicos de provisiones y fallas.</w:t>
            </w:r>
          </w:p>
          <w:p w14:paraId="4C434EEA" w14:textId="77777777" w:rsidR="00F84B6A" w:rsidRDefault="00F84B6A" w:rsidP="00A217F0">
            <w:pPr>
              <w:ind w:left="139"/>
              <w:jc w:val="both"/>
              <w:rPr>
                <w:rFonts w:ascii="Tahoma" w:hAnsi="Tahoma" w:cs="Tahoma"/>
                <w:bCs/>
                <w:color w:val="1F497D"/>
                <w:lang w:val="es-ES_tradnl"/>
              </w:rPr>
            </w:pPr>
          </w:p>
          <w:p w14:paraId="4D373BC0"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5AFC1F4C" w14:textId="77777777" w:rsidR="00F84B6A" w:rsidRPr="003E5E1B" w:rsidRDefault="00F84B6A" w:rsidP="00A217F0">
            <w:pPr>
              <w:ind w:left="-3" w:firstLine="3"/>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5498BB1" w14:textId="77777777" w:rsidR="00FE66C7" w:rsidRDefault="00FE66C7" w:rsidP="00A217F0">
            <w:pPr>
              <w:jc w:val="center"/>
              <w:rPr>
                <w:b/>
                <w:color w:val="004990"/>
                <w:sz w:val="20"/>
                <w:szCs w:val="20"/>
              </w:rPr>
            </w:pPr>
          </w:p>
          <w:p w14:paraId="4180BA0D" w14:textId="77777777" w:rsidR="00FE66C7" w:rsidRDefault="00FE66C7" w:rsidP="00A217F0">
            <w:pPr>
              <w:jc w:val="center"/>
              <w:rPr>
                <w:b/>
                <w:color w:val="004990"/>
                <w:sz w:val="20"/>
                <w:szCs w:val="20"/>
              </w:rPr>
            </w:pPr>
          </w:p>
          <w:p w14:paraId="026E59C5"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769442"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2A2F1"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888E649"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B812F0" w14:textId="77777777" w:rsidR="00F84B6A" w:rsidRDefault="00F84B6A" w:rsidP="00A217F0">
            <w:pPr>
              <w:jc w:val="center"/>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B82E4" w14:textId="77777777" w:rsidR="00F84B6A" w:rsidRPr="00A50043" w:rsidRDefault="00F84B6A" w:rsidP="00A217F0">
            <w:pPr>
              <w:ind w:left="-3" w:firstLine="3"/>
              <w:rPr>
                <w:rFonts w:ascii="Tahoma" w:hAnsi="Tahoma" w:cs="Tahoma"/>
                <w:bCs/>
                <w:color w:val="1F497D"/>
                <w:lang w:val="es-MX"/>
              </w:rPr>
            </w:pPr>
            <w:r w:rsidRPr="00A50043">
              <w:rPr>
                <w:rFonts w:ascii="Tahoma" w:hAnsi="Tahoma" w:cs="Tahoma"/>
                <w:bCs/>
                <w:color w:val="1F497D"/>
                <w:lang w:val="es-MX"/>
              </w:rPr>
              <w:t>6.5.3  DEPARTAMENTO DE COCHABAMBA</w:t>
            </w:r>
          </w:p>
          <w:p w14:paraId="2599287E" w14:textId="77777777" w:rsidR="00F84B6A" w:rsidRPr="00D66E64" w:rsidRDefault="00F84B6A" w:rsidP="00A217F0">
            <w:pPr>
              <w:ind w:left="215"/>
              <w:rPr>
                <w:rFonts w:ascii="Tahoma" w:hAnsi="Tahoma" w:cs="Tahoma"/>
                <w:bCs/>
                <w:color w:val="1F497D"/>
                <w:lang w:val="es-MX"/>
              </w:rPr>
            </w:pPr>
          </w:p>
          <w:p w14:paraId="7FB31E12"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Para el departamento de Cochabamba la propuesta debe ser como mínimo la siguiente:</w:t>
            </w:r>
          </w:p>
          <w:p w14:paraId="15959081" w14:textId="77777777" w:rsidR="00F84B6A" w:rsidRPr="00D66E64" w:rsidRDefault="00F84B6A" w:rsidP="00A217F0">
            <w:pPr>
              <w:ind w:hanging="3"/>
              <w:jc w:val="both"/>
              <w:rPr>
                <w:rFonts w:ascii="Tahoma" w:hAnsi="Tahoma" w:cs="Tahoma"/>
                <w:bCs/>
                <w:color w:val="1F497D"/>
              </w:rPr>
            </w:pPr>
          </w:p>
          <w:p w14:paraId="25D550FF" w14:textId="77777777" w:rsidR="00F84B6A" w:rsidRPr="001329EF" w:rsidRDefault="00F84B6A" w:rsidP="00EA2817">
            <w:pPr>
              <w:numPr>
                <w:ilvl w:val="0"/>
                <w:numId w:val="66"/>
              </w:numPr>
              <w:tabs>
                <w:tab w:val="clear" w:pos="720"/>
                <w:tab w:val="num" w:pos="284"/>
              </w:tabs>
              <w:ind w:left="0" w:hanging="3"/>
              <w:jc w:val="both"/>
              <w:rPr>
                <w:rFonts w:ascii="Tahoma" w:hAnsi="Tahoma" w:cs="Tahoma"/>
                <w:bCs/>
                <w:color w:val="1F497D"/>
                <w:lang w:val="es-ES_tradnl"/>
              </w:rPr>
            </w:pPr>
            <w:r w:rsidRPr="00D66E64">
              <w:rPr>
                <w:rFonts w:ascii="Tahoma" w:hAnsi="Tahoma" w:cs="Tahoma"/>
                <w:bCs/>
                <w:color w:val="1F497D"/>
              </w:rPr>
              <w:t>Un referente Departamental.</w:t>
            </w:r>
          </w:p>
          <w:p w14:paraId="03911FF5"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BO"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Cochabamba.</w:t>
            </w:r>
          </w:p>
          <w:p w14:paraId="71839AE5"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ES_tradnl"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Shinahota</w:t>
            </w:r>
            <w:r w:rsidRPr="00D631CE">
              <w:rPr>
                <w:rFonts w:ascii="Tahoma" w:hAnsi="Tahoma" w:cs="Tahoma"/>
                <w:color w:val="1F497D" w:themeColor="text2"/>
                <w:lang w:val="es-BO" w:eastAsia="en-US"/>
              </w:rPr>
              <w:t>.</w:t>
            </w:r>
          </w:p>
          <w:p w14:paraId="60DA396D" w14:textId="77777777" w:rsidR="00F84B6A" w:rsidRPr="001329EF" w:rsidRDefault="00F84B6A" w:rsidP="00A217F0">
            <w:pPr>
              <w:ind w:hanging="3"/>
              <w:jc w:val="both"/>
              <w:rPr>
                <w:rFonts w:ascii="Tahoma" w:hAnsi="Tahoma" w:cs="Tahoma"/>
                <w:bCs/>
                <w:color w:val="1F497D"/>
                <w:lang w:val="es-ES_tradnl"/>
              </w:rPr>
            </w:pPr>
          </w:p>
          <w:p w14:paraId="2ED9FCB7"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 xml:space="preserve">Ver Gráfico: Organigrama Funcional </w:t>
            </w:r>
          </w:p>
          <w:p w14:paraId="7BC0C474" w14:textId="77777777" w:rsidR="00F84B6A" w:rsidRPr="00D66E64" w:rsidRDefault="00F84B6A" w:rsidP="00A217F0">
            <w:pPr>
              <w:ind w:hanging="3"/>
              <w:jc w:val="both"/>
              <w:rPr>
                <w:rFonts w:ascii="Tahoma" w:hAnsi="Tahoma" w:cs="Tahoma"/>
                <w:bCs/>
                <w:color w:val="1F497D"/>
              </w:rPr>
            </w:pPr>
          </w:p>
          <w:p w14:paraId="2D3D9D63"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2FCBB38F" w14:textId="77777777" w:rsidR="00F84B6A" w:rsidRDefault="00F84B6A" w:rsidP="00A217F0">
            <w:pPr>
              <w:ind w:hanging="3"/>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4B45190" w14:textId="77777777" w:rsidR="00FE66C7" w:rsidRDefault="00FE66C7" w:rsidP="00A217F0">
            <w:pPr>
              <w:jc w:val="center"/>
              <w:rPr>
                <w:b/>
                <w:color w:val="004990"/>
                <w:sz w:val="20"/>
                <w:szCs w:val="20"/>
              </w:rPr>
            </w:pPr>
          </w:p>
          <w:p w14:paraId="04A9C846" w14:textId="77777777" w:rsidR="00FE66C7" w:rsidRDefault="00FE66C7" w:rsidP="00A217F0">
            <w:pPr>
              <w:jc w:val="center"/>
              <w:rPr>
                <w:b/>
                <w:color w:val="004990"/>
                <w:sz w:val="20"/>
                <w:szCs w:val="20"/>
              </w:rPr>
            </w:pPr>
          </w:p>
          <w:p w14:paraId="0074D96F" w14:textId="77777777" w:rsidR="00FE66C7" w:rsidRDefault="00FE66C7" w:rsidP="00A217F0">
            <w:pPr>
              <w:jc w:val="center"/>
              <w:rPr>
                <w:b/>
                <w:color w:val="004990"/>
                <w:sz w:val="20"/>
                <w:szCs w:val="20"/>
              </w:rPr>
            </w:pPr>
          </w:p>
          <w:p w14:paraId="1DC62D0D" w14:textId="77777777" w:rsidR="00FE66C7" w:rsidRDefault="00FE66C7" w:rsidP="00A217F0">
            <w:pPr>
              <w:jc w:val="center"/>
              <w:rPr>
                <w:b/>
                <w:color w:val="004990"/>
                <w:sz w:val="20"/>
                <w:szCs w:val="20"/>
              </w:rPr>
            </w:pPr>
          </w:p>
          <w:p w14:paraId="56BB0844"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38F50D"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1DDBE1"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338C608E"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F7440F" w14:textId="77777777" w:rsidR="00F84B6A" w:rsidRDefault="00F84B6A" w:rsidP="00A217F0">
            <w:pPr>
              <w:jc w:val="center"/>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A9624" w14:textId="77777777" w:rsidR="00F84B6A" w:rsidRPr="00A50043" w:rsidRDefault="00F84B6A" w:rsidP="00A217F0">
            <w:pPr>
              <w:rPr>
                <w:rFonts w:ascii="Tahoma" w:hAnsi="Tahoma" w:cs="Tahoma"/>
                <w:color w:val="1F497D" w:themeColor="text2"/>
                <w:lang w:val="es-BO" w:eastAsia="en-US"/>
              </w:rPr>
            </w:pPr>
            <w:r w:rsidRPr="00A50043">
              <w:rPr>
                <w:rFonts w:ascii="Tahoma" w:hAnsi="Tahoma" w:cs="Tahoma"/>
                <w:color w:val="1F497D" w:themeColor="text2"/>
                <w:lang w:val="es-BO" w:eastAsia="en-US"/>
              </w:rPr>
              <w:t>6.5.3.1 ESTRUCTURA PARA LA CIUDAD DE COCHABAMBA</w:t>
            </w:r>
          </w:p>
          <w:p w14:paraId="665EC0BD" w14:textId="77777777" w:rsidR="00F84B6A" w:rsidRDefault="00F84B6A" w:rsidP="00A217F0">
            <w:pPr>
              <w:rPr>
                <w:rFonts w:ascii="Tahoma" w:hAnsi="Tahoma" w:cs="Tahoma"/>
                <w:b/>
                <w:color w:val="1F497D" w:themeColor="text2"/>
                <w:lang w:val="es-BO" w:eastAsia="en-US"/>
              </w:rPr>
            </w:pPr>
          </w:p>
          <w:p w14:paraId="5C14EE72" w14:textId="77777777" w:rsidR="00F84B6A" w:rsidRDefault="00F84B6A" w:rsidP="00EA2817">
            <w:pPr>
              <w:numPr>
                <w:ilvl w:val="0"/>
                <w:numId w:val="66"/>
              </w:numPr>
              <w:tabs>
                <w:tab w:val="clear" w:pos="720"/>
                <w:tab w:val="num" w:pos="284"/>
              </w:tabs>
              <w:ind w:left="0" w:hanging="3"/>
              <w:jc w:val="both"/>
              <w:rPr>
                <w:rFonts w:ascii="Tahoma" w:hAnsi="Tahoma" w:cs="Tahoma"/>
                <w:bCs/>
                <w:color w:val="1F497D"/>
                <w:lang w:val="es-ES_tradnl"/>
              </w:rPr>
            </w:pPr>
            <w:r w:rsidRPr="00D66E64">
              <w:rPr>
                <w:rFonts w:ascii="Tahoma" w:hAnsi="Tahoma" w:cs="Tahoma"/>
                <w:bCs/>
                <w:color w:val="1F497D"/>
                <w:lang w:val="es-ES_tradnl"/>
              </w:rPr>
              <w:t>Un gestor de provisiones y fallas.</w:t>
            </w:r>
          </w:p>
          <w:p w14:paraId="2A0C78D0" w14:textId="77777777" w:rsidR="00F84B6A" w:rsidRPr="001329EF" w:rsidRDefault="00F84B6A" w:rsidP="00EA2817">
            <w:pPr>
              <w:numPr>
                <w:ilvl w:val="0"/>
                <w:numId w:val="66"/>
              </w:numPr>
              <w:tabs>
                <w:tab w:val="clear" w:pos="720"/>
                <w:tab w:val="num" w:pos="782"/>
              </w:tabs>
              <w:ind w:left="284" w:hanging="284"/>
              <w:jc w:val="both"/>
              <w:rPr>
                <w:rFonts w:ascii="Tahoma" w:hAnsi="Tahoma" w:cs="Tahoma"/>
                <w:bCs/>
                <w:color w:val="1F497D"/>
                <w:lang w:val="es-ES_tradnl"/>
              </w:rPr>
            </w:pPr>
            <w:r>
              <w:rPr>
                <w:rFonts w:ascii="Tahoma" w:hAnsi="Tahoma" w:cs="Tahoma"/>
                <w:bCs/>
                <w:color w:val="1F497D"/>
                <w:lang w:val="es-ES_tradnl"/>
              </w:rPr>
              <w:t>Un gestor de almacenes</w:t>
            </w:r>
          </w:p>
          <w:p w14:paraId="3B837E88" w14:textId="77777777" w:rsidR="00F84B6A" w:rsidRPr="0024240E" w:rsidRDefault="003D6E90" w:rsidP="00EA2817">
            <w:pPr>
              <w:numPr>
                <w:ilvl w:val="0"/>
                <w:numId w:val="66"/>
              </w:numPr>
              <w:tabs>
                <w:tab w:val="clear" w:pos="720"/>
                <w:tab w:val="left" w:pos="284"/>
              </w:tabs>
              <w:ind w:left="0" w:hanging="3"/>
              <w:jc w:val="both"/>
              <w:rPr>
                <w:rFonts w:ascii="Tahoma" w:hAnsi="Tahoma" w:cs="Tahoma"/>
                <w:bCs/>
                <w:color w:val="1F497D"/>
                <w:lang w:val="es-ES_tradnl"/>
              </w:rPr>
            </w:pPr>
            <w:r w:rsidRPr="0024240E">
              <w:rPr>
                <w:rFonts w:ascii="Tahoma" w:hAnsi="Tahoma" w:cs="Tahoma"/>
                <w:bCs/>
                <w:color w:val="1F497D"/>
                <w:lang w:val="es-ES_tradnl"/>
              </w:rPr>
              <w:t>Ocho</w:t>
            </w:r>
            <w:r w:rsidR="00F84B6A" w:rsidRPr="0024240E">
              <w:rPr>
                <w:rFonts w:ascii="Tahoma" w:hAnsi="Tahoma" w:cs="Tahoma"/>
                <w:bCs/>
                <w:color w:val="1F497D"/>
                <w:lang w:val="es-ES_tradnl"/>
              </w:rPr>
              <w:t xml:space="preserve"> técnicos de provisiones y fallas</w:t>
            </w:r>
            <w:r w:rsidR="005F7C81" w:rsidRPr="0024240E">
              <w:rPr>
                <w:rFonts w:ascii="Tahoma" w:hAnsi="Tahoma" w:cs="Tahoma"/>
                <w:bCs/>
                <w:color w:val="1F497D"/>
                <w:lang w:val="es-ES_tradnl"/>
              </w:rPr>
              <w:t xml:space="preserve"> + 2 para LTE</w:t>
            </w:r>
            <w:r w:rsidR="00F84B6A" w:rsidRPr="0024240E">
              <w:rPr>
                <w:rFonts w:ascii="Tahoma" w:hAnsi="Tahoma" w:cs="Tahoma"/>
                <w:bCs/>
                <w:color w:val="1F497D"/>
                <w:lang w:val="es-ES_tradnl"/>
              </w:rPr>
              <w:t>.</w:t>
            </w:r>
          </w:p>
          <w:p w14:paraId="3E99FF5F" w14:textId="77777777" w:rsidR="00F84B6A" w:rsidRDefault="00F84B6A" w:rsidP="00A217F0">
            <w:pPr>
              <w:rPr>
                <w:rFonts w:ascii="Tahoma" w:hAnsi="Tahoma" w:cs="Tahoma"/>
                <w:b/>
                <w:bCs/>
                <w:color w:val="1F497D"/>
                <w:lang w:val="es-ES_tradnl"/>
              </w:rPr>
            </w:pPr>
          </w:p>
          <w:p w14:paraId="34E6C2CB"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13CBB313" w14:textId="77777777" w:rsidR="00F84B6A" w:rsidRPr="001329EF" w:rsidRDefault="00F84B6A" w:rsidP="00A217F0">
            <w:pPr>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8A1A4C4" w14:textId="77777777" w:rsidR="00FE66C7" w:rsidRDefault="00FE66C7" w:rsidP="00A217F0">
            <w:pPr>
              <w:jc w:val="center"/>
              <w:rPr>
                <w:b/>
                <w:color w:val="004990"/>
                <w:sz w:val="20"/>
                <w:szCs w:val="20"/>
              </w:rPr>
            </w:pPr>
          </w:p>
          <w:p w14:paraId="3C3AA3E8" w14:textId="77777777" w:rsidR="00FE66C7" w:rsidRDefault="00FE66C7" w:rsidP="00A217F0">
            <w:pPr>
              <w:jc w:val="center"/>
              <w:rPr>
                <w:b/>
                <w:color w:val="004990"/>
                <w:sz w:val="20"/>
                <w:szCs w:val="20"/>
              </w:rPr>
            </w:pPr>
          </w:p>
          <w:p w14:paraId="30AED7AB" w14:textId="77777777" w:rsidR="00FE66C7" w:rsidRDefault="00FE66C7" w:rsidP="00A217F0">
            <w:pPr>
              <w:jc w:val="center"/>
              <w:rPr>
                <w:b/>
                <w:color w:val="004990"/>
                <w:sz w:val="20"/>
                <w:szCs w:val="20"/>
              </w:rPr>
            </w:pPr>
          </w:p>
          <w:p w14:paraId="3E949389"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CD57F"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C74419"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56221224"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60E999" w14:textId="77777777" w:rsidR="00F84B6A" w:rsidRDefault="00F84B6A" w:rsidP="00A217F0">
            <w:pPr>
              <w:jc w:val="center"/>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EE6D65" w14:textId="77777777" w:rsidR="00F84B6A" w:rsidRPr="00A50043" w:rsidRDefault="00F84B6A" w:rsidP="00A217F0">
            <w:pPr>
              <w:rPr>
                <w:rFonts w:ascii="Tahoma" w:hAnsi="Tahoma" w:cs="Tahoma"/>
                <w:color w:val="1F497D" w:themeColor="text2"/>
                <w:lang w:val="es-BO" w:eastAsia="en-US"/>
              </w:rPr>
            </w:pPr>
            <w:r w:rsidRPr="00A50043">
              <w:rPr>
                <w:rFonts w:ascii="Tahoma" w:hAnsi="Tahoma" w:cs="Tahoma"/>
                <w:color w:val="1F497D" w:themeColor="text2"/>
                <w:lang w:eastAsia="en-US"/>
              </w:rPr>
              <w:t xml:space="preserve">6.5.3.2 </w:t>
            </w:r>
            <w:r w:rsidRPr="00A50043">
              <w:rPr>
                <w:rFonts w:ascii="Tahoma" w:hAnsi="Tahoma" w:cs="Tahoma"/>
                <w:color w:val="1F497D" w:themeColor="text2"/>
                <w:lang w:val="es-BO" w:eastAsia="en-US"/>
              </w:rPr>
              <w:t>ESTRUCTURA PARA LA CIUDAD DE SHINAHOTA</w:t>
            </w:r>
          </w:p>
          <w:p w14:paraId="38E79B3A" w14:textId="77777777" w:rsidR="00F84B6A" w:rsidRDefault="00F84B6A" w:rsidP="00A217F0">
            <w:pPr>
              <w:rPr>
                <w:rFonts w:ascii="Tahoma" w:hAnsi="Tahoma" w:cs="Tahoma"/>
                <w:b/>
                <w:color w:val="1F497D" w:themeColor="text2"/>
                <w:lang w:val="es-BO" w:eastAsia="en-US"/>
              </w:rPr>
            </w:pPr>
          </w:p>
          <w:p w14:paraId="283ACA40" w14:textId="77777777" w:rsidR="00F84B6A" w:rsidRDefault="003D6E90"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bCs/>
                <w:color w:val="1F497D"/>
                <w:lang w:val="es-ES_tradnl"/>
              </w:rPr>
              <w:t>4</w:t>
            </w:r>
            <w:r w:rsidR="00F84B6A">
              <w:rPr>
                <w:rFonts w:ascii="Tahoma" w:hAnsi="Tahoma" w:cs="Tahoma"/>
                <w:bCs/>
                <w:color w:val="1F497D"/>
                <w:lang w:val="es-ES_tradnl"/>
              </w:rPr>
              <w:t xml:space="preserve"> </w:t>
            </w:r>
            <w:r w:rsidR="00F84B6A" w:rsidRPr="00EB56AA">
              <w:rPr>
                <w:rFonts w:ascii="Tahoma" w:hAnsi="Tahoma" w:cs="Tahoma"/>
                <w:bCs/>
                <w:color w:val="1F497D"/>
                <w:lang w:val="es-ES_tradnl"/>
              </w:rPr>
              <w:t>técnicos de provisiones y fallas.</w:t>
            </w:r>
          </w:p>
          <w:p w14:paraId="726DCC58" w14:textId="77777777" w:rsidR="00F84B6A" w:rsidRDefault="00F84B6A" w:rsidP="00A217F0">
            <w:pPr>
              <w:ind w:left="139"/>
              <w:jc w:val="both"/>
              <w:rPr>
                <w:rFonts w:ascii="Tahoma" w:hAnsi="Tahoma" w:cs="Tahoma"/>
                <w:bCs/>
                <w:color w:val="1F497D"/>
                <w:lang w:val="es-ES_tradnl"/>
              </w:rPr>
            </w:pPr>
          </w:p>
          <w:p w14:paraId="794536AA"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6F4F0AC5" w14:textId="77777777" w:rsidR="00F84B6A" w:rsidRPr="001329EF" w:rsidRDefault="00F84B6A" w:rsidP="00A217F0">
            <w:pPr>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65D20E0" w14:textId="77777777" w:rsidR="00FE66C7" w:rsidRDefault="00FE66C7" w:rsidP="00A217F0">
            <w:pPr>
              <w:jc w:val="center"/>
              <w:rPr>
                <w:b/>
                <w:color w:val="004990"/>
                <w:sz w:val="20"/>
                <w:szCs w:val="20"/>
              </w:rPr>
            </w:pPr>
          </w:p>
          <w:p w14:paraId="7DC30E35" w14:textId="77777777" w:rsidR="00FE66C7" w:rsidRDefault="00FE66C7" w:rsidP="00A217F0">
            <w:pPr>
              <w:jc w:val="center"/>
              <w:rPr>
                <w:b/>
                <w:color w:val="004990"/>
                <w:sz w:val="20"/>
                <w:szCs w:val="20"/>
              </w:rPr>
            </w:pPr>
          </w:p>
          <w:p w14:paraId="3F05097B"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4981D6"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06B388"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29FE33B5"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1ECF96" w14:textId="77777777" w:rsidR="00F84B6A" w:rsidRDefault="00F84B6A" w:rsidP="00A217F0">
            <w:pPr>
              <w:jc w:val="center"/>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0E9C89" w14:textId="77777777" w:rsidR="00F84B6A" w:rsidRPr="00A50043" w:rsidRDefault="00F84B6A" w:rsidP="00A217F0">
            <w:pPr>
              <w:rPr>
                <w:rFonts w:ascii="Tahoma" w:hAnsi="Tahoma" w:cs="Tahoma"/>
                <w:bCs/>
                <w:color w:val="1F497D"/>
                <w:lang w:val="es-MX"/>
              </w:rPr>
            </w:pPr>
            <w:r w:rsidRPr="00A50043">
              <w:rPr>
                <w:rFonts w:ascii="Tahoma" w:hAnsi="Tahoma" w:cs="Tahoma"/>
                <w:bCs/>
                <w:color w:val="1F497D"/>
                <w:lang w:val="es-MX"/>
              </w:rPr>
              <w:t>6.5.4  DEPARTAMENTO DE ORURO</w:t>
            </w:r>
          </w:p>
          <w:p w14:paraId="1498151B" w14:textId="77777777" w:rsidR="00F84B6A" w:rsidRPr="00D66E64" w:rsidRDefault="00F84B6A" w:rsidP="00A217F0">
            <w:pPr>
              <w:ind w:left="215"/>
              <w:rPr>
                <w:rFonts w:ascii="Tahoma" w:hAnsi="Tahoma" w:cs="Tahoma"/>
                <w:bCs/>
                <w:color w:val="1F497D"/>
                <w:lang w:val="es-MX"/>
              </w:rPr>
            </w:pPr>
          </w:p>
          <w:p w14:paraId="296E5E6A" w14:textId="77777777" w:rsidR="00F84B6A" w:rsidRPr="00D66E64" w:rsidRDefault="00F84B6A" w:rsidP="00A217F0">
            <w:pPr>
              <w:jc w:val="both"/>
              <w:rPr>
                <w:rFonts w:ascii="Tahoma" w:hAnsi="Tahoma" w:cs="Tahoma"/>
                <w:bCs/>
                <w:color w:val="1F497D"/>
              </w:rPr>
            </w:pPr>
            <w:r>
              <w:rPr>
                <w:rFonts w:ascii="Tahoma" w:hAnsi="Tahoma" w:cs="Tahoma"/>
                <w:bCs/>
                <w:color w:val="1F497D"/>
              </w:rPr>
              <w:t xml:space="preserve">Para el departamento Oruro </w:t>
            </w:r>
            <w:r w:rsidRPr="00D66E64">
              <w:rPr>
                <w:rFonts w:ascii="Tahoma" w:hAnsi="Tahoma" w:cs="Tahoma"/>
                <w:bCs/>
                <w:color w:val="1F497D"/>
              </w:rPr>
              <w:t>la propuesta debe ser como mínimo la siguiente</w:t>
            </w:r>
            <w:r>
              <w:rPr>
                <w:rFonts w:ascii="Tahoma" w:hAnsi="Tahoma" w:cs="Tahoma"/>
                <w:bCs/>
                <w:color w:val="1F497D"/>
              </w:rPr>
              <w:t xml:space="preserve"> estructura en la ciudad de Oruro</w:t>
            </w:r>
            <w:r w:rsidRPr="00D66E64">
              <w:rPr>
                <w:rFonts w:ascii="Tahoma" w:hAnsi="Tahoma" w:cs="Tahoma"/>
                <w:bCs/>
                <w:color w:val="1F497D"/>
              </w:rPr>
              <w:t>:</w:t>
            </w:r>
          </w:p>
          <w:p w14:paraId="0A28C56E" w14:textId="77777777" w:rsidR="00F84B6A" w:rsidRPr="00D66E64" w:rsidRDefault="00F84B6A" w:rsidP="00A217F0">
            <w:pPr>
              <w:jc w:val="both"/>
              <w:rPr>
                <w:rFonts w:ascii="Tahoma" w:hAnsi="Tahoma" w:cs="Tahoma"/>
                <w:bCs/>
                <w:color w:val="1F497D"/>
              </w:rPr>
            </w:pPr>
          </w:p>
          <w:p w14:paraId="592AB3EC" w14:textId="77777777" w:rsidR="00F84B6A" w:rsidRPr="00D66E64" w:rsidRDefault="00F84B6A" w:rsidP="00EA2817">
            <w:pPr>
              <w:numPr>
                <w:ilvl w:val="0"/>
                <w:numId w:val="66"/>
              </w:numPr>
              <w:tabs>
                <w:tab w:val="clear" w:pos="720"/>
                <w:tab w:val="num" w:pos="284"/>
              </w:tabs>
              <w:ind w:left="0" w:firstLine="0"/>
              <w:jc w:val="both"/>
              <w:rPr>
                <w:rFonts w:ascii="Tahoma" w:hAnsi="Tahoma" w:cs="Tahoma"/>
                <w:bCs/>
                <w:color w:val="1F497D"/>
                <w:lang w:val="es-ES_tradnl"/>
              </w:rPr>
            </w:pPr>
            <w:r w:rsidRPr="00D66E64">
              <w:rPr>
                <w:rFonts w:ascii="Tahoma" w:hAnsi="Tahoma" w:cs="Tahoma"/>
                <w:bCs/>
                <w:color w:val="1F497D"/>
              </w:rPr>
              <w:t xml:space="preserve">Un referente Departamental (También realiza las tareas del </w:t>
            </w:r>
            <w:r>
              <w:rPr>
                <w:rFonts w:ascii="Tahoma" w:hAnsi="Tahoma" w:cs="Tahoma"/>
                <w:bCs/>
                <w:color w:val="1F497D"/>
                <w:lang w:val="es-ES_tradnl"/>
              </w:rPr>
              <w:t>gestor de provisiones y fallas, almacenes</w:t>
            </w:r>
            <w:r w:rsidRPr="00D66E64">
              <w:rPr>
                <w:rFonts w:ascii="Tahoma" w:hAnsi="Tahoma" w:cs="Tahoma"/>
                <w:bCs/>
                <w:color w:val="1F497D"/>
              </w:rPr>
              <w:t>).</w:t>
            </w:r>
          </w:p>
          <w:p w14:paraId="56454FF5" w14:textId="77777777" w:rsidR="00F84B6A" w:rsidRPr="0024240E" w:rsidRDefault="00F84B6A" w:rsidP="00EA2817">
            <w:pPr>
              <w:numPr>
                <w:ilvl w:val="0"/>
                <w:numId w:val="66"/>
              </w:numPr>
              <w:tabs>
                <w:tab w:val="clear" w:pos="720"/>
                <w:tab w:val="num" w:pos="284"/>
              </w:tabs>
              <w:ind w:left="0" w:firstLine="0"/>
              <w:jc w:val="both"/>
              <w:rPr>
                <w:rFonts w:ascii="Tahoma" w:hAnsi="Tahoma" w:cs="Tahoma"/>
                <w:bCs/>
                <w:color w:val="1F497D"/>
                <w:lang w:val="es-ES_tradnl"/>
              </w:rPr>
            </w:pPr>
            <w:r w:rsidRPr="0024240E">
              <w:rPr>
                <w:rFonts w:ascii="Tahoma" w:hAnsi="Tahoma" w:cs="Tahoma"/>
                <w:bCs/>
                <w:color w:val="1F497D"/>
                <w:lang w:val="es-ES_tradnl"/>
              </w:rPr>
              <w:t>Dos técnicos de provisiones y fallas</w:t>
            </w:r>
            <w:r w:rsidR="005F7C81" w:rsidRPr="0024240E">
              <w:rPr>
                <w:rFonts w:ascii="Tahoma" w:hAnsi="Tahoma" w:cs="Tahoma"/>
                <w:bCs/>
                <w:color w:val="1F497D"/>
                <w:lang w:val="es-ES_tradnl"/>
              </w:rPr>
              <w:t xml:space="preserve"> + 1 para LTE</w:t>
            </w:r>
            <w:r w:rsidRPr="0024240E">
              <w:rPr>
                <w:rFonts w:ascii="Tahoma" w:hAnsi="Tahoma" w:cs="Tahoma"/>
                <w:bCs/>
                <w:color w:val="1F497D"/>
                <w:lang w:val="es-ES_tradnl"/>
              </w:rPr>
              <w:t>.</w:t>
            </w:r>
          </w:p>
          <w:p w14:paraId="3C194112" w14:textId="77777777" w:rsidR="00F84B6A" w:rsidRPr="00D66E64" w:rsidRDefault="00F84B6A" w:rsidP="00A217F0">
            <w:pPr>
              <w:jc w:val="both"/>
              <w:rPr>
                <w:rFonts w:ascii="Tahoma" w:hAnsi="Tahoma" w:cs="Tahoma"/>
                <w:bCs/>
                <w:color w:val="1F497D"/>
              </w:rPr>
            </w:pPr>
          </w:p>
          <w:p w14:paraId="2FE22BED"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 xml:space="preserve">Ver Gráfico: Organigrama Funcional </w:t>
            </w:r>
          </w:p>
          <w:p w14:paraId="12BBFB84" w14:textId="77777777" w:rsidR="00F84B6A" w:rsidRPr="00D66E64" w:rsidRDefault="00F84B6A" w:rsidP="00A217F0">
            <w:pPr>
              <w:jc w:val="both"/>
              <w:rPr>
                <w:rFonts w:ascii="Tahoma" w:hAnsi="Tahoma" w:cs="Tahoma"/>
                <w:bCs/>
                <w:color w:val="1F497D"/>
              </w:rPr>
            </w:pPr>
          </w:p>
          <w:p w14:paraId="50ACB751" w14:textId="77777777" w:rsidR="00F84B6A" w:rsidRPr="00EB56AA" w:rsidRDefault="00F84B6A" w:rsidP="00A217F0">
            <w:pPr>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0D017964" w14:textId="77777777" w:rsidR="00F84B6A" w:rsidRPr="001329EF" w:rsidRDefault="00F84B6A" w:rsidP="00A217F0">
            <w:pPr>
              <w:jc w:val="both"/>
              <w:rPr>
                <w:rFonts w:ascii="Tahoma" w:hAnsi="Tahoma" w:cs="Tahoma"/>
                <w:bCs/>
                <w:color w:val="1F497D"/>
                <w:lang w:val="es-ES_tradnl"/>
              </w:rPr>
            </w:pPr>
          </w:p>
          <w:p w14:paraId="0C9AB870"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26A262A0"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EAE67F8" w14:textId="77777777" w:rsidR="00FE66C7" w:rsidRDefault="00FE66C7" w:rsidP="00A217F0">
            <w:pPr>
              <w:jc w:val="center"/>
              <w:rPr>
                <w:b/>
                <w:color w:val="004990"/>
                <w:sz w:val="20"/>
                <w:szCs w:val="20"/>
              </w:rPr>
            </w:pPr>
          </w:p>
          <w:p w14:paraId="43D778C0" w14:textId="77777777" w:rsidR="00FE66C7" w:rsidRDefault="00FE66C7" w:rsidP="00A217F0">
            <w:pPr>
              <w:jc w:val="center"/>
              <w:rPr>
                <w:b/>
                <w:color w:val="004990"/>
                <w:sz w:val="20"/>
                <w:szCs w:val="20"/>
              </w:rPr>
            </w:pPr>
          </w:p>
          <w:p w14:paraId="3C40278E" w14:textId="77777777" w:rsidR="00FE66C7" w:rsidRDefault="00FE66C7" w:rsidP="00A217F0">
            <w:pPr>
              <w:jc w:val="center"/>
              <w:rPr>
                <w:b/>
                <w:color w:val="004990"/>
                <w:sz w:val="20"/>
                <w:szCs w:val="20"/>
              </w:rPr>
            </w:pPr>
          </w:p>
          <w:p w14:paraId="043A4935" w14:textId="77777777" w:rsidR="00FE66C7" w:rsidRDefault="00FE66C7" w:rsidP="00A217F0">
            <w:pPr>
              <w:jc w:val="center"/>
              <w:rPr>
                <w:b/>
                <w:color w:val="004990"/>
                <w:sz w:val="20"/>
                <w:szCs w:val="20"/>
              </w:rPr>
            </w:pPr>
          </w:p>
          <w:p w14:paraId="4B1728D5" w14:textId="77777777" w:rsidR="00FE66C7" w:rsidRDefault="00FE66C7" w:rsidP="00A217F0">
            <w:pPr>
              <w:jc w:val="center"/>
              <w:rPr>
                <w:b/>
                <w:color w:val="004990"/>
                <w:sz w:val="20"/>
                <w:szCs w:val="20"/>
              </w:rPr>
            </w:pPr>
          </w:p>
          <w:p w14:paraId="52863E28" w14:textId="77777777" w:rsidR="00FE66C7" w:rsidRDefault="00FE66C7" w:rsidP="00A217F0">
            <w:pPr>
              <w:jc w:val="center"/>
              <w:rPr>
                <w:b/>
                <w:color w:val="004990"/>
                <w:sz w:val="20"/>
                <w:szCs w:val="20"/>
              </w:rPr>
            </w:pPr>
          </w:p>
          <w:p w14:paraId="030B6904" w14:textId="77777777" w:rsidR="00FE66C7" w:rsidRDefault="00FE66C7" w:rsidP="00A217F0">
            <w:pPr>
              <w:jc w:val="center"/>
              <w:rPr>
                <w:b/>
                <w:color w:val="004990"/>
                <w:sz w:val="20"/>
                <w:szCs w:val="20"/>
              </w:rPr>
            </w:pPr>
          </w:p>
          <w:p w14:paraId="67C861D1" w14:textId="77777777" w:rsidR="00FE66C7" w:rsidRDefault="00FE66C7" w:rsidP="00A217F0">
            <w:pPr>
              <w:jc w:val="center"/>
              <w:rPr>
                <w:b/>
                <w:color w:val="004990"/>
                <w:sz w:val="20"/>
                <w:szCs w:val="20"/>
              </w:rPr>
            </w:pPr>
          </w:p>
          <w:p w14:paraId="0D5D84F2" w14:textId="77777777" w:rsidR="00FE66C7" w:rsidRDefault="00FE66C7" w:rsidP="00A217F0">
            <w:pPr>
              <w:jc w:val="center"/>
              <w:rPr>
                <w:b/>
                <w:color w:val="004990"/>
                <w:sz w:val="20"/>
                <w:szCs w:val="20"/>
              </w:rPr>
            </w:pPr>
          </w:p>
          <w:p w14:paraId="57C1DF40"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E81F3"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EC301A"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814E495"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126D90" w14:textId="77777777" w:rsidR="00F84B6A" w:rsidRDefault="00F84B6A" w:rsidP="00A217F0">
            <w:pPr>
              <w:jc w:val="center"/>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1F9BE" w14:textId="77777777" w:rsidR="00F84B6A" w:rsidRPr="00A50043" w:rsidRDefault="00F84B6A" w:rsidP="00A217F0">
            <w:pPr>
              <w:ind w:left="-3"/>
              <w:rPr>
                <w:rFonts w:ascii="Tahoma" w:hAnsi="Tahoma" w:cs="Tahoma"/>
                <w:bCs/>
                <w:color w:val="1F497D"/>
                <w:lang w:val="es-MX"/>
              </w:rPr>
            </w:pPr>
            <w:r w:rsidRPr="00A50043">
              <w:rPr>
                <w:rFonts w:ascii="Tahoma" w:hAnsi="Tahoma" w:cs="Tahoma"/>
                <w:bCs/>
                <w:color w:val="1F497D"/>
                <w:lang w:val="es-MX"/>
              </w:rPr>
              <w:t>6.5.5  DEPARTAMENTO DE CHUQUISACA</w:t>
            </w:r>
          </w:p>
          <w:p w14:paraId="64D6ABFD" w14:textId="77777777" w:rsidR="00F84B6A" w:rsidRPr="00D66E64" w:rsidRDefault="00F84B6A" w:rsidP="00A217F0">
            <w:pPr>
              <w:ind w:left="215"/>
              <w:rPr>
                <w:rFonts w:ascii="Tahoma" w:hAnsi="Tahoma" w:cs="Tahoma"/>
                <w:bCs/>
                <w:color w:val="1F497D"/>
                <w:lang w:val="es-MX"/>
              </w:rPr>
            </w:pPr>
          </w:p>
          <w:p w14:paraId="1A90EB12" w14:textId="77777777" w:rsidR="00F84B6A" w:rsidRPr="00D66E64" w:rsidRDefault="00F84B6A" w:rsidP="00A217F0">
            <w:pPr>
              <w:ind w:left="-3"/>
              <w:jc w:val="both"/>
              <w:rPr>
                <w:rFonts w:ascii="Tahoma" w:hAnsi="Tahoma" w:cs="Tahoma"/>
                <w:bCs/>
                <w:color w:val="1F497D"/>
              </w:rPr>
            </w:pPr>
            <w:r w:rsidRPr="00D66E64">
              <w:rPr>
                <w:rFonts w:ascii="Tahoma" w:hAnsi="Tahoma" w:cs="Tahoma"/>
                <w:bCs/>
                <w:color w:val="1F497D"/>
              </w:rPr>
              <w:t xml:space="preserve">Para el departamento </w:t>
            </w:r>
            <w:r>
              <w:rPr>
                <w:rFonts w:ascii="Tahoma" w:hAnsi="Tahoma" w:cs="Tahoma"/>
                <w:bCs/>
                <w:color w:val="1F497D"/>
              </w:rPr>
              <w:t xml:space="preserve">Chuquisaca </w:t>
            </w:r>
            <w:r w:rsidRPr="00D66E64">
              <w:rPr>
                <w:rFonts w:ascii="Tahoma" w:hAnsi="Tahoma" w:cs="Tahoma"/>
                <w:bCs/>
                <w:color w:val="1F497D"/>
              </w:rPr>
              <w:t>la propuesta debe ser como mínimo la siguiente</w:t>
            </w:r>
            <w:r>
              <w:rPr>
                <w:rFonts w:ascii="Tahoma" w:hAnsi="Tahoma" w:cs="Tahoma"/>
                <w:bCs/>
                <w:color w:val="1F497D"/>
              </w:rPr>
              <w:t xml:space="preserve"> estructura en la ciudad de Sucre</w:t>
            </w:r>
            <w:r w:rsidRPr="00D66E64">
              <w:rPr>
                <w:rFonts w:ascii="Tahoma" w:hAnsi="Tahoma" w:cs="Tahoma"/>
                <w:bCs/>
                <w:color w:val="1F497D"/>
              </w:rPr>
              <w:t>:</w:t>
            </w:r>
          </w:p>
          <w:p w14:paraId="4496C311" w14:textId="77777777" w:rsidR="00F84B6A" w:rsidRPr="00D66E64" w:rsidRDefault="00F84B6A" w:rsidP="00A217F0">
            <w:pPr>
              <w:ind w:left="-3"/>
              <w:jc w:val="both"/>
              <w:rPr>
                <w:rFonts w:ascii="Tahoma" w:hAnsi="Tahoma" w:cs="Tahoma"/>
                <w:bCs/>
                <w:color w:val="1F497D"/>
              </w:rPr>
            </w:pPr>
          </w:p>
          <w:p w14:paraId="66C63F7C" w14:textId="77777777" w:rsidR="00F84B6A" w:rsidRPr="00D66E64" w:rsidRDefault="00F84B6A" w:rsidP="00EA2817">
            <w:pPr>
              <w:numPr>
                <w:ilvl w:val="0"/>
                <w:numId w:val="66"/>
              </w:numPr>
              <w:tabs>
                <w:tab w:val="clear" w:pos="720"/>
                <w:tab w:val="num" w:pos="564"/>
              </w:tabs>
              <w:ind w:left="564" w:hanging="567"/>
              <w:jc w:val="both"/>
              <w:rPr>
                <w:rFonts w:ascii="Tahoma" w:hAnsi="Tahoma" w:cs="Tahoma"/>
                <w:bCs/>
                <w:color w:val="1F497D"/>
                <w:lang w:val="es-ES_tradnl"/>
              </w:rPr>
            </w:pPr>
            <w:r w:rsidRPr="00D66E64">
              <w:rPr>
                <w:rFonts w:ascii="Tahoma" w:hAnsi="Tahoma" w:cs="Tahoma"/>
                <w:bCs/>
                <w:color w:val="1F497D"/>
              </w:rPr>
              <w:t xml:space="preserve">Un referente Departamental (También realiza las tareas del </w:t>
            </w:r>
            <w:r w:rsidRPr="00D66E64">
              <w:rPr>
                <w:rFonts w:ascii="Tahoma" w:hAnsi="Tahoma" w:cs="Tahoma"/>
                <w:bCs/>
                <w:color w:val="1F497D"/>
                <w:lang w:val="es-ES_tradnl"/>
              </w:rPr>
              <w:t>gestor de provisiones y fallas</w:t>
            </w:r>
            <w:r>
              <w:rPr>
                <w:rFonts w:ascii="Tahoma" w:hAnsi="Tahoma" w:cs="Tahoma"/>
                <w:bCs/>
                <w:color w:val="1F497D"/>
                <w:lang w:val="es-ES_tradnl"/>
              </w:rPr>
              <w:t>, almacenes</w:t>
            </w:r>
            <w:r w:rsidRPr="00D66E64">
              <w:rPr>
                <w:rFonts w:ascii="Tahoma" w:hAnsi="Tahoma" w:cs="Tahoma"/>
                <w:bCs/>
                <w:color w:val="1F497D"/>
              </w:rPr>
              <w:t>).</w:t>
            </w:r>
          </w:p>
          <w:p w14:paraId="5E7E6FDB" w14:textId="77777777" w:rsidR="00F84B6A" w:rsidRPr="0024240E" w:rsidRDefault="00F84B6A" w:rsidP="00EA2817">
            <w:pPr>
              <w:numPr>
                <w:ilvl w:val="0"/>
                <w:numId w:val="66"/>
              </w:numPr>
              <w:tabs>
                <w:tab w:val="clear" w:pos="720"/>
                <w:tab w:val="num" w:pos="564"/>
              </w:tabs>
              <w:ind w:left="564" w:hanging="567"/>
              <w:jc w:val="both"/>
              <w:rPr>
                <w:rFonts w:ascii="Tahoma" w:hAnsi="Tahoma" w:cs="Tahoma"/>
                <w:bCs/>
                <w:color w:val="1F497D"/>
                <w:lang w:val="es-ES_tradnl"/>
              </w:rPr>
            </w:pPr>
            <w:r w:rsidRPr="0024240E">
              <w:rPr>
                <w:rFonts w:ascii="Tahoma" w:hAnsi="Tahoma" w:cs="Tahoma"/>
                <w:bCs/>
                <w:color w:val="1F497D"/>
                <w:lang w:val="es-ES_tradnl"/>
              </w:rPr>
              <w:lastRenderedPageBreak/>
              <w:t>Cuatro técnicos de provisiones y fallas</w:t>
            </w:r>
            <w:r w:rsidR="005F7C81" w:rsidRPr="0024240E">
              <w:rPr>
                <w:rFonts w:ascii="Tahoma" w:hAnsi="Tahoma" w:cs="Tahoma"/>
                <w:bCs/>
                <w:color w:val="1F497D"/>
                <w:lang w:val="es-ES_tradnl"/>
              </w:rPr>
              <w:t xml:space="preserve"> + 2 para LTE</w:t>
            </w:r>
            <w:r w:rsidRPr="0024240E">
              <w:rPr>
                <w:rFonts w:ascii="Tahoma" w:hAnsi="Tahoma" w:cs="Tahoma"/>
                <w:bCs/>
                <w:color w:val="1F497D"/>
                <w:lang w:val="es-ES_tradnl"/>
              </w:rPr>
              <w:t>.</w:t>
            </w:r>
          </w:p>
          <w:p w14:paraId="33960F68" w14:textId="77777777" w:rsidR="0024240E" w:rsidRDefault="0024240E" w:rsidP="0024240E">
            <w:pPr>
              <w:ind w:hanging="3"/>
              <w:rPr>
                <w:rFonts w:ascii="Tahoma" w:hAnsi="Tahoma" w:cs="Tahoma"/>
                <w:bCs/>
                <w:color w:val="1F497D"/>
                <w:lang w:val="es-MX"/>
              </w:rPr>
            </w:pPr>
          </w:p>
          <w:p w14:paraId="1ED9E35F" w14:textId="77777777" w:rsidR="0024240E" w:rsidRPr="00A50043" w:rsidRDefault="0024240E" w:rsidP="0024240E">
            <w:pPr>
              <w:ind w:hanging="3"/>
              <w:rPr>
                <w:rFonts w:ascii="Tahoma" w:hAnsi="Tahoma" w:cs="Tahoma"/>
                <w:bCs/>
                <w:color w:val="1F497D"/>
                <w:lang w:val="es-MX"/>
              </w:rPr>
            </w:pPr>
            <w:r>
              <w:rPr>
                <w:rFonts w:ascii="Tahoma" w:hAnsi="Tahoma" w:cs="Tahoma"/>
                <w:bCs/>
                <w:color w:val="1F497D"/>
                <w:lang w:val="es-MX"/>
              </w:rPr>
              <w:t>6.5.5.1</w:t>
            </w:r>
            <w:r w:rsidRPr="00A50043">
              <w:rPr>
                <w:rFonts w:ascii="Tahoma" w:hAnsi="Tahoma" w:cs="Tahoma"/>
                <w:bCs/>
                <w:color w:val="1F497D"/>
                <w:lang w:val="es-MX"/>
              </w:rPr>
              <w:t xml:space="preserve"> </w:t>
            </w:r>
            <w:r w:rsidR="000E53EA" w:rsidRPr="00A50043">
              <w:rPr>
                <w:rFonts w:ascii="Tahoma" w:hAnsi="Tahoma" w:cs="Tahoma"/>
                <w:color w:val="1F497D" w:themeColor="text2"/>
                <w:lang w:val="es-BO" w:eastAsia="en-US"/>
              </w:rPr>
              <w:t>ESTRUCTURA PARA LA CIUDAD</w:t>
            </w:r>
            <w:r>
              <w:rPr>
                <w:rFonts w:ascii="Tahoma" w:hAnsi="Tahoma" w:cs="Tahoma"/>
                <w:bCs/>
                <w:color w:val="1F497D"/>
                <w:lang w:val="es-MX"/>
              </w:rPr>
              <w:t xml:space="preserve"> DE MONTEAGUDO</w:t>
            </w:r>
          </w:p>
          <w:p w14:paraId="27F47E24" w14:textId="77777777" w:rsidR="0024240E" w:rsidRPr="00562834" w:rsidRDefault="0024240E" w:rsidP="0024240E">
            <w:pPr>
              <w:tabs>
                <w:tab w:val="num" w:pos="423"/>
              </w:tabs>
              <w:ind w:left="423" w:hanging="426"/>
              <w:jc w:val="both"/>
              <w:rPr>
                <w:rFonts w:ascii="Tahoma" w:hAnsi="Tahoma" w:cs="Tahoma"/>
                <w:bCs/>
                <w:color w:val="1F497D"/>
                <w:lang w:val="es-MX"/>
              </w:rPr>
            </w:pPr>
          </w:p>
          <w:p w14:paraId="6998019E" w14:textId="77777777" w:rsidR="0024240E" w:rsidRPr="00D66E64" w:rsidRDefault="0024240E" w:rsidP="0024240E">
            <w:pPr>
              <w:numPr>
                <w:ilvl w:val="0"/>
                <w:numId w:val="66"/>
              </w:numPr>
              <w:tabs>
                <w:tab w:val="clear" w:pos="720"/>
                <w:tab w:val="num" w:pos="423"/>
              </w:tabs>
              <w:ind w:left="423" w:hanging="426"/>
              <w:jc w:val="both"/>
              <w:rPr>
                <w:rFonts w:ascii="Tahoma" w:hAnsi="Tahoma" w:cs="Tahoma"/>
                <w:bCs/>
                <w:color w:val="1F497D"/>
                <w:lang w:val="es-ES_tradnl"/>
              </w:rPr>
            </w:pPr>
            <w:r>
              <w:rPr>
                <w:rFonts w:ascii="Tahoma" w:hAnsi="Tahoma" w:cs="Tahoma"/>
                <w:bCs/>
                <w:color w:val="1F497D"/>
                <w:lang w:val="es-ES_tradnl"/>
              </w:rPr>
              <w:t xml:space="preserve">Dos </w:t>
            </w:r>
            <w:r w:rsidRPr="00D66E64">
              <w:rPr>
                <w:rFonts w:ascii="Tahoma" w:hAnsi="Tahoma" w:cs="Tahoma"/>
                <w:bCs/>
                <w:color w:val="1F497D"/>
                <w:lang w:val="es-ES_tradnl"/>
              </w:rPr>
              <w:t>técnicos de provisiones y fallas.</w:t>
            </w:r>
          </w:p>
          <w:p w14:paraId="078302BD" w14:textId="77777777" w:rsidR="00F84B6A" w:rsidRPr="00D66E64" w:rsidRDefault="00F84B6A" w:rsidP="0024240E">
            <w:pPr>
              <w:jc w:val="both"/>
              <w:rPr>
                <w:rFonts w:ascii="Tahoma" w:hAnsi="Tahoma" w:cs="Tahoma"/>
                <w:bCs/>
                <w:color w:val="1F497D"/>
              </w:rPr>
            </w:pPr>
          </w:p>
          <w:p w14:paraId="480CB532" w14:textId="77777777" w:rsidR="00F84B6A" w:rsidRPr="00D66E64" w:rsidRDefault="00F84B6A" w:rsidP="00A217F0">
            <w:pPr>
              <w:ind w:left="-3"/>
              <w:jc w:val="both"/>
              <w:rPr>
                <w:rFonts w:ascii="Tahoma" w:hAnsi="Tahoma" w:cs="Tahoma"/>
                <w:bCs/>
                <w:color w:val="1F497D"/>
              </w:rPr>
            </w:pPr>
            <w:r w:rsidRPr="00D66E64">
              <w:rPr>
                <w:rFonts w:ascii="Tahoma" w:hAnsi="Tahoma" w:cs="Tahoma"/>
                <w:bCs/>
                <w:color w:val="1F497D"/>
              </w:rPr>
              <w:t xml:space="preserve">Ver Gráfico: Organigrama Funcional </w:t>
            </w:r>
          </w:p>
          <w:p w14:paraId="2A902345" w14:textId="77777777" w:rsidR="00F84B6A" w:rsidRPr="00D66E64" w:rsidRDefault="00F84B6A" w:rsidP="00A217F0">
            <w:pPr>
              <w:ind w:left="-3"/>
              <w:jc w:val="both"/>
              <w:rPr>
                <w:rFonts w:ascii="Tahoma" w:hAnsi="Tahoma" w:cs="Tahoma"/>
                <w:bCs/>
                <w:color w:val="1F497D"/>
              </w:rPr>
            </w:pPr>
          </w:p>
          <w:p w14:paraId="76A5DB51" w14:textId="77777777" w:rsidR="00F84B6A" w:rsidRPr="00EB56AA" w:rsidRDefault="00F84B6A" w:rsidP="00A217F0">
            <w:pPr>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53DB96AE" w14:textId="77777777" w:rsidR="00F84B6A" w:rsidRPr="00D66E64" w:rsidRDefault="00F84B6A" w:rsidP="00A217F0">
            <w:pPr>
              <w:ind w:left="-3"/>
              <w:jc w:val="both"/>
              <w:rPr>
                <w:rFonts w:ascii="Tahoma" w:hAnsi="Tahoma" w:cs="Tahoma"/>
                <w:bCs/>
                <w:color w:val="1F497D"/>
              </w:rPr>
            </w:pPr>
          </w:p>
          <w:p w14:paraId="2A306C8D" w14:textId="77777777" w:rsidR="00F84B6A" w:rsidRPr="00D66E64" w:rsidRDefault="00F84B6A" w:rsidP="00A217F0">
            <w:pPr>
              <w:autoSpaceDE w:val="0"/>
              <w:autoSpaceDN w:val="0"/>
              <w:adjustRightInd w:val="0"/>
              <w:jc w:val="both"/>
              <w:rPr>
                <w:rFonts w:ascii="Tahoma" w:eastAsiaTheme="minorHAnsi" w:hAnsi="Tahoma" w:cs="Tahoma"/>
                <w:color w:val="1F497D" w:themeColor="text2"/>
                <w:lang w:val="es-BO" w:eastAsia="en-US"/>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1EC120CF" w14:textId="77777777" w:rsidR="00F84B6A" w:rsidRPr="00D66E64" w:rsidRDefault="00F84B6A" w:rsidP="00A217F0">
            <w:pPr>
              <w:jc w:val="both"/>
              <w:rPr>
                <w:rFonts w:ascii="Tahoma" w:hAnsi="Tahoma" w:cs="Tahoma"/>
                <w:bCs/>
                <w:color w:val="1F497D"/>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21478E4" w14:textId="77777777" w:rsidR="00FE66C7" w:rsidRDefault="00FE66C7" w:rsidP="00A217F0">
            <w:pPr>
              <w:jc w:val="center"/>
              <w:rPr>
                <w:b/>
                <w:color w:val="004990"/>
                <w:sz w:val="20"/>
                <w:szCs w:val="20"/>
              </w:rPr>
            </w:pPr>
          </w:p>
          <w:p w14:paraId="166EBEEA" w14:textId="77777777" w:rsidR="00FE66C7" w:rsidRDefault="00FE66C7" w:rsidP="00A217F0">
            <w:pPr>
              <w:jc w:val="center"/>
              <w:rPr>
                <w:b/>
                <w:color w:val="004990"/>
                <w:sz w:val="20"/>
                <w:szCs w:val="20"/>
              </w:rPr>
            </w:pPr>
          </w:p>
          <w:p w14:paraId="319EC2B1" w14:textId="77777777" w:rsidR="00FE66C7" w:rsidRDefault="00FE66C7" w:rsidP="00A217F0">
            <w:pPr>
              <w:jc w:val="center"/>
              <w:rPr>
                <w:b/>
                <w:color w:val="004990"/>
                <w:sz w:val="20"/>
                <w:szCs w:val="20"/>
              </w:rPr>
            </w:pPr>
          </w:p>
          <w:p w14:paraId="329FD62B" w14:textId="77777777" w:rsidR="00FE66C7" w:rsidRDefault="00FE66C7" w:rsidP="00A217F0">
            <w:pPr>
              <w:jc w:val="center"/>
              <w:rPr>
                <w:b/>
                <w:color w:val="004990"/>
                <w:sz w:val="20"/>
                <w:szCs w:val="20"/>
              </w:rPr>
            </w:pPr>
          </w:p>
          <w:p w14:paraId="38E80F9B" w14:textId="77777777" w:rsidR="00FE66C7" w:rsidRDefault="00FE66C7" w:rsidP="00A217F0">
            <w:pPr>
              <w:jc w:val="center"/>
              <w:rPr>
                <w:b/>
                <w:color w:val="004990"/>
                <w:sz w:val="20"/>
                <w:szCs w:val="20"/>
              </w:rPr>
            </w:pPr>
          </w:p>
          <w:p w14:paraId="39AB7AEF" w14:textId="77777777" w:rsidR="00FE66C7" w:rsidRDefault="00FE66C7" w:rsidP="00A217F0">
            <w:pPr>
              <w:jc w:val="center"/>
              <w:rPr>
                <w:b/>
                <w:color w:val="004990"/>
                <w:sz w:val="20"/>
                <w:szCs w:val="20"/>
              </w:rPr>
            </w:pPr>
          </w:p>
          <w:p w14:paraId="02980390"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CD4B89"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D77E4C"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62802B9E"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1D9BC" w14:textId="77777777" w:rsidR="00F84B6A" w:rsidRDefault="00F84B6A" w:rsidP="00A217F0">
            <w:pPr>
              <w:jc w:val="center"/>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5ABE38" w14:textId="77777777" w:rsidR="00F84B6A" w:rsidRPr="00A50043" w:rsidRDefault="00F84B6A" w:rsidP="00A217F0">
            <w:pPr>
              <w:ind w:left="215" w:hanging="215"/>
              <w:rPr>
                <w:rFonts w:ascii="Tahoma" w:hAnsi="Tahoma" w:cs="Tahoma"/>
                <w:bCs/>
                <w:color w:val="1F497D"/>
                <w:lang w:val="es-MX"/>
              </w:rPr>
            </w:pPr>
            <w:r w:rsidRPr="00A50043">
              <w:rPr>
                <w:rFonts w:ascii="Tahoma" w:hAnsi="Tahoma" w:cs="Tahoma"/>
                <w:bCs/>
                <w:color w:val="1F497D"/>
                <w:lang w:val="es-MX"/>
              </w:rPr>
              <w:t>6.5.6  DEPARTAMENTO DE TARIJA</w:t>
            </w:r>
          </w:p>
          <w:p w14:paraId="5640114E" w14:textId="77777777" w:rsidR="00F84B6A" w:rsidRPr="00D66E64" w:rsidRDefault="00F84B6A" w:rsidP="00A217F0">
            <w:pPr>
              <w:ind w:left="215"/>
              <w:rPr>
                <w:rFonts w:ascii="Tahoma" w:hAnsi="Tahoma" w:cs="Tahoma"/>
                <w:bCs/>
                <w:color w:val="1F497D"/>
                <w:lang w:val="es-MX"/>
              </w:rPr>
            </w:pPr>
          </w:p>
          <w:p w14:paraId="72E4C88E"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Para el departamento de Tarija la propuesta debe ser como mínimo la siguiente:</w:t>
            </w:r>
          </w:p>
          <w:p w14:paraId="4DEEED04" w14:textId="77777777" w:rsidR="00F84B6A" w:rsidRPr="00D66E64" w:rsidRDefault="00F84B6A" w:rsidP="00A217F0">
            <w:pPr>
              <w:jc w:val="both"/>
              <w:rPr>
                <w:rFonts w:ascii="Tahoma" w:hAnsi="Tahoma" w:cs="Tahoma"/>
                <w:bCs/>
                <w:color w:val="1F497D"/>
              </w:rPr>
            </w:pPr>
          </w:p>
          <w:p w14:paraId="62078EFD" w14:textId="77777777" w:rsidR="00F84B6A" w:rsidRPr="00011E57" w:rsidRDefault="00F84B6A" w:rsidP="00EA2817">
            <w:pPr>
              <w:numPr>
                <w:ilvl w:val="0"/>
                <w:numId w:val="66"/>
              </w:numPr>
              <w:tabs>
                <w:tab w:val="clear" w:pos="720"/>
                <w:tab w:val="num" w:pos="284"/>
              </w:tabs>
              <w:ind w:left="423" w:hanging="423"/>
              <w:jc w:val="both"/>
              <w:rPr>
                <w:rFonts w:ascii="Tahoma" w:hAnsi="Tahoma" w:cs="Tahoma"/>
                <w:bCs/>
                <w:color w:val="1F497D"/>
                <w:lang w:val="es-ES_tradnl"/>
              </w:rPr>
            </w:pPr>
            <w:r w:rsidRPr="00D66E64">
              <w:rPr>
                <w:rFonts w:ascii="Tahoma" w:hAnsi="Tahoma" w:cs="Tahoma"/>
                <w:bCs/>
                <w:color w:val="1F497D"/>
              </w:rPr>
              <w:t>Un referente Departamental.</w:t>
            </w:r>
          </w:p>
          <w:p w14:paraId="57056643"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BO"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Tarija.</w:t>
            </w:r>
          </w:p>
          <w:p w14:paraId="0530F6D4"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ES_tradnl"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Bermejo</w:t>
            </w:r>
            <w:r w:rsidRPr="00D631CE">
              <w:rPr>
                <w:rFonts w:ascii="Tahoma" w:hAnsi="Tahoma" w:cs="Tahoma"/>
                <w:color w:val="1F497D" w:themeColor="text2"/>
                <w:lang w:val="es-BO" w:eastAsia="en-US"/>
              </w:rPr>
              <w:t>.</w:t>
            </w:r>
          </w:p>
          <w:p w14:paraId="4279D85D" w14:textId="77777777" w:rsidR="00F84B6A" w:rsidRPr="00011E57" w:rsidRDefault="00F84B6A" w:rsidP="00EA2817">
            <w:pPr>
              <w:numPr>
                <w:ilvl w:val="0"/>
                <w:numId w:val="66"/>
              </w:numPr>
              <w:tabs>
                <w:tab w:val="clear" w:pos="720"/>
                <w:tab w:val="num" w:pos="640"/>
              </w:tabs>
              <w:ind w:left="281" w:hanging="281"/>
              <w:jc w:val="both"/>
              <w:rPr>
                <w:rFonts w:ascii="Tahoma" w:hAnsi="Tahoma" w:cs="Tahoma"/>
                <w:bCs/>
                <w:color w:val="1F497D"/>
                <w:lang w:val="es-ES_tradnl"/>
              </w:rPr>
            </w:pP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Yacuiba.</w:t>
            </w:r>
          </w:p>
          <w:p w14:paraId="576E4E36" w14:textId="77777777" w:rsidR="00F84B6A" w:rsidRPr="00011E57" w:rsidRDefault="00F84B6A" w:rsidP="00EA2817">
            <w:pPr>
              <w:numPr>
                <w:ilvl w:val="0"/>
                <w:numId w:val="66"/>
              </w:numPr>
              <w:tabs>
                <w:tab w:val="clear" w:pos="720"/>
                <w:tab w:val="num" w:pos="640"/>
              </w:tabs>
              <w:ind w:left="281" w:hanging="281"/>
              <w:jc w:val="both"/>
              <w:rPr>
                <w:rFonts w:ascii="Tahoma" w:hAnsi="Tahoma" w:cs="Tahoma"/>
                <w:bCs/>
                <w:color w:val="1F497D"/>
                <w:lang w:val="es-ES_tradnl"/>
              </w:rPr>
            </w:pPr>
            <w:r w:rsidRPr="00D631CE">
              <w:rPr>
                <w:rFonts w:ascii="Tahoma" w:hAnsi="Tahoma" w:cs="Tahoma"/>
                <w:color w:val="1F497D" w:themeColor="text2"/>
                <w:lang w:val="es-BO" w:eastAsia="en-US"/>
              </w:rPr>
              <w:t>Estructura para la ciudad</w:t>
            </w:r>
            <w:r>
              <w:rPr>
                <w:rFonts w:ascii="Tahoma" w:hAnsi="Tahoma" w:cs="Tahoma"/>
                <w:color w:val="1F497D" w:themeColor="text2"/>
                <w:lang w:val="es-BO" w:eastAsia="en-US"/>
              </w:rPr>
              <w:t xml:space="preserve"> de Villamontes.</w:t>
            </w:r>
          </w:p>
          <w:p w14:paraId="3DBB5312" w14:textId="77777777" w:rsidR="00F84B6A" w:rsidRPr="00D66E64" w:rsidRDefault="00F84B6A" w:rsidP="00A217F0">
            <w:pPr>
              <w:jc w:val="both"/>
              <w:rPr>
                <w:rFonts w:ascii="Tahoma" w:hAnsi="Tahoma" w:cs="Tahoma"/>
                <w:bCs/>
                <w:color w:val="1F497D"/>
                <w:lang w:val="es-ES_tradnl"/>
              </w:rPr>
            </w:pPr>
          </w:p>
          <w:p w14:paraId="566EB121"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 xml:space="preserve">Ver Gráfico: Organigrama Funcional </w:t>
            </w:r>
          </w:p>
          <w:p w14:paraId="6F8E25CA" w14:textId="77777777" w:rsidR="00F84B6A" w:rsidRPr="00D66E64" w:rsidRDefault="00F84B6A" w:rsidP="00A217F0">
            <w:pPr>
              <w:jc w:val="both"/>
              <w:rPr>
                <w:rFonts w:ascii="Tahoma" w:hAnsi="Tahoma" w:cs="Tahoma"/>
                <w:bCs/>
                <w:color w:val="1F497D"/>
              </w:rPr>
            </w:pPr>
          </w:p>
          <w:p w14:paraId="3B4C9851"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47C1E7E" w14:textId="77777777" w:rsidR="00FE66C7" w:rsidRDefault="00FE66C7" w:rsidP="00A217F0">
            <w:pPr>
              <w:jc w:val="center"/>
              <w:rPr>
                <w:b/>
                <w:color w:val="004990"/>
                <w:sz w:val="20"/>
                <w:szCs w:val="20"/>
              </w:rPr>
            </w:pPr>
          </w:p>
          <w:p w14:paraId="28AA6AB1" w14:textId="77777777" w:rsidR="00FE66C7" w:rsidRDefault="00FE66C7" w:rsidP="00A217F0">
            <w:pPr>
              <w:jc w:val="center"/>
              <w:rPr>
                <w:b/>
                <w:color w:val="004990"/>
                <w:sz w:val="20"/>
                <w:szCs w:val="20"/>
              </w:rPr>
            </w:pPr>
          </w:p>
          <w:p w14:paraId="2CCBD481" w14:textId="77777777" w:rsidR="00FE66C7" w:rsidRDefault="00FE66C7" w:rsidP="00A217F0">
            <w:pPr>
              <w:jc w:val="center"/>
              <w:rPr>
                <w:b/>
                <w:color w:val="004990"/>
                <w:sz w:val="20"/>
                <w:szCs w:val="20"/>
              </w:rPr>
            </w:pPr>
          </w:p>
          <w:p w14:paraId="22A4284A" w14:textId="77777777" w:rsidR="00FE66C7" w:rsidRDefault="00FE66C7" w:rsidP="00A217F0">
            <w:pPr>
              <w:jc w:val="center"/>
              <w:rPr>
                <w:b/>
                <w:color w:val="004990"/>
                <w:sz w:val="20"/>
                <w:szCs w:val="20"/>
              </w:rPr>
            </w:pPr>
          </w:p>
          <w:p w14:paraId="0EAA670B" w14:textId="77777777" w:rsidR="00FE66C7" w:rsidRDefault="00FE66C7" w:rsidP="00A217F0">
            <w:pPr>
              <w:jc w:val="center"/>
              <w:rPr>
                <w:b/>
                <w:color w:val="004990"/>
                <w:sz w:val="20"/>
                <w:szCs w:val="20"/>
              </w:rPr>
            </w:pPr>
          </w:p>
          <w:p w14:paraId="3A3FC167" w14:textId="77777777" w:rsidR="00FE66C7" w:rsidRDefault="00FE66C7" w:rsidP="00A217F0">
            <w:pPr>
              <w:jc w:val="center"/>
              <w:rPr>
                <w:b/>
                <w:color w:val="004990"/>
                <w:sz w:val="20"/>
                <w:szCs w:val="20"/>
              </w:rPr>
            </w:pPr>
          </w:p>
          <w:p w14:paraId="3AEB4CEF" w14:textId="77777777" w:rsidR="00FE66C7" w:rsidRDefault="00FE66C7" w:rsidP="00A217F0">
            <w:pPr>
              <w:jc w:val="center"/>
              <w:rPr>
                <w:b/>
                <w:color w:val="004990"/>
                <w:sz w:val="20"/>
                <w:szCs w:val="20"/>
              </w:rPr>
            </w:pPr>
          </w:p>
          <w:p w14:paraId="6FF32F5C" w14:textId="77777777" w:rsidR="00FE66C7" w:rsidRDefault="00FE66C7" w:rsidP="00A217F0">
            <w:pPr>
              <w:jc w:val="center"/>
              <w:rPr>
                <w:b/>
                <w:color w:val="004990"/>
                <w:sz w:val="20"/>
                <w:szCs w:val="20"/>
              </w:rPr>
            </w:pPr>
          </w:p>
          <w:p w14:paraId="5F6CC1A6"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4DE66D"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8DDDBB"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CF72FD2"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1640AF" w14:textId="77777777" w:rsidR="00F84B6A" w:rsidRDefault="00F84B6A" w:rsidP="00A217F0">
            <w:pPr>
              <w:jc w:val="center"/>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BC762D" w14:textId="77777777" w:rsidR="00F84B6A" w:rsidRDefault="00F84B6A" w:rsidP="00A217F0">
            <w:pPr>
              <w:ind w:left="284"/>
              <w:jc w:val="both"/>
              <w:rPr>
                <w:rFonts w:ascii="Tahoma" w:hAnsi="Tahoma" w:cs="Tahoma"/>
                <w:color w:val="1F497D" w:themeColor="text2"/>
                <w:lang w:val="es-BO" w:eastAsia="en-US"/>
              </w:rPr>
            </w:pPr>
          </w:p>
          <w:p w14:paraId="430E9F2C" w14:textId="77777777" w:rsidR="00F84B6A" w:rsidRDefault="00F84B6A" w:rsidP="00A217F0">
            <w:pPr>
              <w:ind w:left="284"/>
              <w:jc w:val="both"/>
              <w:rPr>
                <w:rFonts w:ascii="Tahoma" w:hAnsi="Tahoma" w:cs="Tahoma"/>
                <w:bCs/>
                <w:color w:val="1F497D"/>
                <w:lang w:val="es-ES_tradnl"/>
              </w:rPr>
            </w:pPr>
            <w:r>
              <w:rPr>
                <w:rFonts w:ascii="Tahoma" w:hAnsi="Tahoma" w:cs="Tahoma"/>
                <w:color w:val="1F497D" w:themeColor="text2"/>
                <w:lang w:val="es-BO" w:eastAsia="en-US"/>
              </w:rPr>
              <w:t xml:space="preserve">6.5.6.1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TARIJA</w:t>
            </w:r>
          </w:p>
          <w:p w14:paraId="22FD3A85" w14:textId="77777777" w:rsidR="00F84B6A" w:rsidRDefault="00F84B6A" w:rsidP="00A217F0">
            <w:pPr>
              <w:ind w:left="423"/>
              <w:jc w:val="both"/>
              <w:rPr>
                <w:rFonts w:ascii="Tahoma" w:hAnsi="Tahoma" w:cs="Tahoma"/>
                <w:bCs/>
                <w:color w:val="1F497D"/>
                <w:lang w:val="es-ES_tradnl"/>
              </w:rPr>
            </w:pPr>
          </w:p>
          <w:p w14:paraId="67BACA7E" w14:textId="77777777" w:rsidR="00F84B6A" w:rsidRPr="00D66E64" w:rsidRDefault="00F84B6A" w:rsidP="00EA2817">
            <w:pPr>
              <w:numPr>
                <w:ilvl w:val="0"/>
                <w:numId w:val="66"/>
              </w:numPr>
              <w:tabs>
                <w:tab w:val="clear" w:pos="720"/>
                <w:tab w:val="num" w:pos="423"/>
              </w:tabs>
              <w:ind w:left="423" w:hanging="423"/>
              <w:jc w:val="both"/>
              <w:rPr>
                <w:rFonts w:ascii="Tahoma" w:hAnsi="Tahoma" w:cs="Tahoma"/>
                <w:bCs/>
                <w:color w:val="1F497D"/>
                <w:lang w:val="es-ES_tradnl"/>
              </w:rPr>
            </w:pPr>
            <w:r w:rsidRPr="00D66E64">
              <w:rPr>
                <w:rFonts w:ascii="Tahoma" w:hAnsi="Tahoma" w:cs="Tahoma"/>
                <w:bCs/>
                <w:color w:val="1F497D"/>
                <w:lang w:val="es-ES_tradnl"/>
              </w:rPr>
              <w:t>Un gestor de provisiones y fallas.</w:t>
            </w:r>
          </w:p>
          <w:p w14:paraId="03F73D3C" w14:textId="77777777" w:rsidR="00F84B6A" w:rsidRPr="00196C75" w:rsidRDefault="00F84B6A" w:rsidP="00EA2817">
            <w:pPr>
              <w:numPr>
                <w:ilvl w:val="0"/>
                <w:numId w:val="66"/>
              </w:numPr>
              <w:tabs>
                <w:tab w:val="clear" w:pos="720"/>
                <w:tab w:val="num" w:pos="423"/>
              </w:tabs>
              <w:ind w:left="423" w:hanging="423"/>
              <w:jc w:val="both"/>
              <w:rPr>
                <w:rFonts w:ascii="Tahoma" w:hAnsi="Tahoma" w:cs="Tahoma"/>
                <w:b/>
                <w:bCs/>
                <w:color w:val="1F497D"/>
                <w:lang w:val="es-MX"/>
              </w:rPr>
            </w:pPr>
            <w:r>
              <w:rPr>
                <w:rFonts w:ascii="Tahoma" w:hAnsi="Tahoma" w:cs="Tahoma"/>
                <w:bCs/>
                <w:color w:val="1F497D"/>
                <w:lang w:val="es-ES_tradnl"/>
              </w:rPr>
              <w:t>Seis</w:t>
            </w:r>
            <w:r w:rsidRPr="00D66E64">
              <w:rPr>
                <w:rFonts w:ascii="Tahoma" w:hAnsi="Tahoma" w:cs="Tahoma"/>
                <w:bCs/>
                <w:color w:val="1F497D"/>
                <w:lang w:val="es-ES_tradnl"/>
              </w:rPr>
              <w:t xml:space="preserve"> técnicos de provisiones y fallas.</w:t>
            </w:r>
          </w:p>
          <w:p w14:paraId="3EF4EB22" w14:textId="77777777" w:rsidR="00F84B6A" w:rsidRPr="00196C75" w:rsidRDefault="00F84B6A" w:rsidP="00A217F0">
            <w:pPr>
              <w:ind w:left="423"/>
              <w:jc w:val="both"/>
              <w:rPr>
                <w:rFonts w:ascii="Tahoma" w:hAnsi="Tahoma" w:cs="Tahoma"/>
                <w:b/>
                <w:bCs/>
                <w:color w:val="1F497D"/>
                <w:lang w:val="es-MX"/>
              </w:rPr>
            </w:pPr>
          </w:p>
          <w:p w14:paraId="54ED4401"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2D56AD3C" w14:textId="77777777" w:rsidR="00F84B6A" w:rsidRPr="00196C75" w:rsidRDefault="00F84B6A" w:rsidP="00A217F0">
            <w:pPr>
              <w:ind w:left="423"/>
              <w:jc w:val="both"/>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140AC96" w14:textId="77777777" w:rsidR="00FE66C7" w:rsidRDefault="00FE66C7" w:rsidP="00A217F0">
            <w:pPr>
              <w:jc w:val="center"/>
              <w:rPr>
                <w:b/>
                <w:color w:val="004990"/>
                <w:sz w:val="20"/>
                <w:szCs w:val="20"/>
              </w:rPr>
            </w:pPr>
          </w:p>
          <w:p w14:paraId="5929F5DE" w14:textId="77777777" w:rsidR="00FE66C7" w:rsidRDefault="00FE66C7" w:rsidP="00A217F0">
            <w:pPr>
              <w:jc w:val="center"/>
              <w:rPr>
                <w:b/>
                <w:color w:val="004990"/>
                <w:sz w:val="20"/>
                <w:szCs w:val="20"/>
              </w:rPr>
            </w:pPr>
          </w:p>
          <w:p w14:paraId="39CA3DC2" w14:textId="77777777" w:rsidR="00FE66C7" w:rsidRDefault="00FE66C7" w:rsidP="00A217F0">
            <w:pPr>
              <w:jc w:val="center"/>
              <w:rPr>
                <w:b/>
                <w:color w:val="004990"/>
                <w:sz w:val="20"/>
                <w:szCs w:val="20"/>
              </w:rPr>
            </w:pPr>
          </w:p>
          <w:p w14:paraId="1EB01BD6"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28AAD8"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2F12F5"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4DA30C85"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F27DEE" w14:textId="77777777" w:rsidR="00F84B6A" w:rsidRDefault="00F84B6A" w:rsidP="00A217F0">
            <w:pPr>
              <w:jc w:val="center"/>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D5EA01" w14:textId="77777777" w:rsidR="00F84B6A" w:rsidRDefault="00F84B6A" w:rsidP="00A217F0">
            <w:pPr>
              <w:ind w:left="215" w:hanging="215"/>
              <w:rPr>
                <w:rFonts w:ascii="Tahoma" w:hAnsi="Tahoma" w:cs="Tahoma"/>
                <w:color w:val="1F497D" w:themeColor="text2"/>
                <w:lang w:val="es-BO" w:eastAsia="en-US"/>
              </w:rPr>
            </w:pPr>
            <w:r>
              <w:rPr>
                <w:rFonts w:ascii="Tahoma" w:hAnsi="Tahoma" w:cs="Tahoma"/>
                <w:color w:val="1F497D" w:themeColor="text2"/>
                <w:lang w:val="es-BO" w:eastAsia="en-US"/>
              </w:rPr>
              <w:t xml:space="preserve">       6.5.6.2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BERMEJO</w:t>
            </w:r>
          </w:p>
          <w:p w14:paraId="2F7EFA56" w14:textId="77777777" w:rsidR="00F84B6A" w:rsidRDefault="00F84B6A" w:rsidP="00A217F0">
            <w:pPr>
              <w:ind w:left="215" w:hanging="215"/>
              <w:rPr>
                <w:rFonts w:ascii="Tahoma" w:hAnsi="Tahoma" w:cs="Tahoma"/>
                <w:color w:val="1F497D" w:themeColor="text2"/>
                <w:lang w:val="es-BO" w:eastAsia="en-US"/>
              </w:rPr>
            </w:pPr>
          </w:p>
          <w:p w14:paraId="35568425" w14:textId="77777777" w:rsidR="00F84B6A" w:rsidRPr="00196C75" w:rsidRDefault="00F84B6A" w:rsidP="00EA2817">
            <w:pPr>
              <w:numPr>
                <w:ilvl w:val="0"/>
                <w:numId w:val="66"/>
              </w:numPr>
              <w:tabs>
                <w:tab w:val="clear" w:pos="720"/>
                <w:tab w:val="num" w:pos="423"/>
              </w:tabs>
              <w:ind w:left="423" w:hanging="423"/>
              <w:jc w:val="both"/>
              <w:rPr>
                <w:rFonts w:ascii="Tahoma" w:hAnsi="Tahoma" w:cs="Tahoma"/>
                <w:b/>
                <w:bCs/>
                <w:color w:val="1F497D"/>
                <w:lang w:val="es-MX"/>
              </w:rPr>
            </w:pPr>
            <w:r>
              <w:rPr>
                <w:rFonts w:ascii="Tahoma" w:hAnsi="Tahoma" w:cs="Tahoma"/>
                <w:bCs/>
                <w:color w:val="1F497D"/>
                <w:lang w:val="es-ES_tradnl"/>
              </w:rPr>
              <w:t>Dos</w:t>
            </w:r>
            <w:r w:rsidRPr="00D66E64">
              <w:rPr>
                <w:rFonts w:ascii="Tahoma" w:hAnsi="Tahoma" w:cs="Tahoma"/>
                <w:bCs/>
                <w:color w:val="1F497D"/>
                <w:lang w:val="es-ES_tradnl"/>
              </w:rPr>
              <w:t xml:space="preserve"> técnicos de provisiones y fallas.</w:t>
            </w:r>
          </w:p>
          <w:p w14:paraId="53183D2E" w14:textId="77777777" w:rsidR="00F84B6A" w:rsidRPr="00196C75" w:rsidRDefault="00F84B6A" w:rsidP="00A217F0">
            <w:pPr>
              <w:ind w:left="423"/>
              <w:jc w:val="both"/>
              <w:rPr>
                <w:rFonts w:ascii="Tahoma" w:hAnsi="Tahoma" w:cs="Tahoma"/>
                <w:b/>
                <w:bCs/>
                <w:color w:val="1F497D"/>
                <w:lang w:val="es-MX"/>
              </w:rPr>
            </w:pPr>
          </w:p>
          <w:p w14:paraId="63F00153"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096FB169" w14:textId="77777777" w:rsidR="00F84B6A" w:rsidRPr="00196C75" w:rsidRDefault="00F84B6A" w:rsidP="00A217F0">
            <w:pPr>
              <w:ind w:left="215" w:hanging="215"/>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CF5BDF9" w14:textId="77777777" w:rsidR="00FE66C7" w:rsidRDefault="00FE66C7" w:rsidP="00A217F0">
            <w:pPr>
              <w:jc w:val="center"/>
              <w:rPr>
                <w:b/>
                <w:color w:val="004990"/>
                <w:sz w:val="20"/>
                <w:szCs w:val="20"/>
              </w:rPr>
            </w:pPr>
          </w:p>
          <w:p w14:paraId="1A85AF1C" w14:textId="77777777" w:rsidR="00FE66C7" w:rsidRDefault="00FE66C7" w:rsidP="00A217F0">
            <w:pPr>
              <w:jc w:val="center"/>
              <w:rPr>
                <w:b/>
                <w:color w:val="004990"/>
                <w:sz w:val="20"/>
                <w:szCs w:val="20"/>
              </w:rPr>
            </w:pPr>
          </w:p>
          <w:p w14:paraId="159B7AC0"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C0C65C"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66A25"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6AD64D2B"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4268F" w14:textId="77777777" w:rsidR="00F84B6A" w:rsidRDefault="00F84B6A" w:rsidP="00A217F0">
            <w:pPr>
              <w:jc w:val="center"/>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7E011" w14:textId="77777777" w:rsidR="00F84B6A" w:rsidRDefault="00F84B6A" w:rsidP="00A217F0">
            <w:pPr>
              <w:ind w:left="215" w:hanging="215"/>
              <w:rPr>
                <w:rFonts w:ascii="Tahoma" w:hAnsi="Tahoma" w:cs="Tahoma"/>
                <w:color w:val="1F497D" w:themeColor="text2"/>
                <w:lang w:val="es-BO" w:eastAsia="en-US"/>
              </w:rPr>
            </w:pPr>
            <w:r>
              <w:rPr>
                <w:rFonts w:ascii="Tahoma" w:hAnsi="Tahoma" w:cs="Tahoma"/>
                <w:color w:val="1F497D" w:themeColor="text2"/>
                <w:lang w:val="es-BO" w:eastAsia="en-US"/>
              </w:rPr>
              <w:t xml:space="preserve">      6.5.6.2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YACUIBA</w:t>
            </w:r>
          </w:p>
          <w:p w14:paraId="068BB4CA" w14:textId="77777777" w:rsidR="00F84B6A" w:rsidRDefault="00F84B6A" w:rsidP="00A217F0">
            <w:pPr>
              <w:ind w:left="215" w:hanging="215"/>
              <w:rPr>
                <w:rFonts w:ascii="Tahoma" w:hAnsi="Tahoma" w:cs="Tahoma"/>
                <w:color w:val="1F497D" w:themeColor="text2"/>
                <w:lang w:val="es-BO" w:eastAsia="en-US"/>
              </w:rPr>
            </w:pPr>
          </w:p>
          <w:p w14:paraId="38A34DE0" w14:textId="77777777" w:rsidR="00F84B6A" w:rsidRPr="00196C75" w:rsidRDefault="00F84B6A" w:rsidP="00EA2817">
            <w:pPr>
              <w:numPr>
                <w:ilvl w:val="0"/>
                <w:numId w:val="66"/>
              </w:numPr>
              <w:tabs>
                <w:tab w:val="clear" w:pos="720"/>
                <w:tab w:val="num" w:pos="423"/>
              </w:tabs>
              <w:ind w:left="423" w:hanging="423"/>
              <w:jc w:val="both"/>
              <w:rPr>
                <w:rFonts w:ascii="Tahoma" w:hAnsi="Tahoma" w:cs="Tahoma"/>
                <w:b/>
                <w:bCs/>
                <w:color w:val="1F497D"/>
                <w:lang w:val="es-MX"/>
              </w:rPr>
            </w:pPr>
            <w:r>
              <w:rPr>
                <w:rFonts w:ascii="Tahoma" w:hAnsi="Tahoma" w:cs="Tahoma"/>
                <w:bCs/>
                <w:color w:val="1F497D"/>
                <w:lang w:val="es-ES_tradnl"/>
              </w:rPr>
              <w:t>Dos</w:t>
            </w:r>
            <w:r w:rsidRPr="00D66E64">
              <w:rPr>
                <w:rFonts w:ascii="Tahoma" w:hAnsi="Tahoma" w:cs="Tahoma"/>
                <w:bCs/>
                <w:color w:val="1F497D"/>
                <w:lang w:val="es-ES_tradnl"/>
              </w:rPr>
              <w:t xml:space="preserve"> técnicos de provisiones y fallas.</w:t>
            </w:r>
          </w:p>
          <w:p w14:paraId="6BEF4F75" w14:textId="77777777" w:rsidR="00F84B6A" w:rsidRPr="00196C75" w:rsidRDefault="00F84B6A" w:rsidP="00A217F0">
            <w:pPr>
              <w:ind w:left="423"/>
              <w:jc w:val="both"/>
              <w:rPr>
                <w:rFonts w:ascii="Tahoma" w:hAnsi="Tahoma" w:cs="Tahoma"/>
                <w:b/>
                <w:bCs/>
                <w:color w:val="1F497D"/>
                <w:lang w:val="es-MX"/>
              </w:rPr>
            </w:pPr>
          </w:p>
          <w:p w14:paraId="56C82779"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579F436B" w14:textId="77777777" w:rsidR="00F84B6A" w:rsidRPr="00196C75" w:rsidRDefault="00F84B6A" w:rsidP="00A217F0">
            <w:pPr>
              <w:ind w:left="215" w:hanging="215"/>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EA4062" w14:textId="77777777" w:rsidR="00FE66C7" w:rsidRDefault="00FE66C7" w:rsidP="00A217F0">
            <w:pPr>
              <w:jc w:val="center"/>
              <w:rPr>
                <w:b/>
                <w:color w:val="004990"/>
                <w:sz w:val="20"/>
                <w:szCs w:val="20"/>
              </w:rPr>
            </w:pPr>
          </w:p>
          <w:p w14:paraId="1CB4A148" w14:textId="77777777" w:rsidR="00FE66C7" w:rsidRDefault="00FE66C7" w:rsidP="00A217F0">
            <w:pPr>
              <w:jc w:val="center"/>
              <w:rPr>
                <w:b/>
                <w:color w:val="004990"/>
                <w:sz w:val="20"/>
                <w:szCs w:val="20"/>
              </w:rPr>
            </w:pPr>
          </w:p>
          <w:p w14:paraId="589C0B0A"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06E33"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708621"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24756CDA"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5B58C4" w14:textId="77777777" w:rsidR="00F84B6A" w:rsidRDefault="00F84B6A" w:rsidP="00A217F0">
            <w:pPr>
              <w:jc w:val="center"/>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6931A4" w14:textId="77777777" w:rsidR="00F84B6A" w:rsidRDefault="00F84B6A" w:rsidP="00A217F0">
            <w:pPr>
              <w:ind w:left="215" w:hanging="215"/>
              <w:rPr>
                <w:rFonts w:ascii="Tahoma" w:hAnsi="Tahoma" w:cs="Tahoma"/>
                <w:color w:val="1F497D" w:themeColor="text2"/>
                <w:lang w:val="es-BO" w:eastAsia="en-US"/>
              </w:rPr>
            </w:pPr>
            <w:r>
              <w:rPr>
                <w:rFonts w:ascii="Tahoma" w:hAnsi="Tahoma" w:cs="Tahoma"/>
                <w:color w:val="1F497D" w:themeColor="text2"/>
                <w:lang w:val="es-BO" w:eastAsia="en-US"/>
              </w:rPr>
              <w:t xml:space="preserve">      6.5.6.2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VILLAMONTES</w:t>
            </w:r>
          </w:p>
          <w:p w14:paraId="27A243A3" w14:textId="77777777" w:rsidR="00F84B6A" w:rsidRDefault="00F84B6A" w:rsidP="00A217F0">
            <w:pPr>
              <w:ind w:left="215" w:hanging="215"/>
              <w:rPr>
                <w:rFonts w:ascii="Tahoma" w:hAnsi="Tahoma" w:cs="Tahoma"/>
                <w:color w:val="1F497D" w:themeColor="text2"/>
                <w:lang w:val="es-BO" w:eastAsia="en-US"/>
              </w:rPr>
            </w:pPr>
          </w:p>
          <w:p w14:paraId="17097CA4" w14:textId="77777777" w:rsidR="00F84B6A" w:rsidRPr="00196C75" w:rsidRDefault="00F84B6A" w:rsidP="00EA2817">
            <w:pPr>
              <w:numPr>
                <w:ilvl w:val="0"/>
                <w:numId w:val="66"/>
              </w:numPr>
              <w:tabs>
                <w:tab w:val="clear" w:pos="720"/>
                <w:tab w:val="num" w:pos="423"/>
              </w:tabs>
              <w:ind w:left="423" w:hanging="423"/>
              <w:jc w:val="both"/>
              <w:rPr>
                <w:rFonts w:ascii="Tahoma" w:hAnsi="Tahoma" w:cs="Tahoma"/>
                <w:b/>
                <w:bCs/>
                <w:color w:val="1F497D"/>
                <w:lang w:val="es-MX"/>
              </w:rPr>
            </w:pPr>
            <w:r>
              <w:rPr>
                <w:rFonts w:ascii="Tahoma" w:hAnsi="Tahoma" w:cs="Tahoma"/>
                <w:bCs/>
                <w:color w:val="1F497D"/>
                <w:lang w:val="es-ES_tradnl"/>
              </w:rPr>
              <w:t>Dos</w:t>
            </w:r>
            <w:r w:rsidRPr="00D66E64">
              <w:rPr>
                <w:rFonts w:ascii="Tahoma" w:hAnsi="Tahoma" w:cs="Tahoma"/>
                <w:bCs/>
                <w:color w:val="1F497D"/>
                <w:lang w:val="es-ES_tradnl"/>
              </w:rPr>
              <w:t xml:space="preserve"> técnicos de provisiones y fallas.</w:t>
            </w:r>
          </w:p>
          <w:p w14:paraId="61FF4A6F" w14:textId="77777777" w:rsidR="00F84B6A" w:rsidRPr="00196C75" w:rsidRDefault="00F84B6A" w:rsidP="00A217F0">
            <w:pPr>
              <w:ind w:left="423"/>
              <w:jc w:val="both"/>
              <w:rPr>
                <w:rFonts w:ascii="Tahoma" w:hAnsi="Tahoma" w:cs="Tahoma"/>
                <w:b/>
                <w:bCs/>
                <w:color w:val="1F497D"/>
                <w:lang w:val="es-MX"/>
              </w:rPr>
            </w:pPr>
          </w:p>
          <w:p w14:paraId="19D780A2"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7B6E8770" w14:textId="77777777" w:rsidR="00F84B6A" w:rsidRPr="00196C75" w:rsidRDefault="00F84B6A" w:rsidP="00A217F0">
            <w:pPr>
              <w:ind w:left="215" w:hanging="215"/>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A4EC38E" w14:textId="77777777" w:rsidR="00FE66C7" w:rsidRDefault="00FE66C7" w:rsidP="00A217F0">
            <w:pPr>
              <w:jc w:val="center"/>
              <w:rPr>
                <w:b/>
                <w:color w:val="004990"/>
                <w:sz w:val="20"/>
                <w:szCs w:val="20"/>
              </w:rPr>
            </w:pPr>
          </w:p>
          <w:p w14:paraId="1AB0FFC5" w14:textId="77777777" w:rsidR="00FE66C7" w:rsidRDefault="00FE66C7" w:rsidP="00A217F0">
            <w:pPr>
              <w:jc w:val="center"/>
              <w:rPr>
                <w:b/>
                <w:color w:val="004990"/>
                <w:sz w:val="20"/>
                <w:szCs w:val="20"/>
              </w:rPr>
            </w:pPr>
          </w:p>
          <w:p w14:paraId="1350F299"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779CBE"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C4F19A"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56AD5083"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DD9ABF" w14:textId="77777777" w:rsidR="00F84B6A" w:rsidRDefault="00F84B6A" w:rsidP="00A217F0">
            <w:pPr>
              <w:jc w:val="center"/>
              <w:rPr>
                <w:rFonts w:ascii="Calibri" w:hAnsi="Calibri" w:cs="Calibri"/>
                <w:color w:val="1F497D"/>
              </w:rPr>
            </w:pPr>
            <w:r>
              <w:rPr>
                <w:rFonts w:ascii="Calibri" w:hAnsi="Calibri" w:cs="Calibri"/>
                <w:color w:val="1F497D"/>
              </w:rPr>
              <w:lastRenderedPageBreak/>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866A08" w14:textId="77777777" w:rsidR="00F84B6A" w:rsidRPr="00A50043" w:rsidRDefault="00F84B6A" w:rsidP="00A217F0">
            <w:pPr>
              <w:ind w:left="215" w:hanging="215"/>
              <w:rPr>
                <w:rFonts w:ascii="Tahoma" w:hAnsi="Tahoma" w:cs="Tahoma"/>
                <w:bCs/>
                <w:color w:val="1F497D"/>
                <w:lang w:val="es-MX"/>
              </w:rPr>
            </w:pPr>
            <w:r w:rsidRPr="00A50043">
              <w:rPr>
                <w:rFonts w:ascii="Tahoma" w:hAnsi="Tahoma" w:cs="Tahoma"/>
                <w:bCs/>
                <w:color w:val="1F497D"/>
                <w:lang w:val="es-MX"/>
              </w:rPr>
              <w:t>6.5.7  DEPARTAMENTO DE BENI</w:t>
            </w:r>
          </w:p>
          <w:p w14:paraId="0E9E63D1" w14:textId="77777777" w:rsidR="00F84B6A" w:rsidRPr="00D66E64" w:rsidRDefault="00F84B6A" w:rsidP="00A217F0">
            <w:pPr>
              <w:ind w:left="215"/>
              <w:rPr>
                <w:rFonts w:ascii="Tahoma" w:hAnsi="Tahoma" w:cs="Tahoma"/>
                <w:bCs/>
                <w:color w:val="1F497D"/>
                <w:lang w:val="es-MX"/>
              </w:rPr>
            </w:pPr>
          </w:p>
          <w:p w14:paraId="6D67F129" w14:textId="77777777" w:rsidR="00F84B6A" w:rsidRPr="00D66E64" w:rsidRDefault="00F84B6A" w:rsidP="00A217F0">
            <w:pPr>
              <w:ind w:left="-3" w:firstLine="3"/>
              <w:jc w:val="both"/>
              <w:rPr>
                <w:rFonts w:ascii="Tahoma" w:hAnsi="Tahoma" w:cs="Tahoma"/>
                <w:bCs/>
                <w:color w:val="1F497D"/>
              </w:rPr>
            </w:pPr>
            <w:r w:rsidRPr="00D66E64">
              <w:rPr>
                <w:rFonts w:ascii="Tahoma" w:hAnsi="Tahoma" w:cs="Tahoma"/>
                <w:bCs/>
                <w:color w:val="1F497D"/>
              </w:rPr>
              <w:t xml:space="preserve">Para el departamento de </w:t>
            </w:r>
            <w:r>
              <w:rPr>
                <w:rFonts w:ascii="Tahoma" w:hAnsi="Tahoma" w:cs="Tahoma"/>
                <w:bCs/>
                <w:color w:val="1F497D"/>
              </w:rPr>
              <w:t>Beni</w:t>
            </w:r>
            <w:r w:rsidRPr="00D66E64">
              <w:rPr>
                <w:rFonts w:ascii="Tahoma" w:hAnsi="Tahoma" w:cs="Tahoma"/>
                <w:bCs/>
                <w:color w:val="1F497D"/>
              </w:rPr>
              <w:t xml:space="preserve"> la propuesta debe ser como mínimo la siguiente:</w:t>
            </w:r>
          </w:p>
          <w:p w14:paraId="479BA07D" w14:textId="77777777" w:rsidR="00F84B6A" w:rsidRPr="00D66E64" w:rsidRDefault="00F84B6A" w:rsidP="00A217F0">
            <w:pPr>
              <w:ind w:left="-3" w:firstLine="3"/>
              <w:jc w:val="both"/>
              <w:rPr>
                <w:rFonts w:ascii="Tahoma" w:hAnsi="Tahoma" w:cs="Tahoma"/>
                <w:bCs/>
                <w:color w:val="1F497D"/>
              </w:rPr>
            </w:pPr>
          </w:p>
          <w:p w14:paraId="3868B925" w14:textId="77777777" w:rsidR="00F84B6A" w:rsidRPr="00196C75" w:rsidRDefault="00F84B6A" w:rsidP="00EA2817">
            <w:pPr>
              <w:numPr>
                <w:ilvl w:val="0"/>
                <w:numId w:val="66"/>
              </w:numPr>
              <w:tabs>
                <w:tab w:val="clear" w:pos="720"/>
                <w:tab w:val="num" w:pos="423"/>
              </w:tabs>
              <w:ind w:left="423" w:hanging="423"/>
              <w:jc w:val="both"/>
              <w:rPr>
                <w:rFonts w:ascii="Tahoma" w:hAnsi="Tahoma" w:cs="Tahoma"/>
                <w:bCs/>
                <w:color w:val="1F497D"/>
                <w:lang w:val="es-ES_tradnl"/>
              </w:rPr>
            </w:pPr>
            <w:r w:rsidRPr="00D66E64">
              <w:rPr>
                <w:rFonts w:ascii="Tahoma" w:hAnsi="Tahoma" w:cs="Tahoma"/>
                <w:bCs/>
                <w:color w:val="1F497D"/>
              </w:rPr>
              <w:t xml:space="preserve">Un referente Departamental (También realiza las tareas del </w:t>
            </w:r>
            <w:r>
              <w:rPr>
                <w:rFonts w:ascii="Tahoma" w:hAnsi="Tahoma" w:cs="Tahoma"/>
                <w:bCs/>
                <w:color w:val="1F497D"/>
                <w:lang w:val="es-ES_tradnl"/>
              </w:rPr>
              <w:t>gestor de provisiones, falla y almacenes</w:t>
            </w:r>
            <w:r w:rsidRPr="00D66E64">
              <w:rPr>
                <w:rFonts w:ascii="Tahoma" w:hAnsi="Tahoma" w:cs="Tahoma"/>
                <w:bCs/>
                <w:color w:val="1F497D"/>
              </w:rPr>
              <w:t>).</w:t>
            </w:r>
          </w:p>
          <w:p w14:paraId="2493A333" w14:textId="77777777" w:rsidR="00F84B6A" w:rsidRDefault="00F84B6A" w:rsidP="00EA2817">
            <w:pPr>
              <w:numPr>
                <w:ilvl w:val="0"/>
                <w:numId w:val="66"/>
              </w:numPr>
              <w:tabs>
                <w:tab w:val="clear" w:pos="720"/>
                <w:tab w:val="num" w:pos="782"/>
              </w:tabs>
              <w:ind w:left="139" w:hanging="139"/>
              <w:jc w:val="both"/>
              <w:rPr>
                <w:rFonts w:ascii="Tahoma" w:hAnsi="Tahoma" w:cs="Tahoma"/>
                <w:bCs/>
                <w:color w:val="1F497D"/>
                <w:lang w:val="es-ES_tradnl"/>
              </w:rPr>
            </w:pPr>
            <w:r>
              <w:rPr>
                <w:rFonts w:ascii="Tahoma" w:hAnsi="Tahoma" w:cs="Tahoma"/>
                <w:color w:val="1F497D" w:themeColor="text2"/>
                <w:lang w:val="es-BO" w:eastAsia="en-US"/>
              </w:rPr>
              <w:t xml:space="preserve">     </w:t>
            </w:r>
            <w:r w:rsidR="00BC5636">
              <w:rPr>
                <w:rFonts w:ascii="Tahoma" w:hAnsi="Tahoma" w:cs="Tahoma"/>
                <w:color w:val="1F497D" w:themeColor="text2"/>
                <w:lang w:val="es-BO" w:eastAsia="en-US"/>
              </w:rPr>
              <w:t xml:space="preserve"> </w:t>
            </w: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Trinidad.</w:t>
            </w:r>
          </w:p>
          <w:p w14:paraId="4EE89E70" w14:textId="77777777" w:rsidR="00F84B6A" w:rsidRDefault="00F84B6A" w:rsidP="00EA2817">
            <w:pPr>
              <w:numPr>
                <w:ilvl w:val="0"/>
                <w:numId w:val="66"/>
              </w:numPr>
              <w:tabs>
                <w:tab w:val="clear" w:pos="720"/>
                <w:tab w:val="num" w:pos="423"/>
              </w:tabs>
              <w:ind w:left="423" w:hanging="423"/>
              <w:jc w:val="both"/>
              <w:rPr>
                <w:rFonts w:ascii="Tahoma" w:hAnsi="Tahoma" w:cs="Tahoma"/>
                <w:bCs/>
                <w:color w:val="1F497D"/>
                <w:lang w:val="es-ES_tradnl"/>
              </w:rPr>
            </w:pP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Riberalta.</w:t>
            </w:r>
          </w:p>
          <w:p w14:paraId="4D131065" w14:textId="77777777" w:rsidR="0024240E" w:rsidRPr="0024240E" w:rsidRDefault="0024240E" w:rsidP="0024240E">
            <w:pPr>
              <w:numPr>
                <w:ilvl w:val="0"/>
                <w:numId w:val="66"/>
              </w:numPr>
              <w:tabs>
                <w:tab w:val="clear" w:pos="720"/>
                <w:tab w:val="num" w:pos="423"/>
              </w:tabs>
              <w:ind w:left="423" w:hanging="423"/>
              <w:jc w:val="both"/>
              <w:rPr>
                <w:rFonts w:ascii="Tahoma" w:hAnsi="Tahoma" w:cs="Tahoma"/>
                <w:bCs/>
                <w:color w:val="1F497D"/>
                <w:lang w:val="es-ES_tradnl"/>
              </w:rPr>
            </w:pPr>
            <w:r w:rsidRPr="00D631CE">
              <w:rPr>
                <w:rFonts w:ascii="Tahoma" w:hAnsi="Tahoma" w:cs="Tahoma"/>
                <w:color w:val="1F497D" w:themeColor="text2"/>
                <w:lang w:val="es-BO" w:eastAsia="en-US"/>
              </w:rPr>
              <w:t xml:space="preserve">Estructura para la ciudad de </w:t>
            </w:r>
            <w:r>
              <w:rPr>
                <w:rFonts w:ascii="Tahoma" w:hAnsi="Tahoma" w:cs="Tahoma"/>
                <w:color w:val="1F497D" w:themeColor="text2"/>
                <w:lang w:val="es-BO" w:eastAsia="en-US"/>
              </w:rPr>
              <w:t>Magdalena.</w:t>
            </w:r>
          </w:p>
          <w:p w14:paraId="6F68C722" w14:textId="77777777" w:rsidR="00F84B6A" w:rsidRPr="00D66E64" w:rsidRDefault="00F84B6A" w:rsidP="00A217F0">
            <w:pPr>
              <w:ind w:left="-3" w:firstLine="3"/>
              <w:jc w:val="both"/>
              <w:rPr>
                <w:rFonts w:ascii="Tahoma" w:hAnsi="Tahoma" w:cs="Tahoma"/>
                <w:bCs/>
                <w:color w:val="1F497D"/>
              </w:rPr>
            </w:pPr>
          </w:p>
          <w:p w14:paraId="21AC5864" w14:textId="77777777" w:rsidR="00F84B6A" w:rsidRPr="00D66E64" w:rsidRDefault="00F84B6A" w:rsidP="00A217F0">
            <w:pPr>
              <w:ind w:left="-3" w:firstLine="3"/>
              <w:jc w:val="both"/>
              <w:rPr>
                <w:rFonts w:ascii="Tahoma" w:hAnsi="Tahoma" w:cs="Tahoma"/>
                <w:bCs/>
                <w:color w:val="1F497D"/>
              </w:rPr>
            </w:pPr>
            <w:r w:rsidRPr="00D66E64">
              <w:rPr>
                <w:rFonts w:ascii="Tahoma" w:hAnsi="Tahoma" w:cs="Tahoma"/>
                <w:bCs/>
                <w:color w:val="1F497D"/>
              </w:rPr>
              <w:t xml:space="preserve">Ver Gráfico: Organigrama Funcional </w:t>
            </w:r>
          </w:p>
          <w:p w14:paraId="6BC7C3AD" w14:textId="77777777" w:rsidR="00F84B6A" w:rsidRPr="00D66E64" w:rsidRDefault="00F84B6A" w:rsidP="00A217F0">
            <w:pPr>
              <w:ind w:left="-3" w:firstLine="3"/>
              <w:jc w:val="both"/>
              <w:rPr>
                <w:rFonts w:ascii="Tahoma" w:hAnsi="Tahoma" w:cs="Tahoma"/>
                <w:bCs/>
                <w:color w:val="1F497D"/>
              </w:rPr>
            </w:pPr>
          </w:p>
          <w:p w14:paraId="69AAAB65" w14:textId="77777777" w:rsidR="00F84B6A" w:rsidRPr="00D66E64" w:rsidRDefault="00F84B6A" w:rsidP="00A217F0">
            <w:pPr>
              <w:ind w:left="-3" w:firstLine="3"/>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537E4317"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DE0BDCC" w14:textId="77777777" w:rsidR="00FE66C7" w:rsidRDefault="00FE66C7" w:rsidP="00A217F0">
            <w:pPr>
              <w:jc w:val="center"/>
              <w:rPr>
                <w:b/>
                <w:color w:val="004990"/>
                <w:sz w:val="20"/>
                <w:szCs w:val="20"/>
              </w:rPr>
            </w:pPr>
          </w:p>
          <w:p w14:paraId="21DDF8ED"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37051"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8B390"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2015802D"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F68A14" w14:textId="77777777" w:rsidR="00F84B6A" w:rsidRDefault="00F84B6A" w:rsidP="00A217F0">
            <w:pPr>
              <w:jc w:val="center"/>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C0EF5" w14:textId="77777777" w:rsidR="00F84B6A" w:rsidRDefault="00F84B6A" w:rsidP="00A217F0">
            <w:pPr>
              <w:ind w:left="215" w:hanging="215"/>
              <w:rPr>
                <w:rFonts w:ascii="Tahoma" w:hAnsi="Tahoma" w:cs="Tahoma"/>
                <w:color w:val="1F497D" w:themeColor="text2"/>
                <w:lang w:val="es-BO" w:eastAsia="en-US"/>
              </w:rPr>
            </w:pPr>
            <w:r>
              <w:rPr>
                <w:rFonts w:ascii="Tahoma" w:hAnsi="Tahoma" w:cs="Tahoma"/>
                <w:bCs/>
                <w:color w:val="1F497D"/>
                <w:lang w:val="es-MX"/>
              </w:rPr>
              <w:t xml:space="preserve">       </w:t>
            </w:r>
            <w:r w:rsidRPr="006072B3">
              <w:rPr>
                <w:rFonts w:ascii="Tahoma" w:hAnsi="Tahoma" w:cs="Tahoma"/>
                <w:bCs/>
                <w:color w:val="1F497D"/>
                <w:lang w:val="es-MX"/>
              </w:rPr>
              <w:t>6.</w:t>
            </w:r>
            <w:r>
              <w:rPr>
                <w:rFonts w:ascii="Tahoma" w:hAnsi="Tahoma" w:cs="Tahoma"/>
                <w:bCs/>
                <w:color w:val="1F497D"/>
                <w:lang w:val="es-MX"/>
              </w:rPr>
              <w:t>5</w:t>
            </w:r>
            <w:r w:rsidRPr="006072B3">
              <w:rPr>
                <w:rFonts w:ascii="Tahoma" w:hAnsi="Tahoma" w:cs="Tahoma"/>
                <w:bCs/>
                <w:color w:val="1F497D"/>
                <w:lang w:val="es-MX"/>
              </w:rPr>
              <w:t xml:space="preserve">.7.1 </w:t>
            </w:r>
            <w:r w:rsidRPr="006072B3">
              <w:rPr>
                <w:rFonts w:ascii="Tahoma" w:hAnsi="Tahoma" w:cs="Tahoma"/>
                <w:color w:val="1F497D" w:themeColor="text2"/>
                <w:lang w:val="es-BO" w:eastAsia="en-US"/>
              </w:rPr>
              <w:t xml:space="preserve"> ESTRUCTURA PARA LA CIUDAD DE TRINIDAD</w:t>
            </w:r>
          </w:p>
          <w:p w14:paraId="2176CA36" w14:textId="77777777" w:rsidR="00F84B6A" w:rsidRDefault="00F84B6A" w:rsidP="00A217F0">
            <w:pPr>
              <w:ind w:left="215" w:hanging="215"/>
              <w:rPr>
                <w:rFonts w:ascii="Tahoma" w:hAnsi="Tahoma" w:cs="Tahoma"/>
                <w:b/>
                <w:bCs/>
                <w:color w:val="1F497D"/>
                <w:lang w:val="es-MX"/>
              </w:rPr>
            </w:pPr>
          </w:p>
          <w:p w14:paraId="6538412C" w14:textId="77777777" w:rsidR="00F84B6A" w:rsidRPr="00196C75" w:rsidRDefault="00F84B6A" w:rsidP="00EA2817">
            <w:pPr>
              <w:numPr>
                <w:ilvl w:val="0"/>
                <w:numId w:val="66"/>
              </w:numPr>
              <w:tabs>
                <w:tab w:val="clear" w:pos="720"/>
                <w:tab w:val="num" w:pos="423"/>
              </w:tabs>
              <w:ind w:left="423" w:hanging="423"/>
              <w:jc w:val="both"/>
              <w:rPr>
                <w:rFonts w:ascii="Tahoma" w:hAnsi="Tahoma" w:cs="Tahoma"/>
                <w:b/>
                <w:bCs/>
                <w:color w:val="1F497D"/>
                <w:lang w:val="es-MX"/>
              </w:rPr>
            </w:pPr>
            <w:r>
              <w:rPr>
                <w:rFonts w:ascii="Tahoma" w:hAnsi="Tahoma" w:cs="Tahoma"/>
                <w:bCs/>
                <w:color w:val="1F497D"/>
                <w:lang w:val="es-ES_tradnl"/>
              </w:rPr>
              <w:t>Cuatro</w:t>
            </w:r>
            <w:r w:rsidRPr="00D66E64">
              <w:rPr>
                <w:rFonts w:ascii="Tahoma" w:hAnsi="Tahoma" w:cs="Tahoma"/>
                <w:bCs/>
                <w:color w:val="1F497D"/>
                <w:lang w:val="es-ES_tradnl"/>
              </w:rPr>
              <w:t xml:space="preserve"> técnicos de provisiones y fallas.</w:t>
            </w:r>
          </w:p>
          <w:p w14:paraId="3A2920BB" w14:textId="77777777" w:rsidR="00F84B6A" w:rsidRPr="00196C75" w:rsidRDefault="00F84B6A" w:rsidP="00A217F0">
            <w:pPr>
              <w:ind w:left="423"/>
              <w:jc w:val="both"/>
              <w:rPr>
                <w:rFonts w:ascii="Tahoma" w:hAnsi="Tahoma" w:cs="Tahoma"/>
                <w:b/>
                <w:bCs/>
                <w:color w:val="1F497D"/>
                <w:lang w:val="es-MX"/>
              </w:rPr>
            </w:pPr>
          </w:p>
          <w:p w14:paraId="56D9876A" w14:textId="77777777" w:rsidR="00F84B6A" w:rsidRPr="00EB56AA" w:rsidRDefault="00F84B6A" w:rsidP="00A217F0">
            <w:pPr>
              <w:ind w:left="139"/>
              <w:jc w:val="both"/>
              <w:rPr>
                <w:rFonts w:ascii="Tahoma" w:hAnsi="Tahoma" w:cs="Tahoma"/>
                <w:bCs/>
                <w:color w:val="1F497D"/>
                <w:lang w:val="es-ES_tradnl"/>
              </w:rPr>
            </w:pPr>
            <w:r w:rsidRPr="002170D3">
              <w:rPr>
                <w:rFonts w:ascii="Tahoma" w:hAnsi="Tahoma" w:cs="Tahoma"/>
                <w:color w:val="1F497D" w:themeColor="text2"/>
                <w:lang w:val="es-BO" w:eastAsia="en-US"/>
              </w:rPr>
              <w:t>La gestión operativa de este personal estará a cargo total de la empresa contratista.</w:t>
            </w:r>
          </w:p>
          <w:p w14:paraId="722CD368" w14:textId="77777777" w:rsidR="00F84B6A" w:rsidRPr="006072B3" w:rsidRDefault="00F84B6A" w:rsidP="00A217F0">
            <w:pPr>
              <w:ind w:left="215" w:hanging="215"/>
              <w:rPr>
                <w:rFonts w:ascii="Tahoma" w:hAnsi="Tahoma" w:cs="Tahoma"/>
                <w:b/>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CB73E2F" w14:textId="77777777" w:rsidR="00FE66C7" w:rsidRDefault="00FE66C7" w:rsidP="00A217F0">
            <w:pPr>
              <w:jc w:val="center"/>
              <w:rPr>
                <w:b/>
                <w:color w:val="004990"/>
                <w:sz w:val="20"/>
                <w:szCs w:val="20"/>
              </w:rPr>
            </w:pPr>
          </w:p>
          <w:p w14:paraId="5CD95F39" w14:textId="77777777" w:rsidR="00FE66C7" w:rsidRDefault="00FE66C7" w:rsidP="00A217F0">
            <w:pPr>
              <w:jc w:val="center"/>
              <w:rPr>
                <w:b/>
                <w:color w:val="004990"/>
                <w:sz w:val="20"/>
                <w:szCs w:val="20"/>
              </w:rPr>
            </w:pPr>
          </w:p>
          <w:p w14:paraId="1A26F8DB"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25B9A8"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50428B"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40F48EA1"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E3023B" w14:textId="77777777" w:rsidR="00F84B6A" w:rsidRDefault="00F84B6A" w:rsidP="00A217F0">
            <w:pPr>
              <w:jc w:val="center"/>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D98100" w14:textId="77777777" w:rsidR="00F84B6A" w:rsidRPr="001A4D76" w:rsidRDefault="00F84B6A" w:rsidP="00A217F0">
            <w:pPr>
              <w:ind w:left="215" w:hanging="215"/>
              <w:rPr>
                <w:rFonts w:ascii="Tahoma" w:hAnsi="Tahoma" w:cs="Tahoma"/>
                <w:bCs/>
                <w:color w:val="1F497D"/>
                <w:lang w:val="es-MX"/>
              </w:rPr>
            </w:pPr>
            <w:r>
              <w:rPr>
                <w:rFonts w:ascii="Tahoma" w:hAnsi="Tahoma" w:cs="Tahoma"/>
                <w:bCs/>
                <w:color w:val="1F497D"/>
                <w:lang w:val="es-MX"/>
              </w:rPr>
              <w:t xml:space="preserve">       </w:t>
            </w:r>
            <w:r w:rsidRPr="00A50043">
              <w:rPr>
                <w:rFonts w:ascii="Tahoma" w:hAnsi="Tahoma" w:cs="Tahoma"/>
                <w:bCs/>
                <w:color w:val="1F497D"/>
                <w:lang w:val="es-MX"/>
              </w:rPr>
              <w:t xml:space="preserve">6.5.7.2 </w:t>
            </w:r>
            <w:r w:rsidRPr="001A4D76">
              <w:rPr>
                <w:rFonts w:ascii="Tahoma" w:hAnsi="Tahoma" w:cs="Tahoma"/>
                <w:bCs/>
                <w:color w:val="1F497D"/>
                <w:lang w:val="es-MX"/>
              </w:rPr>
              <w:t xml:space="preserve"> ESTRUCTURA PARA LA CIUDAD DE RIBERALTA</w:t>
            </w:r>
          </w:p>
          <w:p w14:paraId="4136C8AC" w14:textId="77777777" w:rsidR="00F84B6A" w:rsidRPr="001A4D76" w:rsidRDefault="00F84B6A" w:rsidP="00A217F0">
            <w:pPr>
              <w:ind w:left="215" w:hanging="215"/>
              <w:rPr>
                <w:rFonts w:ascii="Tahoma" w:hAnsi="Tahoma" w:cs="Tahoma"/>
                <w:bCs/>
                <w:color w:val="1F497D"/>
                <w:lang w:val="es-MX"/>
              </w:rPr>
            </w:pPr>
          </w:p>
          <w:p w14:paraId="6DBD48FF" w14:textId="77777777" w:rsidR="00F84B6A" w:rsidRDefault="00F84B6A" w:rsidP="00EA2817">
            <w:pPr>
              <w:numPr>
                <w:ilvl w:val="0"/>
                <w:numId w:val="66"/>
              </w:numPr>
              <w:tabs>
                <w:tab w:val="clear" w:pos="720"/>
                <w:tab w:val="num" w:pos="423"/>
              </w:tabs>
              <w:ind w:left="423" w:hanging="423"/>
              <w:jc w:val="both"/>
              <w:rPr>
                <w:rFonts w:ascii="Tahoma" w:hAnsi="Tahoma" w:cs="Tahoma"/>
                <w:bCs/>
                <w:color w:val="1F497D"/>
                <w:lang w:val="es-MX"/>
              </w:rPr>
            </w:pPr>
            <w:r w:rsidRPr="001A4D76">
              <w:rPr>
                <w:rFonts w:ascii="Tahoma" w:hAnsi="Tahoma" w:cs="Tahoma"/>
                <w:bCs/>
                <w:color w:val="1F497D"/>
                <w:lang w:val="es-MX"/>
              </w:rPr>
              <w:t>Dos técnicos de provisiones y fallas.</w:t>
            </w:r>
          </w:p>
          <w:p w14:paraId="11A648AA" w14:textId="77777777" w:rsidR="001A4D76" w:rsidRPr="001A4D76" w:rsidRDefault="001A4D76" w:rsidP="001A4D76">
            <w:pPr>
              <w:ind w:left="423"/>
              <w:jc w:val="both"/>
              <w:rPr>
                <w:rFonts w:ascii="Tahoma" w:hAnsi="Tahoma" w:cs="Tahoma"/>
                <w:bCs/>
                <w:color w:val="1F497D"/>
                <w:lang w:val="es-MX"/>
              </w:rPr>
            </w:pPr>
          </w:p>
          <w:p w14:paraId="333E5622" w14:textId="77777777" w:rsidR="001A4D76" w:rsidRPr="0024240E" w:rsidRDefault="001A4D76" w:rsidP="001A4D76">
            <w:pPr>
              <w:ind w:left="215" w:hanging="215"/>
              <w:rPr>
                <w:rFonts w:ascii="Tahoma" w:hAnsi="Tahoma" w:cs="Tahoma"/>
                <w:bCs/>
                <w:color w:val="1F497D"/>
                <w:lang w:val="es-MX"/>
              </w:rPr>
            </w:pPr>
            <w:r>
              <w:rPr>
                <w:rFonts w:ascii="Tahoma" w:hAnsi="Tahoma" w:cs="Tahoma"/>
                <w:bCs/>
                <w:color w:val="1F497D"/>
                <w:lang w:val="es-MX"/>
              </w:rPr>
              <w:t xml:space="preserve">      </w:t>
            </w:r>
            <w:r w:rsidRPr="0024240E">
              <w:rPr>
                <w:rFonts w:ascii="Tahoma" w:hAnsi="Tahoma" w:cs="Tahoma"/>
                <w:bCs/>
                <w:color w:val="1F497D"/>
                <w:lang w:val="es-MX"/>
              </w:rPr>
              <w:t>6.5.7.3  ESTRUCTURA PARA LA CIUDAD DE MAGDALENA</w:t>
            </w:r>
          </w:p>
          <w:p w14:paraId="797B2EEA" w14:textId="77777777" w:rsidR="001A4D76" w:rsidRPr="0024240E" w:rsidRDefault="001A4D76" w:rsidP="001A4D76">
            <w:pPr>
              <w:ind w:left="215" w:hanging="215"/>
              <w:rPr>
                <w:rFonts w:ascii="Tahoma" w:hAnsi="Tahoma" w:cs="Tahoma"/>
                <w:bCs/>
                <w:color w:val="1F497D"/>
                <w:lang w:val="es-MX"/>
              </w:rPr>
            </w:pPr>
          </w:p>
          <w:p w14:paraId="05C3BBAD" w14:textId="77777777" w:rsidR="001A4D76" w:rsidRPr="0024240E" w:rsidRDefault="001A4D76" w:rsidP="00EA2817">
            <w:pPr>
              <w:numPr>
                <w:ilvl w:val="0"/>
                <w:numId w:val="66"/>
              </w:numPr>
              <w:tabs>
                <w:tab w:val="clear" w:pos="720"/>
                <w:tab w:val="num" w:pos="423"/>
              </w:tabs>
              <w:ind w:left="423" w:hanging="423"/>
              <w:jc w:val="both"/>
              <w:rPr>
                <w:rFonts w:ascii="Tahoma" w:hAnsi="Tahoma" w:cs="Tahoma"/>
                <w:bCs/>
                <w:color w:val="1F497D"/>
                <w:lang w:val="es-MX"/>
              </w:rPr>
            </w:pPr>
            <w:r w:rsidRPr="0024240E">
              <w:rPr>
                <w:rFonts w:ascii="Tahoma" w:hAnsi="Tahoma" w:cs="Tahoma"/>
                <w:bCs/>
                <w:color w:val="1F497D"/>
                <w:lang w:val="es-MX"/>
              </w:rPr>
              <w:t>Dos técnicos de provisiones y fallas.</w:t>
            </w:r>
          </w:p>
          <w:p w14:paraId="41038848" w14:textId="77777777" w:rsidR="001A4D76" w:rsidRPr="001A4D76" w:rsidRDefault="001A4D76" w:rsidP="001A4D76">
            <w:pPr>
              <w:ind w:left="423"/>
              <w:jc w:val="both"/>
              <w:rPr>
                <w:rFonts w:ascii="Tahoma" w:hAnsi="Tahoma" w:cs="Tahoma"/>
                <w:bCs/>
                <w:color w:val="1F497D"/>
                <w:lang w:val="es-MX"/>
              </w:rPr>
            </w:pPr>
          </w:p>
          <w:p w14:paraId="3F9000FB" w14:textId="77777777" w:rsidR="00F84B6A" w:rsidRPr="001A4D76" w:rsidRDefault="00F84B6A" w:rsidP="00A217F0">
            <w:pPr>
              <w:ind w:left="139"/>
              <w:jc w:val="both"/>
              <w:rPr>
                <w:rFonts w:ascii="Tahoma" w:hAnsi="Tahoma" w:cs="Tahoma"/>
                <w:bCs/>
                <w:color w:val="1F497D"/>
                <w:lang w:val="es-MX"/>
              </w:rPr>
            </w:pPr>
            <w:r w:rsidRPr="001A4D76">
              <w:rPr>
                <w:rFonts w:ascii="Tahoma" w:hAnsi="Tahoma" w:cs="Tahoma"/>
                <w:bCs/>
                <w:color w:val="1F497D"/>
                <w:lang w:val="es-MX"/>
              </w:rPr>
              <w:t>La gestión operativa de este personal estará a cargo total de la empresa contratista.</w:t>
            </w:r>
          </w:p>
          <w:p w14:paraId="12827A53" w14:textId="77777777" w:rsidR="00F84B6A" w:rsidRPr="001A4D76" w:rsidRDefault="00F84B6A" w:rsidP="00A217F0">
            <w:pPr>
              <w:ind w:left="215" w:hanging="215"/>
              <w:rPr>
                <w:rFonts w:ascii="Tahoma" w:hAnsi="Tahoma" w:cs="Tahoma"/>
                <w:bCs/>
                <w:color w:val="1F497D"/>
                <w:lang w:val="es-MX"/>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29B6D2A" w14:textId="77777777" w:rsidR="00FE66C7" w:rsidRDefault="00FE66C7" w:rsidP="00A217F0">
            <w:pPr>
              <w:jc w:val="center"/>
              <w:rPr>
                <w:b/>
                <w:color w:val="004990"/>
                <w:sz w:val="20"/>
                <w:szCs w:val="20"/>
              </w:rPr>
            </w:pPr>
          </w:p>
          <w:p w14:paraId="0FB7A1C7" w14:textId="77777777" w:rsidR="00FE66C7" w:rsidRDefault="00FE66C7" w:rsidP="00A217F0">
            <w:pPr>
              <w:jc w:val="center"/>
              <w:rPr>
                <w:b/>
                <w:color w:val="004990"/>
                <w:sz w:val="20"/>
                <w:szCs w:val="20"/>
              </w:rPr>
            </w:pPr>
          </w:p>
          <w:p w14:paraId="12C607A4"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1FE8D5"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340D72"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5663381"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108385" w14:textId="77777777" w:rsidR="00F84B6A" w:rsidRDefault="00F84B6A" w:rsidP="00A217F0">
            <w:pPr>
              <w:jc w:val="center"/>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922E4D" w14:textId="77777777" w:rsidR="00F84B6A" w:rsidRPr="00A50043" w:rsidRDefault="00F84B6A" w:rsidP="00A217F0">
            <w:pPr>
              <w:ind w:left="215" w:hanging="215"/>
              <w:rPr>
                <w:rFonts w:ascii="Tahoma" w:hAnsi="Tahoma" w:cs="Tahoma"/>
                <w:bCs/>
                <w:color w:val="1F497D"/>
                <w:lang w:val="es-MX"/>
              </w:rPr>
            </w:pPr>
            <w:r w:rsidRPr="00A50043">
              <w:rPr>
                <w:rFonts w:ascii="Tahoma" w:hAnsi="Tahoma" w:cs="Tahoma"/>
                <w:bCs/>
                <w:color w:val="1F497D"/>
                <w:lang w:val="es-MX"/>
              </w:rPr>
              <w:t>6.5.8 DEPARTAMENTO DE PANDO</w:t>
            </w:r>
          </w:p>
          <w:p w14:paraId="10072787" w14:textId="77777777" w:rsidR="00F84B6A" w:rsidRPr="00D66E64" w:rsidRDefault="00F84B6A" w:rsidP="00A217F0">
            <w:pPr>
              <w:ind w:left="215"/>
              <w:rPr>
                <w:rFonts w:ascii="Tahoma" w:hAnsi="Tahoma" w:cs="Tahoma"/>
                <w:b/>
                <w:bCs/>
                <w:color w:val="1F497D"/>
                <w:lang w:val="es-MX"/>
              </w:rPr>
            </w:pPr>
          </w:p>
          <w:p w14:paraId="7D84261A" w14:textId="77777777" w:rsidR="00F84B6A" w:rsidRPr="00D66E64" w:rsidRDefault="00F84B6A" w:rsidP="00A217F0">
            <w:pPr>
              <w:jc w:val="both"/>
              <w:rPr>
                <w:rFonts w:ascii="Tahoma" w:hAnsi="Tahoma" w:cs="Tahoma"/>
                <w:bCs/>
                <w:color w:val="1F497D"/>
              </w:rPr>
            </w:pPr>
            <w:bookmarkStart w:id="18" w:name="_Toc282534638"/>
            <w:r w:rsidRPr="00D66E64">
              <w:rPr>
                <w:rFonts w:ascii="Tahoma" w:hAnsi="Tahoma" w:cs="Tahoma"/>
                <w:bCs/>
                <w:color w:val="1F497D"/>
              </w:rPr>
              <w:t xml:space="preserve">Para el departamento de </w:t>
            </w:r>
            <w:r>
              <w:rPr>
                <w:rFonts w:ascii="Tahoma" w:hAnsi="Tahoma" w:cs="Tahoma"/>
                <w:bCs/>
                <w:color w:val="1F497D"/>
              </w:rPr>
              <w:t>Pando</w:t>
            </w:r>
            <w:r w:rsidRPr="00D66E64">
              <w:rPr>
                <w:rFonts w:ascii="Tahoma" w:hAnsi="Tahoma" w:cs="Tahoma"/>
                <w:bCs/>
                <w:color w:val="1F497D"/>
              </w:rPr>
              <w:t xml:space="preserve"> la propuesta debe ser como mínimo la siguiente</w:t>
            </w:r>
            <w:r>
              <w:rPr>
                <w:rFonts w:ascii="Tahoma" w:hAnsi="Tahoma" w:cs="Tahoma"/>
                <w:bCs/>
                <w:color w:val="1F497D"/>
              </w:rPr>
              <w:t xml:space="preserve"> estructura en la ciudad de Cobija</w:t>
            </w:r>
            <w:r w:rsidRPr="00D66E64">
              <w:rPr>
                <w:rFonts w:ascii="Tahoma" w:hAnsi="Tahoma" w:cs="Tahoma"/>
                <w:bCs/>
                <w:color w:val="1F497D"/>
              </w:rPr>
              <w:t>:</w:t>
            </w:r>
          </w:p>
          <w:p w14:paraId="51B6BF43" w14:textId="77777777" w:rsidR="00F84B6A" w:rsidRPr="00D66E64" w:rsidRDefault="00F84B6A" w:rsidP="00A217F0">
            <w:pPr>
              <w:jc w:val="both"/>
              <w:rPr>
                <w:rFonts w:ascii="Tahoma" w:hAnsi="Tahoma" w:cs="Tahoma"/>
                <w:bCs/>
                <w:color w:val="1F497D"/>
              </w:rPr>
            </w:pPr>
          </w:p>
          <w:p w14:paraId="6AD44514" w14:textId="77777777" w:rsidR="00F84B6A" w:rsidRPr="00D66E64" w:rsidRDefault="00F84B6A" w:rsidP="00EA2817">
            <w:pPr>
              <w:numPr>
                <w:ilvl w:val="0"/>
                <w:numId w:val="66"/>
              </w:numPr>
              <w:tabs>
                <w:tab w:val="clear" w:pos="720"/>
                <w:tab w:val="num" w:pos="423"/>
              </w:tabs>
              <w:ind w:left="423" w:hanging="423"/>
              <w:jc w:val="both"/>
              <w:rPr>
                <w:rFonts w:ascii="Tahoma" w:hAnsi="Tahoma" w:cs="Tahoma"/>
                <w:bCs/>
                <w:color w:val="1F497D"/>
                <w:lang w:val="es-ES_tradnl"/>
              </w:rPr>
            </w:pPr>
            <w:r w:rsidRPr="00D66E64">
              <w:rPr>
                <w:rFonts w:ascii="Tahoma" w:hAnsi="Tahoma" w:cs="Tahoma"/>
                <w:bCs/>
                <w:color w:val="1F497D"/>
              </w:rPr>
              <w:t xml:space="preserve">Un referente Departamental (También realiza las tareas del </w:t>
            </w:r>
            <w:r w:rsidRPr="00D66E64">
              <w:rPr>
                <w:rFonts w:ascii="Tahoma" w:hAnsi="Tahoma" w:cs="Tahoma"/>
                <w:bCs/>
                <w:color w:val="1F497D"/>
                <w:lang w:val="es-ES_tradnl"/>
              </w:rPr>
              <w:t xml:space="preserve">gestor de </w:t>
            </w:r>
            <w:r>
              <w:rPr>
                <w:rFonts w:ascii="Tahoma" w:hAnsi="Tahoma" w:cs="Tahoma"/>
                <w:bCs/>
                <w:color w:val="1F497D"/>
                <w:lang w:val="es-ES_tradnl"/>
              </w:rPr>
              <w:t xml:space="preserve"> provisiones,</w:t>
            </w:r>
            <w:r w:rsidRPr="00D66E64">
              <w:rPr>
                <w:rFonts w:ascii="Tahoma" w:hAnsi="Tahoma" w:cs="Tahoma"/>
                <w:bCs/>
                <w:color w:val="1F497D"/>
                <w:lang w:val="es-ES_tradnl"/>
              </w:rPr>
              <w:t>fallas</w:t>
            </w:r>
            <w:r>
              <w:rPr>
                <w:rFonts w:ascii="Tahoma" w:hAnsi="Tahoma" w:cs="Tahoma"/>
                <w:bCs/>
                <w:color w:val="1F497D"/>
                <w:lang w:val="es-ES_tradnl"/>
              </w:rPr>
              <w:t xml:space="preserve"> y almecenes</w:t>
            </w:r>
            <w:r w:rsidRPr="00D66E64">
              <w:rPr>
                <w:rFonts w:ascii="Tahoma" w:hAnsi="Tahoma" w:cs="Tahoma"/>
                <w:bCs/>
                <w:color w:val="1F497D"/>
              </w:rPr>
              <w:t xml:space="preserve"> ).</w:t>
            </w:r>
          </w:p>
          <w:p w14:paraId="6C6B0500" w14:textId="77777777" w:rsidR="00F84B6A" w:rsidRPr="0024240E" w:rsidRDefault="00F84B6A" w:rsidP="00EA2817">
            <w:pPr>
              <w:numPr>
                <w:ilvl w:val="0"/>
                <w:numId w:val="66"/>
              </w:numPr>
              <w:tabs>
                <w:tab w:val="clear" w:pos="720"/>
                <w:tab w:val="num" w:pos="423"/>
              </w:tabs>
              <w:ind w:left="423" w:hanging="423"/>
              <w:jc w:val="both"/>
              <w:rPr>
                <w:rFonts w:ascii="Tahoma" w:hAnsi="Tahoma" w:cs="Tahoma"/>
                <w:bCs/>
                <w:color w:val="1F497D"/>
                <w:lang w:val="es-ES_tradnl"/>
              </w:rPr>
            </w:pPr>
            <w:r w:rsidRPr="0024240E">
              <w:rPr>
                <w:rFonts w:ascii="Tahoma" w:hAnsi="Tahoma" w:cs="Tahoma"/>
                <w:bCs/>
                <w:color w:val="1F497D"/>
                <w:lang w:val="es-ES_tradnl"/>
              </w:rPr>
              <w:t>Dos técnicos de provisiones y fallas</w:t>
            </w:r>
            <w:r w:rsidR="005F7C81" w:rsidRPr="0024240E">
              <w:rPr>
                <w:rFonts w:ascii="Tahoma" w:hAnsi="Tahoma" w:cs="Tahoma"/>
                <w:bCs/>
                <w:color w:val="1F497D"/>
                <w:lang w:val="es-ES_tradnl"/>
              </w:rPr>
              <w:t xml:space="preserve"> + 1 para LTE</w:t>
            </w:r>
            <w:r w:rsidRPr="0024240E">
              <w:rPr>
                <w:rFonts w:ascii="Tahoma" w:hAnsi="Tahoma" w:cs="Tahoma"/>
                <w:bCs/>
                <w:color w:val="1F497D"/>
                <w:lang w:val="es-ES_tradnl"/>
              </w:rPr>
              <w:t>.</w:t>
            </w:r>
          </w:p>
          <w:p w14:paraId="60ABD133" w14:textId="77777777" w:rsidR="00F84B6A" w:rsidRPr="00D66E64" w:rsidRDefault="00F84B6A" w:rsidP="00A217F0">
            <w:pPr>
              <w:jc w:val="both"/>
              <w:rPr>
                <w:rFonts w:ascii="Tahoma" w:hAnsi="Tahoma" w:cs="Tahoma"/>
                <w:bCs/>
                <w:color w:val="1F497D"/>
              </w:rPr>
            </w:pPr>
          </w:p>
          <w:p w14:paraId="3A8589A3"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 xml:space="preserve">Ver Gráfico: Organigrama Funcional </w:t>
            </w:r>
          </w:p>
          <w:p w14:paraId="2FFE1293" w14:textId="77777777" w:rsidR="00F84B6A" w:rsidRPr="00D66E64" w:rsidRDefault="00F84B6A" w:rsidP="00A217F0">
            <w:pPr>
              <w:jc w:val="both"/>
              <w:rPr>
                <w:rFonts w:ascii="Tahoma" w:hAnsi="Tahoma" w:cs="Tahoma"/>
                <w:bCs/>
                <w:color w:val="1F497D"/>
              </w:rPr>
            </w:pPr>
          </w:p>
          <w:p w14:paraId="411B5B82" w14:textId="77777777" w:rsidR="00F84B6A" w:rsidRPr="00196C75" w:rsidRDefault="00F84B6A" w:rsidP="00A217F0">
            <w:pPr>
              <w:jc w:val="both"/>
              <w:rPr>
                <w:rFonts w:ascii="Tahoma" w:hAnsi="Tahoma" w:cs="Tahoma"/>
                <w:bCs/>
                <w:color w:val="1F497D"/>
                <w:lang w:val="es-BO"/>
              </w:rPr>
            </w:pPr>
            <w:r w:rsidRPr="002170D3">
              <w:rPr>
                <w:rFonts w:ascii="Tahoma" w:hAnsi="Tahoma" w:cs="Tahoma"/>
                <w:color w:val="1F497D" w:themeColor="text2"/>
                <w:lang w:val="es-BO" w:eastAsia="en-US"/>
              </w:rPr>
              <w:t>La gestión operativa de este personal estará a cargo total de la empresa contratista.</w:t>
            </w:r>
          </w:p>
          <w:p w14:paraId="5192565A" w14:textId="77777777" w:rsidR="00F84B6A" w:rsidRPr="00D66E64" w:rsidRDefault="00F84B6A" w:rsidP="00A217F0">
            <w:pPr>
              <w:jc w:val="both"/>
              <w:rPr>
                <w:rFonts w:ascii="Tahoma" w:hAnsi="Tahoma" w:cs="Tahoma"/>
                <w:bCs/>
                <w:color w:val="1F497D"/>
                <w:lang w:val="es-BO"/>
              </w:rPr>
            </w:pPr>
          </w:p>
          <w:p w14:paraId="7607A983" w14:textId="77777777" w:rsidR="00F84B6A" w:rsidRPr="00D66E64" w:rsidRDefault="00F84B6A" w:rsidP="00A217F0">
            <w:pPr>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bookmarkEnd w:id="18"/>
          <w:p w14:paraId="1EFEF93C"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6AC22FA" w14:textId="77777777" w:rsidR="00FE66C7" w:rsidRDefault="00FE66C7" w:rsidP="00A217F0">
            <w:pPr>
              <w:jc w:val="center"/>
              <w:rPr>
                <w:b/>
                <w:color w:val="004990"/>
                <w:sz w:val="20"/>
                <w:szCs w:val="20"/>
              </w:rPr>
            </w:pPr>
          </w:p>
          <w:p w14:paraId="04C6A2CC" w14:textId="77777777" w:rsidR="00FE66C7" w:rsidRDefault="00FE66C7" w:rsidP="00A217F0">
            <w:pPr>
              <w:jc w:val="center"/>
              <w:rPr>
                <w:b/>
                <w:color w:val="004990"/>
                <w:sz w:val="20"/>
                <w:szCs w:val="20"/>
              </w:rPr>
            </w:pPr>
          </w:p>
          <w:p w14:paraId="536014A5" w14:textId="77777777" w:rsidR="00FE66C7" w:rsidRDefault="00FE66C7" w:rsidP="00A217F0">
            <w:pPr>
              <w:jc w:val="center"/>
              <w:rPr>
                <w:b/>
                <w:color w:val="004990"/>
                <w:sz w:val="20"/>
                <w:szCs w:val="20"/>
              </w:rPr>
            </w:pPr>
          </w:p>
          <w:p w14:paraId="2804E20C" w14:textId="77777777" w:rsidR="00FE66C7" w:rsidRDefault="00FE66C7" w:rsidP="00A217F0">
            <w:pPr>
              <w:jc w:val="center"/>
              <w:rPr>
                <w:b/>
                <w:color w:val="004990"/>
                <w:sz w:val="20"/>
                <w:szCs w:val="20"/>
              </w:rPr>
            </w:pPr>
          </w:p>
          <w:p w14:paraId="5E60B39C" w14:textId="77777777" w:rsidR="00FE66C7" w:rsidRDefault="00FE66C7" w:rsidP="00A217F0">
            <w:pPr>
              <w:jc w:val="center"/>
              <w:rPr>
                <w:b/>
                <w:color w:val="004990"/>
                <w:sz w:val="20"/>
                <w:szCs w:val="20"/>
              </w:rPr>
            </w:pPr>
          </w:p>
          <w:p w14:paraId="3ED74BED" w14:textId="77777777" w:rsidR="00FE66C7" w:rsidRDefault="00FE66C7" w:rsidP="00A217F0">
            <w:pPr>
              <w:jc w:val="center"/>
              <w:rPr>
                <w:b/>
                <w:color w:val="004990"/>
                <w:sz w:val="20"/>
                <w:szCs w:val="20"/>
              </w:rPr>
            </w:pPr>
          </w:p>
          <w:p w14:paraId="64889E49" w14:textId="77777777" w:rsidR="00FE66C7" w:rsidRDefault="00FE66C7" w:rsidP="00A217F0">
            <w:pPr>
              <w:jc w:val="center"/>
              <w:rPr>
                <w:b/>
                <w:color w:val="004990"/>
                <w:sz w:val="20"/>
                <w:szCs w:val="20"/>
              </w:rPr>
            </w:pPr>
          </w:p>
          <w:p w14:paraId="682D3288" w14:textId="77777777" w:rsidR="00FE66C7" w:rsidRDefault="00FE66C7" w:rsidP="00A217F0">
            <w:pPr>
              <w:jc w:val="center"/>
              <w:rPr>
                <w:b/>
                <w:color w:val="004990"/>
                <w:sz w:val="20"/>
                <w:szCs w:val="20"/>
              </w:rPr>
            </w:pPr>
          </w:p>
          <w:p w14:paraId="28F86758"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16FF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502347"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B0B20A3"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D2DE76" w14:textId="77777777" w:rsidR="00F84B6A" w:rsidRDefault="00F84B6A" w:rsidP="00A217F0">
            <w:pPr>
              <w:jc w:val="center"/>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AD45C8" w14:textId="77777777" w:rsidR="00F84B6A" w:rsidRPr="00A50043" w:rsidRDefault="00F84B6A" w:rsidP="00A217F0">
            <w:pPr>
              <w:ind w:hanging="3"/>
              <w:rPr>
                <w:rFonts w:ascii="Tahoma" w:hAnsi="Tahoma" w:cs="Tahoma"/>
                <w:bCs/>
                <w:color w:val="1F497D"/>
                <w:lang w:val="es-MX"/>
              </w:rPr>
            </w:pPr>
            <w:r w:rsidRPr="00A50043">
              <w:rPr>
                <w:rFonts w:ascii="Tahoma" w:hAnsi="Tahoma" w:cs="Tahoma"/>
                <w:bCs/>
                <w:color w:val="1F497D"/>
                <w:lang w:val="es-MX"/>
              </w:rPr>
              <w:t>6.5.9 DEPARTAMENTO DE POTOSÍ</w:t>
            </w:r>
          </w:p>
          <w:p w14:paraId="425AFFAB" w14:textId="77777777" w:rsidR="00F84B6A" w:rsidRPr="00D66E64" w:rsidRDefault="00F84B6A" w:rsidP="00A217F0">
            <w:pPr>
              <w:ind w:hanging="3"/>
              <w:jc w:val="both"/>
              <w:rPr>
                <w:rFonts w:ascii="Tahoma" w:hAnsi="Tahoma" w:cs="Tahoma"/>
                <w:bCs/>
                <w:color w:val="1F497D"/>
              </w:rPr>
            </w:pPr>
          </w:p>
          <w:p w14:paraId="380F2042"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Para el departamento de Potosí la propuesta debe ser como mínimo la siguiente</w:t>
            </w:r>
            <w:r>
              <w:rPr>
                <w:rFonts w:ascii="Tahoma" w:hAnsi="Tahoma" w:cs="Tahoma"/>
                <w:bCs/>
                <w:color w:val="1F497D"/>
              </w:rPr>
              <w:t xml:space="preserve"> estructura en la ciudad de Potosi</w:t>
            </w:r>
            <w:r w:rsidRPr="00D66E64">
              <w:rPr>
                <w:rFonts w:ascii="Tahoma" w:hAnsi="Tahoma" w:cs="Tahoma"/>
                <w:bCs/>
                <w:color w:val="1F497D"/>
              </w:rPr>
              <w:t>:</w:t>
            </w:r>
          </w:p>
          <w:p w14:paraId="37555559" w14:textId="77777777" w:rsidR="00F84B6A" w:rsidRPr="00D66E64" w:rsidRDefault="00F84B6A" w:rsidP="00A217F0">
            <w:pPr>
              <w:ind w:hanging="3"/>
              <w:jc w:val="both"/>
              <w:rPr>
                <w:rFonts w:ascii="Tahoma" w:hAnsi="Tahoma" w:cs="Tahoma"/>
                <w:bCs/>
                <w:color w:val="1F497D"/>
              </w:rPr>
            </w:pPr>
          </w:p>
          <w:p w14:paraId="5FB81B36" w14:textId="77777777" w:rsidR="00F84B6A" w:rsidRPr="00D66E64" w:rsidRDefault="00F84B6A" w:rsidP="00EA2817">
            <w:pPr>
              <w:numPr>
                <w:ilvl w:val="0"/>
                <w:numId w:val="66"/>
              </w:numPr>
              <w:tabs>
                <w:tab w:val="clear" w:pos="720"/>
                <w:tab w:val="num" w:pos="423"/>
              </w:tabs>
              <w:ind w:left="423" w:hanging="426"/>
              <w:jc w:val="both"/>
              <w:rPr>
                <w:rFonts w:ascii="Tahoma" w:hAnsi="Tahoma" w:cs="Tahoma"/>
                <w:bCs/>
                <w:color w:val="1F497D"/>
                <w:lang w:val="es-ES_tradnl"/>
              </w:rPr>
            </w:pPr>
            <w:r w:rsidRPr="00D66E64">
              <w:rPr>
                <w:rFonts w:ascii="Tahoma" w:hAnsi="Tahoma" w:cs="Tahoma"/>
                <w:bCs/>
                <w:color w:val="1F497D"/>
              </w:rPr>
              <w:t xml:space="preserve">Un referente Departamental (También realiza las tareas del </w:t>
            </w:r>
            <w:r>
              <w:rPr>
                <w:rFonts w:ascii="Tahoma" w:hAnsi="Tahoma" w:cs="Tahoma"/>
                <w:bCs/>
                <w:color w:val="1F497D"/>
                <w:lang w:val="es-ES_tradnl"/>
              </w:rPr>
              <w:t>gestor de provisiones,</w:t>
            </w:r>
            <w:r w:rsidRPr="00D66E64">
              <w:rPr>
                <w:rFonts w:ascii="Tahoma" w:hAnsi="Tahoma" w:cs="Tahoma"/>
                <w:bCs/>
                <w:color w:val="1F497D"/>
                <w:lang w:val="es-ES_tradnl"/>
              </w:rPr>
              <w:t>fallas</w:t>
            </w:r>
            <w:r>
              <w:rPr>
                <w:rFonts w:ascii="Tahoma" w:hAnsi="Tahoma" w:cs="Tahoma"/>
                <w:bCs/>
                <w:color w:val="1F497D"/>
                <w:lang w:val="es-ES_tradnl"/>
              </w:rPr>
              <w:t xml:space="preserve"> y almecenes</w:t>
            </w:r>
            <w:r w:rsidRPr="00D66E64">
              <w:rPr>
                <w:rFonts w:ascii="Tahoma" w:hAnsi="Tahoma" w:cs="Tahoma"/>
                <w:bCs/>
                <w:color w:val="1F497D"/>
              </w:rPr>
              <w:t>).</w:t>
            </w:r>
          </w:p>
          <w:p w14:paraId="34F8C554" w14:textId="77777777" w:rsidR="00F84B6A" w:rsidRPr="00D66E64" w:rsidRDefault="00F84B6A" w:rsidP="00EA2817">
            <w:pPr>
              <w:numPr>
                <w:ilvl w:val="0"/>
                <w:numId w:val="66"/>
              </w:numPr>
              <w:tabs>
                <w:tab w:val="clear" w:pos="720"/>
                <w:tab w:val="num" w:pos="423"/>
              </w:tabs>
              <w:ind w:left="423" w:hanging="426"/>
              <w:jc w:val="both"/>
              <w:rPr>
                <w:rFonts w:ascii="Tahoma" w:hAnsi="Tahoma" w:cs="Tahoma"/>
                <w:bCs/>
                <w:color w:val="1F497D"/>
                <w:lang w:val="es-ES_tradnl"/>
              </w:rPr>
            </w:pPr>
            <w:r w:rsidRPr="00D66E64">
              <w:rPr>
                <w:rFonts w:ascii="Tahoma" w:hAnsi="Tahoma" w:cs="Tahoma"/>
                <w:bCs/>
                <w:color w:val="1F497D"/>
                <w:lang w:val="es-ES_tradnl"/>
              </w:rPr>
              <w:t>Cuatro técnicos de provisiones y fallas.</w:t>
            </w:r>
          </w:p>
          <w:p w14:paraId="46B6F1C5" w14:textId="77777777" w:rsidR="00F84B6A" w:rsidRDefault="00F84B6A" w:rsidP="00A217F0">
            <w:pPr>
              <w:tabs>
                <w:tab w:val="num" w:pos="423"/>
              </w:tabs>
              <w:ind w:left="423" w:hanging="426"/>
              <w:jc w:val="both"/>
              <w:rPr>
                <w:rFonts w:ascii="Tahoma" w:hAnsi="Tahoma" w:cs="Tahoma"/>
                <w:bCs/>
                <w:color w:val="1F497D"/>
              </w:rPr>
            </w:pPr>
          </w:p>
          <w:p w14:paraId="7365ECA1" w14:textId="77777777" w:rsidR="00562834" w:rsidRPr="00A50043" w:rsidRDefault="00562834" w:rsidP="00562834">
            <w:pPr>
              <w:ind w:hanging="3"/>
              <w:rPr>
                <w:rFonts w:ascii="Tahoma" w:hAnsi="Tahoma" w:cs="Tahoma"/>
                <w:bCs/>
                <w:color w:val="1F497D"/>
                <w:lang w:val="es-MX"/>
              </w:rPr>
            </w:pPr>
            <w:r>
              <w:rPr>
                <w:rFonts w:ascii="Tahoma" w:hAnsi="Tahoma" w:cs="Tahoma"/>
                <w:bCs/>
                <w:color w:val="1F497D"/>
                <w:lang w:val="es-MX"/>
              </w:rPr>
              <w:t>6.5.10</w:t>
            </w:r>
            <w:r w:rsidRPr="00A50043">
              <w:rPr>
                <w:rFonts w:ascii="Tahoma" w:hAnsi="Tahoma" w:cs="Tahoma"/>
                <w:bCs/>
                <w:color w:val="1F497D"/>
                <w:lang w:val="es-MX"/>
              </w:rPr>
              <w:t xml:space="preserve"> </w:t>
            </w:r>
            <w:r w:rsidR="00800A9C" w:rsidRPr="00A50043">
              <w:rPr>
                <w:rFonts w:ascii="Tahoma" w:hAnsi="Tahoma" w:cs="Tahoma"/>
                <w:color w:val="1F497D" w:themeColor="text2"/>
                <w:lang w:val="es-BO" w:eastAsia="en-US"/>
              </w:rPr>
              <w:t>ESTRUCTURA PARA LA CIUDAD</w:t>
            </w:r>
            <w:r>
              <w:rPr>
                <w:rFonts w:ascii="Tahoma" w:hAnsi="Tahoma" w:cs="Tahoma"/>
                <w:bCs/>
                <w:color w:val="1F497D"/>
                <w:lang w:val="es-MX"/>
              </w:rPr>
              <w:t xml:space="preserve"> DE UYUNI</w:t>
            </w:r>
          </w:p>
          <w:p w14:paraId="2833C311" w14:textId="77777777" w:rsidR="00562834" w:rsidRPr="00562834" w:rsidRDefault="00562834" w:rsidP="00A217F0">
            <w:pPr>
              <w:tabs>
                <w:tab w:val="num" w:pos="423"/>
              </w:tabs>
              <w:ind w:left="423" w:hanging="426"/>
              <w:jc w:val="both"/>
              <w:rPr>
                <w:rFonts w:ascii="Tahoma" w:hAnsi="Tahoma" w:cs="Tahoma"/>
                <w:bCs/>
                <w:color w:val="1F497D"/>
                <w:lang w:val="es-MX"/>
              </w:rPr>
            </w:pPr>
          </w:p>
          <w:p w14:paraId="64CF3046" w14:textId="77777777" w:rsidR="00562834" w:rsidRPr="00D66E64" w:rsidRDefault="00562834" w:rsidP="00EA2817">
            <w:pPr>
              <w:numPr>
                <w:ilvl w:val="0"/>
                <w:numId w:val="66"/>
              </w:numPr>
              <w:tabs>
                <w:tab w:val="clear" w:pos="720"/>
                <w:tab w:val="num" w:pos="423"/>
              </w:tabs>
              <w:ind w:left="423" w:hanging="426"/>
              <w:jc w:val="both"/>
              <w:rPr>
                <w:rFonts w:ascii="Tahoma" w:hAnsi="Tahoma" w:cs="Tahoma"/>
                <w:bCs/>
                <w:color w:val="1F497D"/>
                <w:lang w:val="es-ES_tradnl"/>
              </w:rPr>
            </w:pPr>
            <w:r>
              <w:rPr>
                <w:rFonts w:ascii="Tahoma" w:hAnsi="Tahoma" w:cs="Tahoma"/>
                <w:bCs/>
                <w:color w:val="1F497D"/>
                <w:lang w:val="es-ES_tradnl"/>
              </w:rPr>
              <w:t xml:space="preserve">Dos </w:t>
            </w:r>
            <w:r w:rsidRPr="00D66E64">
              <w:rPr>
                <w:rFonts w:ascii="Tahoma" w:hAnsi="Tahoma" w:cs="Tahoma"/>
                <w:bCs/>
                <w:color w:val="1F497D"/>
                <w:lang w:val="es-ES_tradnl"/>
              </w:rPr>
              <w:t>técnicos de provisiones y fallas.</w:t>
            </w:r>
          </w:p>
          <w:p w14:paraId="7B7BEA1B" w14:textId="77777777" w:rsidR="00562834" w:rsidRPr="00562834" w:rsidRDefault="00562834" w:rsidP="00A217F0">
            <w:pPr>
              <w:ind w:hanging="3"/>
              <w:jc w:val="both"/>
              <w:rPr>
                <w:rFonts w:ascii="Tahoma" w:hAnsi="Tahoma" w:cs="Tahoma"/>
                <w:bCs/>
                <w:color w:val="1F497D"/>
                <w:lang w:val="es-ES_tradnl"/>
              </w:rPr>
            </w:pPr>
          </w:p>
          <w:p w14:paraId="5BD1179A"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 xml:space="preserve">Ver Gráfico: Organigrama Funcional </w:t>
            </w:r>
          </w:p>
          <w:p w14:paraId="7F834A48" w14:textId="77777777" w:rsidR="00F84B6A" w:rsidRPr="00D66E64" w:rsidRDefault="00F84B6A" w:rsidP="00E761B9">
            <w:pPr>
              <w:jc w:val="both"/>
              <w:rPr>
                <w:rFonts w:ascii="Tahoma" w:hAnsi="Tahoma" w:cs="Tahoma"/>
                <w:bCs/>
                <w:color w:val="1F497D"/>
                <w:lang w:val="es-BO"/>
              </w:rPr>
            </w:pPr>
          </w:p>
          <w:p w14:paraId="6AC5961A" w14:textId="77777777" w:rsidR="00F84B6A" w:rsidRPr="00196C75" w:rsidRDefault="00F84B6A" w:rsidP="00A217F0">
            <w:pPr>
              <w:jc w:val="both"/>
              <w:rPr>
                <w:rFonts w:ascii="Tahoma" w:hAnsi="Tahoma" w:cs="Tahoma"/>
                <w:bCs/>
                <w:color w:val="1F497D"/>
                <w:lang w:val="es-BO"/>
              </w:rPr>
            </w:pPr>
            <w:r w:rsidRPr="002170D3">
              <w:rPr>
                <w:rFonts w:ascii="Tahoma" w:hAnsi="Tahoma" w:cs="Tahoma"/>
                <w:color w:val="1F497D" w:themeColor="text2"/>
                <w:lang w:val="es-BO" w:eastAsia="en-US"/>
              </w:rPr>
              <w:t>La gestión operativa de este personal estará a cargo total de la empresa contratista.</w:t>
            </w:r>
          </w:p>
          <w:p w14:paraId="391C5DA7" w14:textId="77777777" w:rsidR="00F84B6A" w:rsidRPr="00196C75" w:rsidRDefault="00F84B6A" w:rsidP="00A217F0">
            <w:pPr>
              <w:ind w:hanging="3"/>
              <w:jc w:val="both"/>
              <w:rPr>
                <w:rFonts w:ascii="Tahoma" w:hAnsi="Tahoma" w:cs="Tahoma"/>
                <w:bCs/>
                <w:color w:val="1F497D"/>
                <w:lang w:val="es-BO"/>
              </w:rPr>
            </w:pPr>
          </w:p>
          <w:p w14:paraId="1041B367"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La empresa contratista tiene como responsabilidad proveer el personal de acuerdo a los perfiles indicados y toda la logística necesaria y especificada en el apartado correspondiente de este documento.</w:t>
            </w:r>
          </w:p>
          <w:p w14:paraId="438C20D4" w14:textId="77777777" w:rsidR="00F84B6A"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1D43782" w14:textId="77777777" w:rsidR="00FE66C7" w:rsidRDefault="00FE66C7" w:rsidP="00A217F0">
            <w:pPr>
              <w:jc w:val="center"/>
              <w:rPr>
                <w:b/>
                <w:color w:val="004990"/>
                <w:sz w:val="20"/>
                <w:szCs w:val="20"/>
              </w:rPr>
            </w:pPr>
          </w:p>
          <w:p w14:paraId="756275E7" w14:textId="77777777" w:rsidR="00FE66C7" w:rsidRDefault="00FE66C7" w:rsidP="00A217F0">
            <w:pPr>
              <w:jc w:val="center"/>
              <w:rPr>
                <w:b/>
                <w:color w:val="004990"/>
                <w:sz w:val="20"/>
                <w:szCs w:val="20"/>
              </w:rPr>
            </w:pPr>
          </w:p>
          <w:p w14:paraId="5D520C89" w14:textId="77777777" w:rsidR="00FE66C7" w:rsidRDefault="00FE66C7" w:rsidP="00A217F0">
            <w:pPr>
              <w:jc w:val="center"/>
              <w:rPr>
                <w:b/>
                <w:color w:val="004990"/>
                <w:sz w:val="20"/>
                <w:szCs w:val="20"/>
              </w:rPr>
            </w:pPr>
          </w:p>
          <w:p w14:paraId="2FB7DA15" w14:textId="77777777" w:rsidR="00FE66C7" w:rsidRDefault="00FE66C7" w:rsidP="00A217F0">
            <w:pPr>
              <w:jc w:val="center"/>
              <w:rPr>
                <w:b/>
                <w:color w:val="004990"/>
                <w:sz w:val="20"/>
                <w:szCs w:val="20"/>
              </w:rPr>
            </w:pPr>
          </w:p>
          <w:p w14:paraId="3B362A33" w14:textId="77777777" w:rsidR="00FE66C7" w:rsidRDefault="00FE66C7" w:rsidP="00A217F0">
            <w:pPr>
              <w:jc w:val="center"/>
              <w:rPr>
                <w:b/>
                <w:color w:val="004990"/>
                <w:sz w:val="20"/>
                <w:szCs w:val="20"/>
              </w:rPr>
            </w:pPr>
          </w:p>
          <w:p w14:paraId="27FDC6D0" w14:textId="77777777" w:rsidR="00FE66C7" w:rsidRDefault="00FE66C7" w:rsidP="00A217F0">
            <w:pPr>
              <w:jc w:val="center"/>
              <w:rPr>
                <w:b/>
                <w:color w:val="004990"/>
                <w:sz w:val="20"/>
                <w:szCs w:val="20"/>
              </w:rPr>
            </w:pPr>
          </w:p>
          <w:p w14:paraId="4DC0DCB3" w14:textId="77777777" w:rsidR="00FE66C7" w:rsidRDefault="00FE66C7" w:rsidP="00A217F0">
            <w:pPr>
              <w:jc w:val="center"/>
              <w:rPr>
                <w:b/>
                <w:color w:val="004990"/>
                <w:sz w:val="20"/>
                <w:szCs w:val="20"/>
              </w:rPr>
            </w:pPr>
          </w:p>
          <w:p w14:paraId="7ADF8F46" w14:textId="77777777" w:rsidR="00FE66C7" w:rsidRDefault="00FE66C7" w:rsidP="00A217F0">
            <w:pPr>
              <w:jc w:val="center"/>
              <w:rPr>
                <w:b/>
                <w:color w:val="004990"/>
                <w:sz w:val="20"/>
                <w:szCs w:val="20"/>
              </w:rPr>
            </w:pPr>
          </w:p>
          <w:p w14:paraId="6D885EDF" w14:textId="77777777" w:rsidR="00FE66C7" w:rsidRDefault="00FE66C7" w:rsidP="00A217F0">
            <w:pPr>
              <w:jc w:val="center"/>
              <w:rPr>
                <w:b/>
                <w:color w:val="004990"/>
                <w:sz w:val="20"/>
                <w:szCs w:val="20"/>
              </w:rPr>
            </w:pPr>
          </w:p>
          <w:p w14:paraId="23AC8753" w14:textId="77777777" w:rsidR="00FE66C7" w:rsidRDefault="00FE66C7" w:rsidP="00A217F0">
            <w:pPr>
              <w:jc w:val="center"/>
              <w:rPr>
                <w:b/>
                <w:color w:val="004990"/>
                <w:sz w:val="20"/>
                <w:szCs w:val="20"/>
              </w:rPr>
            </w:pPr>
          </w:p>
          <w:p w14:paraId="2CD04DCD" w14:textId="77777777" w:rsidR="00FE66C7" w:rsidRDefault="00FE66C7" w:rsidP="00A217F0">
            <w:pPr>
              <w:jc w:val="center"/>
              <w:rPr>
                <w:b/>
                <w:color w:val="004990"/>
                <w:sz w:val="20"/>
                <w:szCs w:val="20"/>
              </w:rPr>
            </w:pPr>
          </w:p>
          <w:p w14:paraId="4E45725C"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4118CC"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614119"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6762809A"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F01522" w14:textId="77777777" w:rsidR="00F84B6A" w:rsidRDefault="00F84B6A" w:rsidP="00A217F0">
            <w:pPr>
              <w:jc w:val="center"/>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67A65F" w14:textId="77777777" w:rsidR="00F84B6A" w:rsidRDefault="00F84B6A" w:rsidP="00A217F0">
            <w:pPr>
              <w:jc w:val="both"/>
              <w:rPr>
                <w:rFonts w:ascii="Tahoma" w:hAnsi="Tahoma" w:cs="Tahoma"/>
                <w:bCs/>
                <w:color w:val="1F497D"/>
              </w:rPr>
            </w:pPr>
            <w:r>
              <w:rPr>
                <w:rFonts w:ascii="Tahoma" w:hAnsi="Tahoma" w:cs="Tahoma"/>
                <w:bCs/>
                <w:color w:val="1F497D"/>
              </w:rPr>
              <w:t xml:space="preserve">6.6 </w:t>
            </w:r>
            <w:r w:rsidRPr="008A3773">
              <w:rPr>
                <w:rFonts w:ascii="Tahoma" w:hAnsi="Tahoma" w:cs="Tahoma"/>
                <w:bCs/>
                <w:color w:val="1F497D"/>
              </w:rPr>
              <w:t>INFRAESTRUCTURA</w:t>
            </w:r>
          </w:p>
          <w:p w14:paraId="58666F70" w14:textId="77777777" w:rsidR="00F84B6A" w:rsidRDefault="00F84B6A" w:rsidP="00A217F0">
            <w:pPr>
              <w:jc w:val="both"/>
              <w:rPr>
                <w:rFonts w:ascii="Tahoma" w:hAnsi="Tahoma" w:cs="Tahoma"/>
                <w:bCs/>
                <w:color w:val="1F497D"/>
              </w:rPr>
            </w:pPr>
          </w:p>
          <w:p w14:paraId="6CCE0F39" w14:textId="77777777" w:rsidR="00F84B6A" w:rsidRPr="006B0DE7" w:rsidRDefault="00F84B6A" w:rsidP="00A217F0">
            <w:pPr>
              <w:jc w:val="both"/>
              <w:rPr>
                <w:rFonts w:ascii="Tahoma" w:hAnsi="Tahoma" w:cs="Tahoma"/>
                <w:color w:val="1F497D" w:themeColor="text2"/>
                <w:lang w:eastAsia="en-US"/>
              </w:rPr>
            </w:pPr>
            <w:r w:rsidRPr="006B0DE7">
              <w:rPr>
                <w:rFonts w:ascii="Tahoma" w:hAnsi="Tahoma" w:cs="Tahoma"/>
                <w:color w:val="1F497D" w:themeColor="text2"/>
              </w:rPr>
              <w:t>La empresa contratista debe contar con un centro de mantenimiento en cada una de las ciudades de los departamentos antes mencionados, para ello ENTEL S.A. facilitará un ambiente en cada una de las ciudades para que pueda establecer su centro de operaciones.</w:t>
            </w:r>
            <w:r w:rsidRPr="006B0DE7">
              <w:rPr>
                <w:rFonts w:ascii="Tahoma" w:hAnsi="Tahoma" w:cs="Tahoma"/>
                <w:color w:val="1F497D" w:themeColor="text2"/>
                <w:lang w:eastAsia="en-US"/>
              </w:rPr>
              <w:t xml:space="preserve"> En caso de que ENTEL S.A. no cuente con el espacio requerido, la contratista deberá alquilar bajo su costo los ambientes necesarios.</w:t>
            </w:r>
          </w:p>
          <w:p w14:paraId="382B015B" w14:textId="77777777" w:rsidR="00F84B6A" w:rsidRPr="006B0DE7" w:rsidRDefault="00F84B6A" w:rsidP="00A217F0">
            <w:pPr>
              <w:jc w:val="both"/>
              <w:rPr>
                <w:rFonts w:ascii="Tahoma" w:hAnsi="Tahoma" w:cs="Tahoma"/>
                <w:color w:val="1F497D" w:themeColor="text2"/>
                <w:lang w:eastAsia="en-US"/>
              </w:rPr>
            </w:pPr>
          </w:p>
          <w:p w14:paraId="64DFDF71" w14:textId="77777777" w:rsidR="00F84B6A" w:rsidRPr="006B0DE7" w:rsidRDefault="00F84B6A" w:rsidP="00A217F0">
            <w:pPr>
              <w:jc w:val="both"/>
              <w:rPr>
                <w:rFonts w:ascii="Tahoma" w:hAnsi="Tahoma" w:cs="Tahoma"/>
                <w:color w:val="1F497D" w:themeColor="text2"/>
                <w:lang w:eastAsia="en-US"/>
              </w:rPr>
            </w:pPr>
            <w:r w:rsidRPr="006B0DE7">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p>
          <w:p w14:paraId="7B8BD4A7" w14:textId="77777777" w:rsidR="00F84B6A" w:rsidRPr="006A45FE" w:rsidRDefault="00F84B6A" w:rsidP="00A217F0">
            <w:pPr>
              <w:ind w:hanging="3"/>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E6A0C5F" w14:textId="77777777" w:rsidR="00FE66C7" w:rsidRDefault="00FE66C7" w:rsidP="00A217F0">
            <w:pPr>
              <w:jc w:val="center"/>
              <w:rPr>
                <w:b/>
                <w:color w:val="004990"/>
                <w:sz w:val="20"/>
                <w:szCs w:val="20"/>
              </w:rPr>
            </w:pPr>
          </w:p>
          <w:p w14:paraId="05695C2D" w14:textId="77777777" w:rsidR="00FE66C7" w:rsidRDefault="00FE66C7" w:rsidP="00A217F0">
            <w:pPr>
              <w:jc w:val="center"/>
              <w:rPr>
                <w:b/>
                <w:color w:val="004990"/>
                <w:sz w:val="20"/>
                <w:szCs w:val="20"/>
              </w:rPr>
            </w:pPr>
          </w:p>
          <w:p w14:paraId="3601DEA6" w14:textId="77777777" w:rsidR="00FE66C7" w:rsidRDefault="00FE66C7" w:rsidP="00A217F0">
            <w:pPr>
              <w:jc w:val="center"/>
              <w:rPr>
                <w:b/>
                <w:color w:val="004990"/>
                <w:sz w:val="20"/>
                <w:szCs w:val="20"/>
              </w:rPr>
            </w:pPr>
          </w:p>
          <w:p w14:paraId="00C757E8" w14:textId="77777777" w:rsidR="00FE66C7" w:rsidRDefault="00FE66C7" w:rsidP="00A217F0">
            <w:pPr>
              <w:jc w:val="center"/>
              <w:rPr>
                <w:b/>
                <w:color w:val="004990"/>
                <w:sz w:val="20"/>
                <w:szCs w:val="20"/>
              </w:rPr>
            </w:pPr>
          </w:p>
          <w:p w14:paraId="7A840B56" w14:textId="77777777" w:rsidR="00FE66C7" w:rsidRDefault="00FE66C7" w:rsidP="00A217F0">
            <w:pPr>
              <w:jc w:val="center"/>
              <w:rPr>
                <w:b/>
                <w:color w:val="004990"/>
                <w:sz w:val="20"/>
                <w:szCs w:val="20"/>
              </w:rPr>
            </w:pPr>
          </w:p>
          <w:p w14:paraId="36B3DAF4"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E399A2"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9B145"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2DD85013"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EC7A4C" w14:textId="77777777" w:rsidR="00F84B6A" w:rsidRDefault="00F84B6A" w:rsidP="00A217F0">
            <w:pPr>
              <w:jc w:val="center"/>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1C9418" w14:textId="77777777" w:rsidR="00F84B6A" w:rsidRDefault="00F84B6A" w:rsidP="00A217F0">
            <w:pPr>
              <w:jc w:val="both"/>
              <w:rPr>
                <w:rFonts w:ascii="Tahoma" w:hAnsi="Tahoma" w:cs="Tahoma"/>
                <w:bCs/>
                <w:color w:val="1F497D"/>
                <w:lang w:val="es-MX"/>
              </w:rPr>
            </w:pPr>
            <w:bookmarkStart w:id="19" w:name="RANGE!A20"/>
            <w:r>
              <w:rPr>
                <w:rFonts w:ascii="Tahoma" w:hAnsi="Tahoma" w:cs="Tahoma"/>
                <w:bCs/>
                <w:color w:val="1F497D"/>
                <w:lang w:val="es-MX"/>
              </w:rPr>
              <w:t xml:space="preserve">6.7  </w:t>
            </w:r>
            <w:r w:rsidRPr="006A45FE">
              <w:rPr>
                <w:rFonts w:ascii="Tahoma" w:hAnsi="Tahoma" w:cs="Tahoma"/>
                <w:bCs/>
                <w:color w:val="1F497D"/>
                <w:lang w:val="es-MX"/>
              </w:rPr>
              <w:t>LOGÍSTICA, EQUIPAMIENTO Y COMUNICACIONES</w:t>
            </w:r>
            <w:bookmarkEnd w:id="19"/>
          </w:p>
          <w:p w14:paraId="6A6A386E" w14:textId="77777777" w:rsidR="00F84B6A" w:rsidRPr="00420B83" w:rsidRDefault="00F84B6A" w:rsidP="00A217F0">
            <w:pPr>
              <w:jc w:val="both"/>
              <w:rPr>
                <w:rFonts w:ascii="Tahoma" w:hAnsi="Tahoma" w:cs="Tahoma"/>
                <w:bCs/>
                <w:color w:val="1F497D"/>
              </w:rPr>
            </w:pPr>
            <w:r w:rsidRPr="00420B83">
              <w:rPr>
                <w:rFonts w:ascii="Tahoma" w:hAnsi="Tahoma" w:cs="Tahoma"/>
                <w:bCs/>
                <w:color w:val="1F497D"/>
              </w:rPr>
              <w:t>El personal técnico, deberá contar con el siguiente equipamiento básico para el eficiente desarrollo de su trabajo en campo:</w:t>
            </w:r>
          </w:p>
          <w:p w14:paraId="0803BA64" w14:textId="77777777" w:rsidR="00F84B6A" w:rsidRPr="006A45FE" w:rsidRDefault="00F84B6A" w:rsidP="00A217F0">
            <w:pPr>
              <w:tabs>
                <w:tab w:val="num" w:pos="0"/>
              </w:tabs>
              <w:ind w:left="-3" w:firstLine="3"/>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2124D6C" w14:textId="77777777" w:rsidR="00FE66C7" w:rsidRDefault="00FE66C7" w:rsidP="00A217F0">
            <w:pPr>
              <w:jc w:val="center"/>
              <w:rPr>
                <w:b/>
                <w:color w:val="004990"/>
                <w:sz w:val="20"/>
                <w:szCs w:val="20"/>
              </w:rPr>
            </w:pPr>
          </w:p>
          <w:p w14:paraId="6330D976"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136AAB"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0040D"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1F9ECF0"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84AB36" w14:textId="77777777" w:rsidR="00F84B6A" w:rsidRDefault="00F84B6A" w:rsidP="00A217F0">
            <w:pPr>
              <w:jc w:val="center"/>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A92D4E" w14:textId="77777777" w:rsidR="00F84B6A" w:rsidRPr="00420B83" w:rsidRDefault="00F84B6A" w:rsidP="00A217F0">
            <w:pPr>
              <w:ind w:left="215" w:hanging="215"/>
              <w:rPr>
                <w:rFonts w:ascii="Tahoma" w:hAnsi="Tahoma" w:cs="Tahoma"/>
                <w:bCs/>
                <w:color w:val="1F497D"/>
                <w:lang w:val="es-MX"/>
              </w:rPr>
            </w:pPr>
            <w:r>
              <w:rPr>
                <w:rFonts w:ascii="Tahoma" w:hAnsi="Tahoma" w:cs="Tahoma"/>
                <w:bCs/>
                <w:color w:val="1F497D"/>
                <w:lang w:val="es-MX"/>
              </w:rPr>
              <w:t>6</w:t>
            </w:r>
            <w:r w:rsidRPr="00420B83">
              <w:rPr>
                <w:rFonts w:ascii="Tahoma" w:hAnsi="Tahoma" w:cs="Tahoma"/>
                <w:bCs/>
                <w:color w:val="1F497D"/>
                <w:lang w:val="es-MX"/>
              </w:rPr>
              <w:t>.</w:t>
            </w:r>
            <w:r>
              <w:rPr>
                <w:rFonts w:ascii="Tahoma" w:hAnsi="Tahoma" w:cs="Tahoma"/>
                <w:bCs/>
                <w:color w:val="1F497D"/>
                <w:lang w:val="es-MX"/>
              </w:rPr>
              <w:t>7</w:t>
            </w:r>
            <w:r w:rsidRPr="00420B83">
              <w:rPr>
                <w:rFonts w:ascii="Tahoma" w:hAnsi="Tahoma" w:cs="Tahoma"/>
                <w:bCs/>
                <w:color w:val="1F497D"/>
                <w:lang w:val="es-MX"/>
              </w:rPr>
              <w:t>.1  HERRAMIENTAS E INSTRUMENTOS</w:t>
            </w:r>
          </w:p>
          <w:p w14:paraId="4F3BD862" w14:textId="77777777" w:rsidR="00F84B6A" w:rsidRPr="00E95A15" w:rsidRDefault="00F84B6A" w:rsidP="00A217F0">
            <w:pPr>
              <w:ind w:left="215"/>
              <w:rPr>
                <w:rFonts w:ascii="Tahoma" w:hAnsi="Tahoma" w:cs="Tahoma"/>
                <w:bCs/>
                <w:color w:val="1F497D"/>
                <w:sz w:val="22"/>
                <w:szCs w:val="22"/>
                <w:lang w:val="es-MX"/>
              </w:rPr>
            </w:pPr>
          </w:p>
          <w:p w14:paraId="45E919A4" w14:textId="77777777" w:rsidR="00F84B6A" w:rsidRPr="00D66E64" w:rsidRDefault="00F84B6A" w:rsidP="00A217F0">
            <w:pPr>
              <w:ind w:hanging="3"/>
              <w:jc w:val="both"/>
              <w:rPr>
                <w:rFonts w:ascii="Tahoma" w:hAnsi="Tahoma" w:cs="Tahoma"/>
                <w:bCs/>
                <w:color w:val="1F497D"/>
              </w:rPr>
            </w:pPr>
            <w:r w:rsidRPr="00D66E64">
              <w:rPr>
                <w:rFonts w:ascii="Tahoma" w:hAnsi="Tahoma" w:cs="Tahoma"/>
                <w:bCs/>
                <w:color w:val="1F497D"/>
              </w:rPr>
              <w:t>Las herramientas e instrumentos que la empresa contratista ofertará, deben cumplir con las características técnicas antes descritas y solicitadas; en caso de que no sea posible conseguirlas, la contratista debe ofertar una alternativa que cumpla con lo indicado debiendo presentar documentación que avale la alternativa, para análisis y aprobación de ENTEL S.A.</w:t>
            </w:r>
          </w:p>
          <w:p w14:paraId="1A8993F4" w14:textId="77777777" w:rsidR="00F84B6A" w:rsidRPr="00E95A15" w:rsidRDefault="00F84B6A" w:rsidP="00A217F0">
            <w:pPr>
              <w:ind w:left="499"/>
              <w:rPr>
                <w:rFonts w:ascii="Tahoma" w:hAnsi="Tahoma" w:cs="Tahoma"/>
                <w:bCs/>
                <w:color w:val="1F497D"/>
                <w:sz w:val="22"/>
                <w:szCs w:val="22"/>
              </w:rPr>
            </w:pPr>
          </w:p>
          <w:p w14:paraId="2AFDB648" w14:textId="77777777" w:rsidR="00F84B6A" w:rsidRDefault="00F84B6A" w:rsidP="00A217F0">
            <w:pPr>
              <w:jc w:val="both"/>
              <w:rPr>
                <w:rFonts w:ascii="Tahoma" w:hAnsi="Tahoma" w:cs="Tahoma"/>
                <w:bCs/>
                <w:color w:val="1F497D"/>
              </w:rPr>
            </w:pPr>
            <w:r w:rsidRPr="00D66E64">
              <w:rPr>
                <w:rFonts w:ascii="Tahoma" w:hAnsi="Tahoma" w:cs="Tahoma"/>
                <w:bCs/>
                <w:color w:val="1F497D"/>
              </w:rPr>
              <w:t xml:space="preserve">Las tablas siguientes resumen la cantidad mínima de herramientas e instrumentos por Región y la clasificación definida anteriormente. </w:t>
            </w:r>
          </w:p>
          <w:p w14:paraId="6246BC4D" w14:textId="77777777" w:rsidR="00F84B6A" w:rsidRDefault="00F84B6A" w:rsidP="00A217F0">
            <w:pPr>
              <w:jc w:val="both"/>
              <w:rPr>
                <w:rFonts w:ascii="Tahoma" w:hAnsi="Tahoma" w:cs="Tahoma"/>
                <w:bCs/>
                <w:color w:val="1F497D"/>
              </w:rPr>
            </w:pPr>
          </w:p>
          <w:p w14:paraId="4EB2AF23" w14:textId="77777777" w:rsidR="008E658F" w:rsidRPr="008E658F" w:rsidRDefault="008E658F" w:rsidP="008E658F">
            <w:pPr>
              <w:jc w:val="both"/>
              <w:rPr>
                <w:rFonts w:ascii="Calibri" w:hAnsi="Calibri"/>
                <w:b/>
                <w:color w:val="000000"/>
                <w:lang w:val="es-BO" w:eastAsia="es-BO"/>
              </w:rPr>
            </w:pPr>
            <w:r w:rsidRPr="008E658F">
              <w:rPr>
                <w:rFonts w:ascii="Tahoma" w:hAnsi="Tahoma" w:cs="Tahoma"/>
                <w:b/>
                <w:bCs/>
                <w:color w:val="1F497D"/>
                <w:sz w:val="12"/>
                <w:szCs w:val="12"/>
                <w:lang w:eastAsia="es-BO"/>
              </w:rPr>
              <w:t>HERRAMIENTAS PARA TELEVISION SATELITAL (DTH):</w:t>
            </w:r>
          </w:p>
          <w:p w14:paraId="37F5B166" w14:textId="77777777" w:rsidR="00F84B6A" w:rsidRPr="008E658F" w:rsidRDefault="00F84B6A" w:rsidP="00A217F0">
            <w:pPr>
              <w:autoSpaceDE w:val="0"/>
              <w:autoSpaceDN w:val="0"/>
              <w:adjustRightInd w:val="0"/>
              <w:jc w:val="both"/>
              <w:rPr>
                <w:rFonts w:ascii="Tahoma" w:eastAsiaTheme="minorHAnsi" w:hAnsi="Tahoma" w:cs="Tahoma"/>
                <w:color w:val="1F497D" w:themeColor="text2"/>
                <w:lang w:val="es-BO" w:eastAsia="en-US"/>
              </w:rPr>
            </w:pPr>
          </w:p>
          <w:tbl>
            <w:tblPr>
              <w:tblW w:w="4740" w:type="dxa"/>
              <w:tblLayout w:type="fixed"/>
              <w:tblCellMar>
                <w:left w:w="70" w:type="dxa"/>
                <w:right w:w="70" w:type="dxa"/>
              </w:tblCellMar>
              <w:tblLook w:val="04A0" w:firstRow="1" w:lastRow="0" w:firstColumn="1" w:lastColumn="0" w:noHBand="0" w:noVBand="1"/>
            </w:tblPr>
            <w:tblGrid>
              <w:gridCol w:w="346"/>
              <w:gridCol w:w="1417"/>
              <w:gridCol w:w="426"/>
              <w:gridCol w:w="283"/>
              <w:gridCol w:w="284"/>
              <w:gridCol w:w="283"/>
              <w:gridCol w:w="284"/>
              <w:gridCol w:w="283"/>
              <w:gridCol w:w="284"/>
              <w:gridCol w:w="283"/>
              <w:gridCol w:w="284"/>
              <w:gridCol w:w="283"/>
            </w:tblGrid>
            <w:tr w:rsidR="00F84B6A" w:rsidRPr="00420B83" w14:paraId="2C58AC31" w14:textId="77777777" w:rsidTr="00A217F0">
              <w:trPr>
                <w:trHeight w:val="315"/>
              </w:trPr>
              <w:tc>
                <w:tcPr>
                  <w:tcW w:w="346" w:type="dxa"/>
                  <w:tcBorders>
                    <w:top w:val="single" w:sz="8" w:space="0" w:color="auto"/>
                    <w:left w:val="single" w:sz="8" w:space="0" w:color="auto"/>
                    <w:bottom w:val="single" w:sz="8" w:space="0" w:color="auto"/>
                    <w:right w:val="nil"/>
                  </w:tcBorders>
                  <w:shd w:val="clear" w:color="000000" w:fill="D9D9D9"/>
                  <w:noWrap/>
                  <w:vAlign w:val="center"/>
                  <w:hideMark/>
                </w:tcPr>
                <w:p w14:paraId="67A36E2B" w14:textId="77777777" w:rsidR="00F84B6A" w:rsidRPr="00420B83" w:rsidRDefault="00F84B6A" w:rsidP="00A217F0">
                  <w:pPr>
                    <w:rPr>
                      <w:rFonts w:ascii="Tahoma" w:hAnsi="Tahoma" w:cs="Tahoma"/>
                      <w:color w:val="000000"/>
                      <w:lang w:val="es-BO" w:eastAsia="es-BO"/>
                    </w:rPr>
                  </w:pPr>
                  <w:r w:rsidRPr="00420B83">
                    <w:rPr>
                      <w:rFonts w:ascii="Tahoma" w:hAnsi="Tahoma" w:cs="Tahoma"/>
                      <w:color w:val="000000"/>
                      <w:lang w:val="es-BO" w:eastAsia="es-BO"/>
                    </w:rPr>
                    <w:t> </w:t>
                  </w:r>
                </w:p>
              </w:tc>
              <w:tc>
                <w:tcPr>
                  <w:tcW w:w="1417"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3C658D7" w14:textId="77777777" w:rsidR="00F84B6A" w:rsidRPr="008E658F" w:rsidRDefault="00F84B6A" w:rsidP="008E658F">
                  <w:pPr>
                    <w:ind w:firstLineChars="100" w:firstLine="160"/>
                    <w:rPr>
                      <w:rFonts w:ascii="Tahoma" w:hAnsi="Tahoma" w:cs="Tahoma"/>
                      <w:bCs/>
                      <w:color w:val="1F497D"/>
                      <w:lang w:val="es-BO" w:eastAsia="es-BO"/>
                    </w:rPr>
                  </w:pPr>
                  <w:r w:rsidRPr="008E658F">
                    <w:rPr>
                      <w:rFonts w:ascii="Tahoma" w:hAnsi="Tahoma" w:cs="Tahoma"/>
                      <w:bCs/>
                      <w:color w:val="1F497D"/>
                      <w:lang w:eastAsia="es-BO"/>
                    </w:rPr>
                    <w:t>DETALLE</w:t>
                  </w:r>
                </w:p>
              </w:tc>
              <w:tc>
                <w:tcPr>
                  <w:tcW w:w="426" w:type="dxa"/>
                  <w:tcBorders>
                    <w:top w:val="single" w:sz="8" w:space="0" w:color="auto"/>
                    <w:left w:val="nil"/>
                    <w:bottom w:val="single" w:sz="8" w:space="0" w:color="auto"/>
                    <w:right w:val="nil"/>
                  </w:tcBorders>
                  <w:shd w:val="clear" w:color="000000" w:fill="D9D9D9"/>
                  <w:noWrap/>
                  <w:vAlign w:val="center"/>
                  <w:hideMark/>
                </w:tcPr>
                <w:p w14:paraId="6B4AF530"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val="es-BO" w:eastAsia="es-BO"/>
                    </w:rPr>
                    <w:t>Und</w:t>
                  </w:r>
                </w:p>
              </w:tc>
              <w:tc>
                <w:tcPr>
                  <w:tcW w:w="283" w:type="dxa"/>
                  <w:tcBorders>
                    <w:top w:val="single" w:sz="8" w:space="0" w:color="auto"/>
                    <w:left w:val="single" w:sz="8" w:space="0" w:color="000000"/>
                    <w:bottom w:val="single" w:sz="8" w:space="0" w:color="auto"/>
                    <w:right w:val="single" w:sz="8" w:space="0" w:color="auto"/>
                  </w:tcBorders>
                  <w:shd w:val="clear" w:color="000000" w:fill="D9D9D9"/>
                  <w:noWrap/>
                  <w:vAlign w:val="center"/>
                  <w:hideMark/>
                </w:tcPr>
                <w:p w14:paraId="35AD1E69"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LPZ</w:t>
                  </w:r>
                </w:p>
              </w:tc>
              <w:tc>
                <w:tcPr>
                  <w:tcW w:w="284" w:type="dxa"/>
                  <w:tcBorders>
                    <w:top w:val="single" w:sz="8" w:space="0" w:color="auto"/>
                    <w:left w:val="nil"/>
                    <w:bottom w:val="single" w:sz="8" w:space="0" w:color="auto"/>
                    <w:right w:val="nil"/>
                  </w:tcBorders>
                  <w:shd w:val="clear" w:color="000000" w:fill="D9D9D9"/>
                  <w:noWrap/>
                  <w:vAlign w:val="center"/>
                  <w:hideMark/>
                </w:tcPr>
                <w:p w14:paraId="4D74723E"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SCZ</w:t>
                  </w:r>
                </w:p>
              </w:tc>
              <w:tc>
                <w:tcPr>
                  <w:tcW w:w="283" w:type="dxa"/>
                  <w:tcBorders>
                    <w:top w:val="single" w:sz="8" w:space="0" w:color="auto"/>
                    <w:left w:val="single" w:sz="8" w:space="0" w:color="000000"/>
                    <w:bottom w:val="single" w:sz="8" w:space="0" w:color="auto"/>
                    <w:right w:val="nil"/>
                  </w:tcBorders>
                  <w:shd w:val="clear" w:color="000000" w:fill="D9D9D9"/>
                  <w:noWrap/>
                  <w:vAlign w:val="center"/>
                  <w:hideMark/>
                </w:tcPr>
                <w:p w14:paraId="074F9509"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CBA</w:t>
                  </w:r>
                </w:p>
              </w:tc>
              <w:tc>
                <w:tcPr>
                  <w:tcW w:w="284" w:type="dxa"/>
                  <w:tcBorders>
                    <w:top w:val="single" w:sz="8" w:space="0" w:color="auto"/>
                    <w:left w:val="single" w:sz="8" w:space="0" w:color="000000"/>
                    <w:bottom w:val="single" w:sz="8" w:space="0" w:color="auto"/>
                    <w:right w:val="nil"/>
                  </w:tcBorders>
                  <w:shd w:val="clear" w:color="000000" w:fill="D9D9D9"/>
                  <w:noWrap/>
                  <w:vAlign w:val="center"/>
                  <w:hideMark/>
                </w:tcPr>
                <w:p w14:paraId="13152BF3"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ORO</w:t>
                  </w:r>
                </w:p>
              </w:tc>
              <w:tc>
                <w:tcPr>
                  <w:tcW w:w="283" w:type="dxa"/>
                  <w:tcBorders>
                    <w:top w:val="single" w:sz="8" w:space="0" w:color="auto"/>
                    <w:left w:val="single" w:sz="8" w:space="0" w:color="000000"/>
                    <w:bottom w:val="single" w:sz="8" w:space="0" w:color="auto"/>
                    <w:right w:val="nil"/>
                  </w:tcBorders>
                  <w:shd w:val="clear" w:color="000000" w:fill="D9D9D9"/>
                  <w:noWrap/>
                  <w:vAlign w:val="center"/>
                  <w:hideMark/>
                </w:tcPr>
                <w:p w14:paraId="2E43CD2A"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CHU</w:t>
                  </w:r>
                </w:p>
              </w:tc>
              <w:tc>
                <w:tcPr>
                  <w:tcW w:w="284" w:type="dxa"/>
                  <w:tcBorders>
                    <w:top w:val="single" w:sz="8" w:space="0" w:color="auto"/>
                    <w:left w:val="single" w:sz="8" w:space="0" w:color="000000"/>
                    <w:bottom w:val="single" w:sz="8" w:space="0" w:color="auto"/>
                    <w:right w:val="nil"/>
                  </w:tcBorders>
                  <w:shd w:val="clear" w:color="000000" w:fill="D9D9D9"/>
                  <w:noWrap/>
                  <w:vAlign w:val="center"/>
                  <w:hideMark/>
                </w:tcPr>
                <w:p w14:paraId="7A228D76"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TJA</w:t>
                  </w:r>
                </w:p>
              </w:tc>
              <w:tc>
                <w:tcPr>
                  <w:tcW w:w="283" w:type="dxa"/>
                  <w:tcBorders>
                    <w:top w:val="single" w:sz="8" w:space="0" w:color="auto"/>
                    <w:left w:val="single" w:sz="8" w:space="0" w:color="000000"/>
                    <w:bottom w:val="single" w:sz="8" w:space="0" w:color="auto"/>
                    <w:right w:val="nil"/>
                  </w:tcBorders>
                  <w:shd w:val="clear" w:color="000000" w:fill="D9D9D9"/>
                  <w:noWrap/>
                  <w:vAlign w:val="center"/>
                  <w:hideMark/>
                </w:tcPr>
                <w:p w14:paraId="1A99D378"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BNI</w:t>
                  </w:r>
                </w:p>
              </w:tc>
              <w:tc>
                <w:tcPr>
                  <w:tcW w:w="284" w:type="dxa"/>
                  <w:tcBorders>
                    <w:top w:val="single" w:sz="8" w:space="0" w:color="auto"/>
                    <w:left w:val="single" w:sz="8" w:space="0" w:color="000000"/>
                    <w:bottom w:val="single" w:sz="8" w:space="0" w:color="auto"/>
                    <w:right w:val="nil"/>
                  </w:tcBorders>
                  <w:shd w:val="clear" w:color="000000" w:fill="D9D9D9"/>
                  <w:noWrap/>
                  <w:vAlign w:val="center"/>
                  <w:hideMark/>
                </w:tcPr>
                <w:p w14:paraId="1A524FC7"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PDO</w:t>
                  </w:r>
                </w:p>
              </w:tc>
              <w:tc>
                <w:tcPr>
                  <w:tcW w:w="283" w:type="dxa"/>
                  <w:tcBorders>
                    <w:top w:val="single" w:sz="8" w:space="0" w:color="auto"/>
                    <w:left w:val="single" w:sz="8" w:space="0" w:color="000000"/>
                    <w:bottom w:val="single" w:sz="8" w:space="0" w:color="auto"/>
                    <w:right w:val="single" w:sz="8" w:space="0" w:color="auto"/>
                  </w:tcBorders>
                  <w:shd w:val="clear" w:color="000000" w:fill="D9D9D9"/>
                  <w:noWrap/>
                  <w:vAlign w:val="center"/>
                  <w:hideMark/>
                </w:tcPr>
                <w:p w14:paraId="62CB4D13" w14:textId="77777777" w:rsidR="00F84B6A" w:rsidRPr="008E658F" w:rsidRDefault="00F84B6A" w:rsidP="00A217F0">
                  <w:pPr>
                    <w:rPr>
                      <w:rFonts w:ascii="Tahoma" w:hAnsi="Tahoma" w:cs="Tahoma"/>
                      <w:bCs/>
                      <w:color w:val="1F497D"/>
                      <w:lang w:val="es-BO" w:eastAsia="es-BO"/>
                    </w:rPr>
                  </w:pPr>
                  <w:r w:rsidRPr="008E658F">
                    <w:rPr>
                      <w:rFonts w:ascii="Tahoma" w:hAnsi="Tahoma" w:cs="Tahoma"/>
                      <w:bCs/>
                      <w:color w:val="1F497D"/>
                      <w:lang w:eastAsia="es-BO"/>
                    </w:rPr>
                    <w:t>PTS</w:t>
                  </w:r>
                </w:p>
              </w:tc>
            </w:tr>
            <w:tr w:rsidR="008E658F" w:rsidRPr="00420B83" w14:paraId="0378E788" w14:textId="77777777" w:rsidTr="008E658F">
              <w:trPr>
                <w:trHeight w:val="198"/>
              </w:trPr>
              <w:tc>
                <w:tcPr>
                  <w:tcW w:w="346" w:type="dxa"/>
                  <w:tcBorders>
                    <w:top w:val="nil"/>
                    <w:left w:val="nil"/>
                    <w:bottom w:val="nil"/>
                    <w:right w:val="nil"/>
                  </w:tcBorders>
                  <w:shd w:val="clear" w:color="auto" w:fill="auto"/>
                  <w:noWrap/>
                  <w:vAlign w:val="bottom"/>
                  <w:hideMark/>
                </w:tcPr>
                <w:p w14:paraId="60D2A8EB" w14:textId="77777777" w:rsidR="008E658F" w:rsidRPr="00420B83" w:rsidRDefault="008E658F" w:rsidP="00A217F0">
                  <w:pPr>
                    <w:rPr>
                      <w:rFonts w:ascii="Calibri" w:hAnsi="Calibri"/>
                      <w:color w:val="000000"/>
                      <w:lang w:val="es-BO" w:eastAsia="es-BO"/>
                    </w:rPr>
                  </w:pPr>
                </w:p>
              </w:tc>
              <w:tc>
                <w:tcPr>
                  <w:tcW w:w="4394" w:type="dxa"/>
                  <w:gridSpan w:val="11"/>
                  <w:tcBorders>
                    <w:top w:val="nil"/>
                    <w:left w:val="single" w:sz="8" w:space="0" w:color="auto"/>
                    <w:bottom w:val="nil"/>
                    <w:right w:val="nil"/>
                  </w:tcBorders>
                  <w:shd w:val="clear" w:color="auto" w:fill="auto"/>
                  <w:noWrap/>
                  <w:vAlign w:val="center"/>
                  <w:hideMark/>
                </w:tcPr>
                <w:p w14:paraId="0CA72667" w14:textId="77777777" w:rsidR="008E658F" w:rsidRPr="008E658F" w:rsidRDefault="008E658F" w:rsidP="00A217F0">
                  <w:pPr>
                    <w:rPr>
                      <w:rFonts w:ascii="Calibri" w:hAnsi="Calibri"/>
                      <w:color w:val="000000"/>
                      <w:lang w:val="es-BO" w:eastAsia="es-BO"/>
                    </w:rPr>
                  </w:pPr>
                  <w:r w:rsidRPr="008E658F">
                    <w:rPr>
                      <w:rFonts w:ascii="Tahoma" w:hAnsi="Tahoma" w:cs="Tahoma"/>
                      <w:bCs/>
                      <w:color w:val="1F497D"/>
                      <w:sz w:val="12"/>
                      <w:szCs w:val="12"/>
                      <w:lang w:eastAsia="es-BO"/>
                    </w:rPr>
                    <w:t>HERRAMIENTAS PARA TELEVISION SATELITAL (DTH)</w:t>
                  </w:r>
                </w:p>
              </w:tc>
            </w:tr>
            <w:tr w:rsidR="00F84B6A" w:rsidRPr="00420B83" w14:paraId="0C3E2FD6" w14:textId="77777777" w:rsidTr="00A217F0">
              <w:trPr>
                <w:trHeight w:val="315"/>
              </w:trPr>
              <w:tc>
                <w:tcPr>
                  <w:tcW w:w="3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57030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351C0D58"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Caja de Herramientas</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14:paraId="1038AEB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6993F38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6BF279B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5033CB4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6E0B2BC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3D9C47B7"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2F78153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2CD2C1B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2C5F329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5B23ECBF"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6C15B28D" w14:textId="77777777" w:rsidTr="00A217F0">
              <w:trPr>
                <w:trHeight w:val="64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8BDCD0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2</w:t>
                  </w:r>
                </w:p>
              </w:tc>
              <w:tc>
                <w:tcPr>
                  <w:tcW w:w="1417" w:type="dxa"/>
                  <w:tcBorders>
                    <w:top w:val="nil"/>
                    <w:left w:val="nil"/>
                    <w:bottom w:val="single" w:sz="8" w:space="0" w:color="auto"/>
                    <w:right w:val="single" w:sz="8" w:space="0" w:color="auto"/>
                  </w:tcBorders>
                  <w:shd w:val="clear" w:color="auto" w:fill="auto"/>
                  <w:vAlign w:val="center"/>
                  <w:hideMark/>
                </w:tcPr>
                <w:p w14:paraId="34706149"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Destornilladores planos y estrella (grande, mediano y pequeño)</w:t>
                  </w:r>
                </w:p>
              </w:tc>
              <w:tc>
                <w:tcPr>
                  <w:tcW w:w="426" w:type="dxa"/>
                  <w:tcBorders>
                    <w:top w:val="nil"/>
                    <w:left w:val="nil"/>
                    <w:bottom w:val="single" w:sz="8" w:space="0" w:color="auto"/>
                    <w:right w:val="single" w:sz="8" w:space="0" w:color="auto"/>
                  </w:tcBorders>
                  <w:shd w:val="clear" w:color="auto" w:fill="auto"/>
                  <w:noWrap/>
                  <w:vAlign w:val="center"/>
                  <w:hideMark/>
                </w:tcPr>
                <w:p w14:paraId="5651072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Set</w:t>
                  </w:r>
                </w:p>
              </w:tc>
              <w:tc>
                <w:tcPr>
                  <w:tcW w:w="283" w:type="dxa"/>
                  <w:tcBorders>
                    <w:top w:val="nil"/>
                    <w:left w:val="nil"/>
                    <w:bottom w:val="single" w:sz="8" w:space="0" w:color="auto"/>
                    <w:right w:val="single" w:sz="8" w:space="0" w:color="auto"/>
                  </w:tcBorders>
                  <w:shd w:val="clear" w:color="auto" w:fill="auto"/>
                  <w:noWrap/>
                  <w:vAlign w:val="center"/>
                  <w:hideMark/>
                </w:tcPr>
                <w:p w14:paraId="7D8B867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6CB3026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2A714FF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58148E8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27AC401C"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16244A1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093A2421"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1688B11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14FDEA64"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7407BCBD"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76FBC3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3</w:t>
                  </w:r>
                </w:p>
              </w:tc>
              <w:tc>
                <w:tcPr>
                  <w:tcW w:w="1417" w:type="dxa"/>
                  <w:tcBorders>
                    <w:top w:val="nil"/>
                    <w:left w:val="nil"/>
                    <w:bottom w:val="single" w:sz="8" w:space="0" w:color="auto"/>
                    <w:right w:val="single" w:sz="8" w:space="0" w:color="auto"/>
                  </w:tcBorders>
                  <w:shd w:val="clear" w:color="auto" w:fill="auto"/>
                  <w:vAlign w:val="center"/>
                  <w:hideMark/>
                </w:tcPr>
                <w:p w14:paraId="34946086"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Alicates(Fuerza, Punta, Corte)</w:t>
                  </w:r>
                </w:p>
              </w:tc>
              <w:tc>
                <w:tcPr>
                  <w:tcW w:w="426" w:type="dxa"/>
                  <w:tcBorders>
                    <w:top w:val="nil"/>
                    <w:left w:val="nil"/>
                    <w:bottom w:val="single" w:sz="8" w:space="0" w:color="auto"/>
                    <w:right w:val="single" w:sz="8" w:space="0" w:color="auto"/>
                  </w:tcBorders>
                  <w:shd w:val="clear" w:color="auto" w:fill="auto"/>
                  <w:noWrap/>
                  <w:vAlign w:val="center"/>
                  <w:hideMark/>
                </w:tcPr>
                <w:p w14:paraId="3B47C6A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Set</w:t>
                  </w:r>
                </w:p>
              </w:tc>
              <w:tc>
                <w:tcPr>
                  <w:tcW w:w="283" w:type="dxa"/>
                  <w:tcBorders>
                    <w:top w:val="nil"/>
                    <w:left w:val="nil"/>
                    <w:bottom w:val="single" w:sz="8" w:space="0" w:color="auto"/>
                    <w:right w:val="single" w:sz="8" w:space="0" w:color="auto"/>
                  </w:tcBorders>
                  <w:shd w:val="clear" w:color="auto" w:fill="auto"/>
                  <w:noWrap/>
                  <w:vAlign w:val="center"/>
                  <w:hideMark/>
                </w:tcPr>
                <w:p w14:paraId="4B9CC39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580775C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313E46E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3D33168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BF460F4"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1938730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25A13C64"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35969D4C"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E1D45B2"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0BEB9C48"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7E0A14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4</w:t>
                  </w:r>
                </w:p>
              </w:tc>
              <w:tc>
                <w:tcPr>
                  <w:tcW w:w="1417" w:type="dxa"/>
                  <w:tcBorders>
                    <w:top w:val="nil"/>
                    <w:left w:val="nil"/>
                    <w:bottom w:val="single" w:sz="8" w:space="0" w:color="auto"/>
                    <w:right w:val="single" w:sz="8" w:space="0" w:color="auto"/>
                  </w:tcBorders>
                  <w:shd w:val="clear" w:color="auto" w:fill="auto"/>
                  <w:vAlign w:val="center"/>
                  <w:hideMark/>
                </w:tcPr>
                <w:p w14:paraId="2F9751E5"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Taladro y Juego de brocas (concreto, madera, metal)</w:t>
                  </w:r>
                </w:p>
              </w:tc>
              <w:tc>
                <w:tcPr>
                  <w:tcW w:w="426" w:type="dxa"/>
                  <w:tcBorders>
                    <w:top w:val="nil"/>
                    <w:left w:val="nil"/>
                    <w:bottom w:val="single" w:sz="8" w:space="0" w:color="auto"/>
                    <w:right w:val="single" w:sz="8" w:space="0" w:color="auto"/>
                  </w:tcBorders>
                  <w:shd w:val="clear" w:color="auto" w:fill="auto"/>
                  <w:noWrap/>
                  <w:vAlign w:val="center"/>
                  <w:hideMark/>
                </w:tcPr>
                <w:p w14:paraId="5B2D8DC4" w14:textId="77777777" w:rsidR="00F84B6A" w:rsidRPr="00420B83" w:rsidRDefault="005C31F3" w:rsidP="00A217F0">
                  <w:pPr>
                    <w:jc w:val="center"/>
                    <w:rPr>
                      <w:rFonts w:ascii="Tahoma" w:hAnsi="Tahoma" w:cs="Tahoma"/>
                      <w:color w:val="1F497D"/>
                      <w:lang w:val="es-BO" w:eastAsia="es-BO"/>
                    </w:rPr>
                  </w:pPr>
                  <w:r>
                    <w:rPr>
                      <w:rFonts w:ascii="Tahoma" w:hAnsi="Tahoma" w:cs="Tahoma"/>
                      <w:color w:val="1F497D"/>
                      <w:lang w:eastAsia="es-BO"/>
                    </w:rPr>
                    <w:t>Set</w:t>
                  </w:r>
                </w:p>
              </w:tc>
              <w:tc>
                <w:tcPr>
                  <w:tcW w:w="283" w:type="dxa"/>
                  <w:tcBorders>
                    <w:top w:val="nil"/>
                    <w:left w:val="nil"/>
                    <w:bottom w:val="single" w:sz="8" w:space="0" w:color="auto"/>
                    <w:right w:val="single" w:sz="8" w:space="0" w:color="auto"/>
                  </w:tcBorders>
                  <w:shd w:val="clear" w:color="auto" w:fill="auto"/>
                  <w:noWrap/>
                  <w:vAlign w:val="center"/>
                  <w:hideMark/>
                </w:tcPr>
                <w:p w14:paraId="7DA46E4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2828282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279887F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21A563A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0EDC63A"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1CDA8BD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0734939A"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070F272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B5DE373"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6AF46716"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8D7200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lastRenderedPageBreak/>
                    <w:t>5</w:t>
                  </w:r>
                </w:p>
              </w:tc>
              <w:tc>
                <w:tcPr>
                  <w:tcW w:w="1417" w:type="dxa"/>
                  <w:tcBorders>
                    <w:top w:val="nil"/>
                    <w:left w:val="nil"/>
                    <w:bottom w:val="single" w:sz="8" w:space="0" w:color="auto"/>
                    <w:right w:val="single" w:sz="8" w:space="0" w:color="auto"/>
                  </w:tcBorders>
                  <w:shd w:val="clear" w:color="auto" w:fill="auto"/>
                  <w:vAlign w:val="center"/>
                  <w:hideMark/>
                </w:tcPr>
                <w:p w14:paraId="1FF50E14"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Juego de llaves de dado</w:t>
                  </w:r>
                </w:p>
              </w:tc>
              <w:tc>
                <w:tcPr>
                  <w:tcW w:w="426" w:type="dxa"/>
                  <w:tcBorders>
                    <w:top w:val="nil"/>
                    <w:left w:val="nil"/>
                    <w:bottom w:val="single" w:sz="8" w:space="0" w:color="auto"/>
                    <w:right w:val="single" w:sz="8" w:space="0" w:color="auto"/>
                  </w:tcBorders>
                  <w:shd w:val="clear" w:color="auto" w:fill="auto"/>
                  <w:noWrap/>
                  <w:vAlign w:val="center"/>
                  <w:hideMark/>
                </w:tcPr>
                <w:p w14:paraId="1729E51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Set</w:t>
                  </w:r>
                </w:p>
              </w:tc>
              <w:tc>
                <w:tcPr>
                  <w:tcW w:w="283" w:type="dxa"/>
                  <w:tcBorders>
                    <w:top w:val="nil"/>
                    <w:left w:val="nil"/>
                    <w:bottom w:val="single" w:sz="8" w:space="0" w:color="auto"/>
                    <w:right w:val="single" w:sz="8" w:space="0" w:color="auto"/>
                  </w:tcBorders>
                  <w:shd w:val="clear" w:color="auto" w:fill="auto"/>
                  <w:noWrap/>
                  <w:vAlign w:val="center"/>
                  <w:hideMark/>
                </w:tcPr>
                <w:p w14:paraId="3D4581D0"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2E91CAB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2A1B03F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6973A54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14991F8A"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515BBD2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47759BE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05EBA380"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3BEC1528"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26D62438"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3D23A2B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1417" w:type="dxa"/>
                  <w:tcBorders>
                    <w:top w:val="nil"/>
                    <w:left w:val="nil"/>
                    <w:bottom w:val="single" w:sz="8" w:space="0" w:color="auto"/>
                    <w:right w:val="single" w:sz="8" w:space="0" w:color="auto"/>
                  </w:tcBorders>
                  <w:shd w:val="clear" w:color="auto" w:fill="auto"/>
                  <w:vAlign w:val="center"/>
                  <w:hideMark/>
                </w:tcPr>
                <w:p w14:paraId="1B270E4B"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Juego de llaves de boca y ojo</w:t>
                  </w:r>
                </w:p>
              </w:tc>
              <w:tc>
                <w:tcPr>
                  <w:tcW w:w="426" w:type="dxa"/>
                  <w:tcBorders>
                    <w:top w:val="nil"/>
                    <w:left w:val="nil"/>
                    <w:bottom w:val="single" w:sz="8" w:space="0" w:color="auto"/>
                    <w:right w:val="single" w:sz="8" w:space="0" w:color="auto"/>
                  </w:tcBorders>
                  <w:shd w:val="clear" w:color="auto" w:fill="auto"/>
                  <w:noWrap/>
                  <w:vAlign w:val="center"/>
                  <w:hideMark/>
                </w:tcPr>
                <w:p w14:paraId="445C20B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Set</w:t>
                  </w:r>
                </w:p>
              </w:tc>
              <w:tc>
                <w:tcPr>
                  <w:tcW w:w="283" w:type="dxa"/>
                  <w:tcBorders>
                    <w:top w:val="nil"/>
                    <w:left w:val="nil"/>
                    <w:bottom w:val="single" w:sz="8" w:space="0" w:color="auto"/>
                    <w:right w:val="single" w:sz="8" w:space="0" w:color="auto"/>
                  </w:tcBorders>
                  <w:shd w:val="clear" w:color="auto" w:fill="auto"/>
                  <w:noWrap/>
                  <w:vAlign w:val="center"/>
                  <w:hideMark/>
                </w:tcPr>
                <w:p w14:paraId="1D602C0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0D84F13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40259B9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7DCE27C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8D8BACF"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5D8375F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175215C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4319FC8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56F8EE2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7ABE2F95"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038331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1417" w:type="dxa"/>
                  <w:tcBorders>
                    <w:top w:val="nil"/>
                    <w:left w:val="nil"/>
                    <w:bottom w:val="single" w:sz="8" w:space="0" w:color="auto"/>
                    <w:right w:val="single" w:sz="8" w:space="0" w:color="auto"/>
                  </w:tcBorders>
                  <w:shd w:val="clear" w:color="auto" w:fill="auto"/>
                  <w:vAlign w:val="center"/>
                  <w:hideMark/>
                </w:tcPr>
                <w:p w14:paraId="070CBC6C"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Guía Pasacables Nylon 20mts</w:t>
                  </w:r>
                </w:p>
              </w:tc>
              <w:tc>
                <w:tcPr>
                  <w:tcW w:w="426" w:type="dxa"/>
                  <w:tcBorders>
                    <w:top w:val="nil"/>
                    <w:left w:val="nil"/>
                    <w:bottom w:val="single" w:sz="8" w:space="0" w:color="auto"/>
                    <w:right w:val="single" w:sz="8" w:space="0" w:color="auto"/>
                  </w:tcBorders>
                  <w:shd w:val="clear" w:color="auto" w:fill="auto"/>
                  <w:noWrap/>
                  <w:vAlign w:val="center"/>
                  <w:hideMark/>
                </w:tcPr>
                <w:p w14:paraId="0EA51E2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6F8298B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002AB92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020D123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4A8078A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3DA2BC5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272002F0"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121D86E9"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11CD445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0AC32063"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62A9FF06"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D345B1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1417" w:type="dxa"/>
                  <w:tcBorders>
                    <w:top w:val="nil"/>
                    <w:left w:val="nil"/>
                    <w:bottom w:val="single" w:sz="8" w:space="0" w:color="auto"/>
                    <w:right w:val="single" w:sz="8" w:space="0" w:color="auto"/>
                  </w:tcBorders>
                  <w:shd w:val="clear" w:color="auto" w:fill="auto"/>
                  <w:vAlign w:val="center"/>
                  <w:hideMark/>
                </w:tcPr>
                <w:p w14:paraId="0C986EA2"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Grimpeadora Tipo F - RG 6</w:t>
                  </w:r>
                </w:p>
              </w:tc>
              <w:tc>
                <w:tcPr>
                  <w:tcW w:w="426" w:type="dxa"/>
                  <w:tcBorders>
                    <w:top w:val="nil"/>
                    <w:left w:val="nil"/>
                    <w:bottom w:val="single" w:sz="8" w:space="0" w:color="auto"/>
                    <w:right w:val="single" w:sz="8" w:space="0" w:color="auto"/>
                  </w:tcBorders>
                  <w:shd w:val="clear" w:color="auto" w:fill="auto"/>
                  <w:noWrap/>
                  <w:vAlign w:val="center"/>
                  <w:hideMark/>
                </w:tcPr>
                <w:p w14:paraId="4ED9038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7668771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20AD26D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2DB7C13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7D7C8D9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2E5174B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05F7384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783673D9"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5C07424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1D8717D5"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3D7346C2"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EA96F4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9</w:t>
                  </w:r>
                </w:p>
              </w:tc>
              <w:tc>
                <w:tcPr>
                  <w:tcW w:w="1417" w:type="dxa"/>
                  <w:tcBorders>
                    <w:top w:val="nil"/>
                    <w:left w:val="nil"/>
                    <w:bottom w:val="single" w:sz="8" w:space="0" w:color="auto"/>
                    <w:right w:val="single" w:sz="8" w:space="0" w:color="auto"/>
                  </w:tcBorders>
                  <w:shd w:val="clear" w:color="auto" w:fill="auto"/>
                  <w:vAlign w:val="center"/>
                  <w:hideMark/>
                </w:tcPr>
                <w:p w14:paraId="351FF348"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Pelacables para coaxial RG 6</w:t>
                  </w:r>
                </w:p>
              </w:tc>
              <w:tc>
                <w:tcPr>
                  <w:tcW w:w="426" w:type="dxa"/>
                  <w:tcBorders>
                    <w:top w:val="nil"/>
                    <w:left w:val="nil"/>
                    <w:bottom w:val="single" w:sz="8" w:space="0" w:color="auto"/>
                    <w:right w:val="single" w:sz="8" w:space="0" w:color="auto"/>
                  </w:tcBorders>
                  <w:shd w:val="clear" w:color="auto" w:fill="auto"/>
                  <w:noWrap/>
                  <w:vAlign w:val="center"/>
                  <w:hideMark/>
                </w:tcPr>
                <w:p w14:paraId="25C4D2D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0ADA73F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799F214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68CD294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21B5DD3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58F45EF2"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31EB4D3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2AFD447E"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51395AA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2056CFEC"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4CC36587"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A6E58E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10</w:t>
                  </w:r>
                </w:p>
              </w:tc>
              <w:tc>
                <w:tcPr>
                  <w:tcW w:w="1417" w:type="dxa"/>
                  <w:tcBorders>
                    <w:top w:val="nil"/>
                    <w:left w:val="nil"/>
                    <w:bottom w:val="single" w:sz="8" w:space="0" w:color="auto"/>
                    <w:right w:val="single" w:sz="8" w:space="0" w:color="auto"/>
                  </w:tcBorders>
                  <w:shd w:val="clear" w:color="auto" w:fill="auto"/>
                  <w:vAlign w:val="center"/>
                  <w:hideMark/>
                </w:tcPr>
                <w:p w14:paraId="4655098E"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Brújula</w:t>
                  </w:r>
                </w:p>
              </w:tc>
              <w:tc>
                <w:tcPr>
                  <w:tcW w:w="426" w:type="dxa"/>
                  <w:tcBorders>
                    <w:top w:val="nil"/>
                    <w:left w:val="nil"/>
                    <w:bottom w:val="single" w:sz="8" w:space="0" w:color="auto"/>
                    <w:right w:val="single" w:sz="8" w:space="0" w:color="auto"/>
                  </w:tcBorders>
                  <w:shd w:val="clear" w:color="auto" w:fill="auto"/>
                  <w:noWrap/>
                  <w:vAlign w:val="center"/>
                  <w:hideMark/>
                </w:tcPr>
                <w:p w14:paraId="475C678C"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3EFD535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1772A5D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245016C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2F86673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5232BF83"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7FE9DB3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498B5932"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01E99E0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7A5FEAE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696520B9"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F1AD31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11</w:t>
                  </w:r>
                </w:p>
              </w:tc>
              <w:tc>
                <w:tcPr>
                  <w:tcW w:w="1417" w:type="dxa"/>
                  <w:tcBorders>
                    <w:top w:val="nil"/>
                    <w:left w:val="nil"/>
                    <w:bottom w:val="single" w:sz="8" w:space="0" w:color="auto"/>
                    <w:right w:val="single" w:sz="8" w:space="0" w:color="auto"/>
                  </w:tcBorders>
                  <w:shd w:val="clear" w:color="auto" w:fill="auto"/>
                  <w:vAlign w:val="center"/>
                  <w:hideMark/>
                </w:tcPr>
                <w:p w14:paraId="43202A03"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Inclinometro</w:t>
                  </w:r>
                </w:p>
              </w:tc>
              <w:tc>
                <w:tcPr>
                  <w:tcW w:w="426" w:type="dxa"/>
                  <w:tcBorders>
                    <w:top w:val="nil"/>
                    <w:left w:val="nil"/>
                    <w:bottom w:val="single" w:sz="8" w:space="0" w:color="auto"/>
                    <w:right w:val="single" w:sz="8" w:space="0" w:color="auto"/>
                  </w:tcBorders>
                  <w:shd w:val="clear" w:color="auto" w:fill="auto"/>
                  <w:noWrap/>
                  <w:vAlign w:val="center"/>
                  <w:hideMark/>
                </w:tcPr>
                <w:p w14:paraId="43F8923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320E8C7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732EAEE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60F9BF2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6827C53C"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58C68F39"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5471644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1D21118C"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18AAF73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71DA93C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0EC85FCE"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7A53FC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12</w:t>
                  </w:r>
                </w:p>
              </w:tc>
              <w:tc>
                <w:tcPr>
                  <w:tcW w:w="1417" w:type="dxa"/>
                  <w:tcBorders>
                    <w:top w:val="nil"/>
                    <w:left w:val="nil"/>
                    <w:bottom w:val="single" w:sz="8" w:space="0" w:color="auto"/>
                    <w:right w:val="single" w:sz="8" w:space="0" w:color="auto"/>
                  </w:tcBorders>
                  <w:shd w:val="clear" w:color="auto" w:fill="auto"/>
                  <w:vAlign w:val="center"/>
                  <w:hideMark/>
                </w:tcPr>
                <w:p w14:paraId="498CCF0C"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Martillo</w:t>
                  </w:r>
                </w:p>
              </w:tc>
              <w:tc>
                <w:tcPr>
                  <w:tcW w:w="426" w:type="dxa"/>
                  <w:tcBorders>
                    <w:top w:val="nil"/>
                    <w:left w:val="nil"/>
                    <w:bottom w:val="single" w:sz="8" w:space="0" w:color="auto"/>
                    <w:right w:val="single" w:sz="8" w:space="0" w:color="auto"/>
                  </w:tcBorders>
                  <w:shd w:val="clear" w:color="auto" w:fill="auto"/>
                  <w:noWrap/>
                  <w:vAlign w:val="center"/>
                  <w:hideMark/>
                </w:tcPr>
                <w:p w14:paraId="39EFCEB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3FD9DD4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240BD43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74D9753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55725EA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1FA6E665"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60E1787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44D7943F"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1D5F0A0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20FAF63"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19DA92A6"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3810187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13</w:t>
                  </w:r>
                </w:p>
              </w:tc>
              <w:tc>
                <w:tcPr>
                  <w:tcW w:w="1417" w:type="dxa"/>
                  <w:tcBorders>
                    <w:top w:val="nil"/>
                    <w:left w:val="nil"/>
                    <w:bottom w:val="single" w:sz="8" w:space="0" w:color="auto"/>
                    <w:right w:val="single" w:sz="8" w:space="0" w:color="auto"/>
                  </w:tcBorders>
                  <w:shd w:val="clear" w:color="auto" w:fill="auto"/>
                  <w:vAlign w:val="center"/>
                  <w:hideMark/>
                </w:tcPr>
                <w:p w14:paraId="5C872A4D"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Extensión eléctrica de 20 mts</w:t>
                  </w:r>
                </w:p>
              </w:tc>
              <w:tc>
                <w:tcPr>
                  <w:tcW w:w="426" w:type="dxa"/>
                  <w:tcBorders>
                    <w:top w:val="nil"/>
                    <w:left w:val="nil"/>
                    <w:bottom w:val="single" w:sz="8" w:space="0" w:color="auto"/>
                    <w:right w:val="single" w:sz="8" w:space="0" w:color="auto"/>
                  </w:tcBorders>
                  <w:shd w:val="clear" w:color="auto" w:fill="auto"/>
                  <w:noWrap/>
                  <w:vAlign w:val="center"/>
                  <w:hideMark/>
                </w:tcPr>
                <w:p w14:paraId="486EB81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5A994EA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466C3A8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410D6A2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3AADA38C"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3267FBB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5A315F3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331FC8B5"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656392E8"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3807AF3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60774118"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138BBD3"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14</w:t>
                  </w:r>
                </w:p>
              </w:tc>
              <w:tc>
                <w:tcPr>
                  <w:tcW w:w="1417" w:type="dxa"/>
                  <w:tcBorders>
                    <w:top w:val="nil"/>
                    <w:left w:val="nil"/>
                    <w:bottom w:val="single" w:sz="8" w:space="0" w:color="auto"/>
                    <w:right w:val="single" w:sz="8" w:space="0" w:color="auto"/>
                  </w:tcBorders>
                  <w:shd w:val="clear" w:color="auto" w:fill="auto"/>
                  <w:vAlign w:val="center"/>
                  <w:hideMark/>
                </w:tcPr>
                <w:p w14:paraId="288A7F78"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Escaleta Telescópica de 2 Secc.</w:t>
                  </w:r>
                </w:p>
              </w:tc>
              <w:tc>
                <w:tcPr>
                  <w:tcW w:w="426" w:type="dxa"/>
                  <w:tcBorders>
                    <w:top w:val="nil"/>
                    <w:left w:val="nil"/>
                    <w:bottom w:val="single" w:sz="8" w:space="0" w:color="auto"/>
                    <w:right w:val="single" w:sz="8" w:space="0" w:color="auto"/>
                  </w:tcBorders>
                  <w:shd w:val="clear" w:color="auto" w:fill="auto"/>
                  <w:noWrap/>
                  <w:vAlign w:val="center"/>
                  <w:hideMark/>
                </w:tcPr>
                <w:p w14:paraId="6448F52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5DF111A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04405BD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341004D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6596C61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439F7E2"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1EE7744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306516E5"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312C2B2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067F65F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70478DE4"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A090E6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15</w:t>
                  </w:r>
                </w:p>
              </w:tc>
              <w:tc>
                <w:tcPr>
                  <w:tcW w:w="1417" w:type="dxa"/>
                  <w:tcBorders>
                    <w:top w:val="nil"/>
                    <w:left w:val="nil"/>
                    <w:bottom w:val="single" w:sz="8" w:space="0" w:color="auto"/>
                    <w:right w:val="single" w:sz="8" w:space="0" w:color="auto"/>
                  </w:tcBorders>
                  <w:shd w:val="clear" w:color="auto" w:fill="auto"/>
                  <w:vAlign w:val="center"/>
                  <w:hideMark/>
                </w:tcPr>
                <w:p w14:paraId="287B9490"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Escalera tipo Tijera</w:t>
                  </w:r>
                </w:p>
              </w:tc>
              <w:tc>
                <w:tcPr>
                  <w:tcW w:w="426" w:type="dxa"/>
                  <w:tcBorders>
                    <w:top w:val="nil"/>
                    <w:left w:val="nil"/>
                    <w:bottom w:val="single" w:sz="8" w:space="0" w:color="auto"/>
                    <w:right w:val="single" w:sz="8" w:space="0" w:color="auto"/>
                  </w:tcBorders>
                  <w:shd w:val="clear" w:color="auto" w:fill="auto"/>
                  <w:noWrap/>
                  <w:vAlign w:val="center"/>
                  <w:hideMark/>
                </w:tcPr>
                <w:p w14:paraId="27FF22C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01E68E5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04EFECE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036074C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266D91E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54828F9A"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2FCBED9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3D66DA94"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2DDC2AF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726A3A32"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4CD9C86D" w14:textId="77777777" w:rsidTr="00A217F0">
              <w:trPr>
                <w:trHeight w:val="43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41B5C3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16</w:t>
                  </w:r>
                </w:p>
              </w:tc>
              <w:tc>
                <w:tcPr>
                  <w:tcW w:w="1417" w:type="dxa"/>
                  <w:tcBorders>
                    <w:top w:val="nil"/>
                    <w:left w:val="nil"/>
                    <w:bottom w:val="single" w:sz="8" w:space="0" w:color="auto"/>
                    <w:right w:val="single" w:sz="8" w:space="0" w:color="auto"/>
                  </w:tcBorders>
                  <w:shd w:val="clear" w:color="auto" w:fill="auto"/>
                  <w:vAlign w:val="center"/>
                  <w:hideMark/>
                </w:tcPr>
                <w:p w14:paraId="28AE661B"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Cinturón o arnés de seguridad con línea de vida</w:t>
                  </w:r>
                </w:p>
              </w:tc>
              <w:tc>
                <w:tcPr>
                  <w:tcW w:w="426" w:type="dxa"/>
                  <w:tcBorders>
                    <w:top w:val="nil"/>
                    <w:left w:val="nil"/>
                    <w:bottom w:val="single" w:sz="8" w:space="0" w:color="auto"/>
                    <w:right w:val="single" w:sz="8" w:space="0" w:color="auto"/>
                  </w:tcBorders>
                  <w:shd w:val="clear" w:color="auto" w:fill="auto"/>
                  <w:noWrap/>
                  <w:vAlign w:val="center"/>
                  <w:hideMark/>
                </w:tcPr>
                <w:p w14:paraId="458FDA6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3ABA448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16E5030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6AB31982"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73E67FD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6CC45A36"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43C5BF7B"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144FA0E3"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4DDBD7B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05EF6A9D" w14:textId="77777777" w:rsidR="00F84B6A" w:rsidRPr="00420B83" w:rsidRDefault="000F2E12"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193504BD" w14:textId="77777777" w:rsidTr="00A217F0">
              <w:trPr>
                <w:trHeight w:val="315"/>
              </w:trPr>
              <w:tc>
                <w:tcPr>
                  <w:tcW w:w="346" w:type="dxa"/>
                  <w:tcBorders>
                    <w:top w:val="nil"/>
                    <w:left w:val="nil"/>
                    <w:bottom w:val="nil"/>
                    <w:right w:val="nil"/>
                  </w:tcBorders>
                  <w:shd w:val="clear" w:color="auto" w:fill="auto"/>
                  <w:noWrap/>
                  <w:vAlign w:val="bottom"/>
                  <w:hideMark/>
                </w:tcPr>
                <w:p w14:paraId="59EACAB3" w14:textId="77777777" w:rsidR="00F84B6A" w:rsidRPr="00420B83" w:rsidRDefault="00F84B6A" w:rsidP="00A217F0">
                  <w:pPr>
                    <w:rPr>
                      <w:rFonts w:ascii="Calibri" w:hAnsi="Calibri"/>
                      <w:color w:val="000000"/>
                      <w:lang w:val="es-BO" w:eastAsia="es-BO"/>
                    </w:rPr>
                  </w:pPr>
                </w:p>
              </w:tc>
              <w:tc>
                <w:tcPr>
                  <w:tcW w:w="1417" w:type="dxa"/>
                  <w:tcBorders>
                    <w:top w:val="nil"/>
                    <w:left w:val="nil"/>
                    <w:bottom w:val="nil"/>
                    <w:right w:val="nil"/>
                  </w:tcBorders>
                  <w:shd w:val="clear" w:color="auto" w:fill="auto"/>
                  <w:noWrap/>
                  <w:vAlign w:val="bottom"/>
                  <w:hideMark/>
                </w:tcPr>
                <w:p w14:paraId="1F6F0B59" w14:textId="77777777" w:rsidR="00F84B6A" w:rsidRPr="00420B83" w:rsidRDefault="00F84B6A" w:rsidP="00A217F0">
                  <w:pPr>
                    <w:rPr>
                      <w:rFonts w:ascii="Calibri" w:hAnsi="Calibri"/>
                      <w:color w:val="000000"/>
                      <w:lang w:val="es-BO" w:eastAsia="es-BO"/>
                    </w:rPr>
                  </w:pPr>
                </w:p>
              </w:tc>
              <w:tc>
                <w:tcPr>
                  <w:tcW w:w="426" w:type="dxa"/>
                  <w:tcBorders>
                    <w:top w:val="nil"/>
                    <w:left w:val="nil"/>
                    <w:bottom w:val="nil"/>
                    <w:right w:val="nil"/>
                  </w:tcBorders>
                  <w:shd w:val="clear" w:color="auto" w:fill="auto"/>
                  <w:noWrap/>
                  <w:vAlign w:val="bottom"/>
                  <w:hideMark/>
                </w:tcPr>
                <w:p w14:paraId="02131267" w14:textId="77777777" w:rsidR="00F84B6A" w:rsidRPr="00420B83" w:rsidRDefault="00F84B6A"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30B5AE52" w14:textId="77777777" w:rsidR="00F84B6A" w:rsidRPr="00420B83" w:rsidRDefault="00F84B6A" w:rsidP="00A217F0">
                  <w:pPr>
                    <w:rPr>
                      <w:rFonts w:ascii="Calibri" w:hAnsi="Calibri"/>
                      <w:color w:val="000000"/>
                      <w:lang w:val="es-BO" w:eastAsia="es-BO"/>
                    </w:rPr>
                  </w:pPr>
                </w:p>
              </w:tc>
              <w:tc>
                <w:tcPr>
                  <w:tcW w:w="284" w:type="dxa"/>
                  <w:tcBorders>
                    <w:top w:val="nil"/>
                    <w:left w:val="nil"/>
                    <w:bottom w:val="nil"/>
                    <w:right w:val="nil"/>
                  </w:tcBorders>
                  <w:shd w:val="clear" w:color="auto" w:fill="auto"/>
                  <w:noWrap/>
                  <w:vAlign w:val="bottom"/>
                  <w:hideMark/>
                </w:tcPr>
                <w:p w14:paraId="44ED3C69" w14:textId="77777777" w:rsidR="00F84B6A" w:rsidRPr="00420B83" w:rsidRDefault="00F84B6A"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5C335099" w14:textId="77777777" w:rsidR="00F84B6A" w:rsidRPr="00420B83" w:rsidRDefault="00F84B6A" w:rsidP="00A217F0">
                  <w:pPr>
                    <w:rPr>
                      <w:rFonts w:ascii="Calibri" w:hAnsi="Calibri"/>
                      <w:color w:val="000000"/>
                      <w:lang w:val="es-BO" w:eastAsia="es-BO"/>
                    </w:rPr>
                  </w:pPr>
                </w:p>
              </w:tc>
              <w:tc>
                <w:tcPr>
                  <w:tcW w:w="284" w:type="dxa"/>
                  <w:tcBorders>
                    <w:top w:val="nil"/>
                    <w:left w:val="nil"/>
                    <w:bottom w:val="nil"/>
                    <w:right w:val="nil"/>
                  </w:tcBorders>
                  <w:shd w:val="clear" w:color="auto" w:fill="auto"/>
                  <w:noWrap/>
                  <w:vAlign w:val="bottom"/>
                  <w:hideMark/>
                </w:tcPr>
                <w:p w14:paraId="37A7F039" w14:textId="77777777" w:rsidR="00F84B6A" w:rsidRPr="00420B83" w:rsidRDefault="00F84B6A"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40B7911A" w14:textId="77777777" w:rsidR="00F84B6A" w:rsidRPr="00420B83" w:rsidRDefault="00F84B6A" w:rsidP="00A217F0">
                  <w:pPr>
                    <w:rPr>
                      <w:rFonts w:ascii="Calibri" w:hAnsi="Calibri"/>
                      <w:color w:val="000000"/>
                      <w:lang w:val="es-BO" w:eastAsia="es-BO"/>
                    </w:rPr>
                  </w:pPr>
                </w:p>
              </w:tc>
              <w:tc>
                <w:tcPr>
                  <w:tcW w:w="284" w:type="dxa"/>
                  <w:tcBorders>
                    <w:top w:val="nil"/>
                    <w:left w:val="nil"/>
                    <w:bottom w:val="nil"/>
                    <w:right w:val="nil"/>
                  </w:tcBorders>
                  <w:shd w:val="clear" w:color="auto" w:fill="auto"/>
                  <w:noWrap/>
                  <w:vAlign w:val="bottom"/>
                  <w:hideMark/>
                </w:tcPr>
                <w:p w14:paraId="5D46567B" w14:textId="77777777" w:rsidR="00F84B6A" w:rsidRPr="00420B83" w:rsidRDefault="00F84B6A"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6E7083D3" w14:textId="77777777" w:rsidR="00F84B6A" w:rsidRPr="00420B83" w:rsidRDefault="00F84B6A" w:rsidP="00A217F0">
                  <w:pPr>
                    <w:rPr>
                      <w:rFonts w:ascii="Calibri" w:hAnsi="Calibri"/>
                      <w:color w:val="000000"/>
                      <w:lang w:val="es-BO" w:eastAsia="es-BO"/>
                    </w:rPr>
                  </w:pPr>
                </w:p>
              </w:tc>
              <w:tc>
                <w:tcPr>
                  <w:tcW w:w="284" w:type="dxa"/>
                  <w:tcBorders>
                    <w:top w:val="nil"/>
                    <w:left w:val="nil"/>
                    <w:bottom w:val="nil"/>
                    <w:right w:val="nil"/>
                  </w:tcBorders>
                  <w:shd w:val="clear" w:color="auto" w:fill="auto"/>
                  <w:noWrap/>
                  <w:vAlign w:val="bottom"/>
                  <w:hideMark/>
                </w:tcPr>
                <w:p w14:paraId="6D7E1901" w14:textId="77777777" w:rsidR="00F84B6A" w:rsidRPr="00420B83" w:rsidRDefault="00F84B6A"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1992362C" w14:textId="77777777" w:rsidR="00F84B6A" w:rsidRPr="00420B83" w:rsidRDefault="00F84B6A" w:rsidP="00A217F0">
                  <w:pPr>
                    <w:rPr>
                      <w:rFonts w:ascii="Calibri" w:hAnsi="Calibri"/>
                      <w:color w:val="000000"/>
                      <w:lang w:val="es-BO" w:eastAsia="es-BO"/>
                    </w:rPr>
                  </w:pPr>
                </w:p>
              </w:tc>
            </w:tr>
            <w:tr w:rsidR="008E658F" w:rsidRPr="00420B83" w14:paraId="1A9C9E19" w14:textId="77777777" w:rsidTr="008E658F">
              <w:trPr>
                <w:trHeight w:val="175"/>
              </w:trPr>
              <w:tc>
                <w:tcPr>
                  <w:tcW w:w="346" w:type="dxa"/>
                  <w:tcBorders>
                    <w:top w:val="nil"/>
                    <w:left w:val="nil"/>
                    <w:bottom w:val="nil"/>
                    <w:right w:val="nil"/>
                  </w:tcBorders>
                  <w:shd w:val="clear" w:color="auto" w:fill="auto"/>
                  <w:noWrap/>
                  <w:vAlign w:val="bottom"/>
                  <w:hideMark/>
                </w:tcPr>
                <w:p w14:paraId="22037677" w14:textId="77777777" w:rsidR="008E658F" w:rsidRPr="00420B83" w:rsidRDefault="008E658F" w:rsidP="00A217F0">
                  <w:pPr>
                    <w:rPr>
                      <w:rFonts w:ascii="Calibri" w:hAnsi="Calibri"/>
                      <w:color w:val="000000"/>
                      <w:lang w:val="es-BO" w:eastAsia="es-BO"/>
                    </w:rPr>
                  </w:pPr>
                </w:p>
              </w:tc>
              <w:tc>
                <w:tcPr>
                  <w:tcW w:w="3260" w:type="dxa"/>
                  <w:gridSpan w:val="7"/>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E488B8" w14:textId="77777777" w:rsidR="008E658F" w:rsidRPr="00420B83" w:rsidRDefault="008E658F" w:rsidP="008E658F">
                  <w:pPr>
                    <w:rPr>
                      <w:rFonts w:ascii="Calibri" w:hAnsi="Calibri"/>
                      <w:color w:val="000000"/>
                      <w:lang w:val="es-BO" w:eastAsia="es-BO"/>
                    </w:rPr>
                  </w:pPr>
                  <w:r w:rsidRPr="00420B83">
                    <w:rPr>
                      <w:rFonts w:ascii="Tahoma" w:hAnsi="Tahoma" w:cs="Tahoma"/>
                      <w:bCs/>
                      <w:color w:val="1F497D"/>
                      <w:lang w:eastAsia="es-BO"/>
                    </w:rPr>
                    <w:t>INSTRUMENTOS DE MEDICION</w:t>
                  </w:r>
                  <w:r>
                    <w:rPr>
                      <w:rFonts w:ascii="Tahoma" w:hAnsi="Tahoma" w:cs="Tahoma"/>
                      <w:bCs/>
                      <w:color w:val="1F497D"/>
                      <w:lang w:eastAsia="es-BO"/>
                    </w:rPr>
                    <w:t xml:space="preserve"> (DTH)</w:t>
                  </w:r>
                </w:p>
              </w:tc>
              <w:tc>
                <w:tcPr>
                  <w:tcW w:w="284" w:type="dxa"/>
                  <w:tcBorders>
                    <w:top w:val="nil"/>
                    <w:left w:val="nil"/>
                    <w:bottom w:val="nil"/>
                    <w:right w:val="nil"/>
                  </w:tcBorders>
                  <w:shd w:val="clear" w:color="auto" w:fill="auto"/>
                  <w:noWrap/>
                  <w:vAlign w:val="bottom"/>
                  <w:hideMark/>
                </w:tcPr>
                <w:p w14:paraId="4F5E04B6" w14:textId="77777777" w:rsidR="008E658F" w:rsidRPr="00420B83" w:rsidRDefault="008E658F"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64E79C59" w14:textId="77777777" w:rsidR="008E658F" w:rsidRPr="00420B83" w:rsidRDefault="008E658F" w:rsidP="00A217F0">
                  <w:pPr>
                    <w:rPr>
                      <w:rFonts w:ascii="Calibri" w:hAnsi="Calibri"/>
                      <w:color w:val="000000"/>
                      <w:lang w:val="es-BO" w:eastAsia="es-BO"/>
                    </w:rPr>
                  </w:pPr>
                </w:p>
              </w:tc>
              <w:tc>
                <w:tcPr>
                  <w:tcW w:w="284" w:type="dxa"/>
                  <w:tcBorders>
                    <w:top w:val="nil"/>
                    <w:left w:val="nil"/>
                    <w:bottom w:val="nil"/>
                    <w:right w:val="nil"/>
                  </w:tcBorders>
                  <w:shd w:val="clear" w:color="auto" w:fill="auto"/>
                  <w:noWrap/>
                  <w:vAlign w:val="bottom"/>
                  <w:hideMark/>
                </w:tcPr>
                <w:p w14:paraId="2465E131" w14:textId="77777777" w:rsidR="008E658F" w:rsidRPr="00420B83" w:rsidRDefault="008E658F" w:rsidP="00A217F0">
                  <w:pPr>
                    <w:rPr>
                      <w:rFonts w:ascii="Calibri" w:hAnsi="Calibri"/>
                      <w:color w:val="000000"/>
                      <w:lang w:val="es-BO" w:eastAsia="es-BO"/>
                    </w:rPr>
                  </w:pPr>
                </w:p>
              </w:tc>
              <w:tc>
                <w:tcPr>
                  <w:tcW w:w="283" w:type="dxa"/>
                  <w:tcBorders>
                    <w:top w:val="nil"/>
                    <w:left w:val="nil"/>
                    <w:bottom w:val="nil"/>
                    <w:right w:val="nil"/>
                  </w:tcBorders>
                  <w:shd w:val="clear" w:color="auto" w:fill="auto"/>
                  <w:noWrap/>
                  <w:vAlign w:val="bottom"/>
                  <w:hideMark/>
                </w:tcPr>
                <w:p w14:paraId="737CECFD" w14:textId="77777777" w:rsidR="008E658F" w:rsidRPr="00420B83" w:rsidRDefault="008E658F" w:rsidP="00A217F0">
                  <w:pPr>
                    <w:rPr>
                      <w:rFonts w:ascii="Calibri" w:hAnsi="Calibri"/>
                      <w:color w:val="000000"/>
                      <w:lang w:val="es-BO" w:eastAsia="es-BO"/>
                    </w:rPr>
                  </w:pPr>
                </w:p>
              </w:tc>
            </w:tr>
            <w:tr w:rsidR="00F84B6A" w:rsidRPr="00420B83" w14:paraId="4B429AAA" w14:textId="77777777" w:rsidTr="00A217F0">
              <w:trPr>
                <w:trHeight w:val="315"/>
              </w:trPr>
              <w:tc>
                <w:tcPr>
                  <w:tcW w:w="3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69E60C"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1417" w:type="dxa"/>
                  <w:tcBorders>
                    <w:top w:val="nil"/>
                    <w:left w:val="nil"/>
                    <w:bottom w:val="single" w:sz="8" w:space="0" w:color="auto"/>
                    <w:right w:val="single" w:sz="8" w:space="0" w:color="auto"/>
                  </w:tcBorders>
                  <w:shd w:val="clear" w:color="auto" w:fill="auto"/>
                  <w:noWrap/>
                  <w:vAlign w:val="center"/>
                  <w:hideMark/>
                </w:tcPr>
                <w:p w14:paraId="4AAB2058"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Satfinder  Digital  (Satlink WS-6932) o similares</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14:paraId="22049C79"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25F392E5"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0C5712D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037B808E"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33FF7A0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6AF8A84B"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605D31F7"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7252C025"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single" w:sz="8" w:space="0" w:color="auto"/>
                    <w:left w:val="nil"/>
                    <w:bottom w:val="single" w:sz="8" w:space="0" w:color="auto"/>
                    <w:right w:val="single" w:sz="8" w:space="0" w:color="auto"/>
                  </w:tcBorders>
                  <w:shd w:val="clear" w:color="auto" w:fill="auto"/>
                  <w:noWrap/>
                  <w:vAlign w:val="center"/>
                  <w:hideMark/>
                </w:tcPr>
                <w:p w14:paraId="6BA24F76"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single" w:sz="8" w:space="0" w:color="auto"/>
                    <w:left w:val="nil"/>
                    <w:bottom w:val="single" w:sz="8" w:space="0" w:color="auto"/>
                    <w:right w:val="single" w:sz="8" w:space="0" w:color="auto"/>
                  </w:tcBorders>
                  <w:shd w:val="clear" w:color="auto" w:fill="auto"/>
                  <w:noWrap/>
                  <w:vAlign w:val="center"/>
                  <w:hideMark/>
                </w:tcPr>
                <w:p w14:paraId="4CCF642B"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3</w:t>
                  </w:r>
                </w:p>
              </w:tc>
            </w:tr>
            <w:tr w:rsidR="00F84B6A" w:rsidRPr="00420B83" w14:paraId="200A7B32" w14:textId="77777777" w:rsidTr="00A217F0">
              <w:trPr>
                <w:trHeight w:val="31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5344BD1"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2</w:t>
                  </w:r>
                </w:p>
              </w:tc>
              <w:tc>
                <w:tcPr>
                  <w:tcW w:w="1417" w:type="dxa"/>
                  <w:tcBorders>
                    <w:top w:val="nil"/>
                    <w:left w:val="nil"/>
                    <w:bottom w:val="single" w:sz="8" w:space="0" w:color="auto"/>
                    <w:right w:val="single" w:sz="8" w:space="0" w:color="auto"/>
                  </w:tcBorders>
                  <w:shd w:val="clear" w:color="auto" w:fill="auto"/>
                  <w:noWrap/>
                  <w:vAlign w:val="center"/>
                  <w:hideMark/>
                </w:tcPr>
                <w:p w14:paraId="524D6585" w14:textId="77777777" w:rsidR="00F84B6A" w:rsidRPr="00420B83" w:rsidRDefault="00F84B6A" w:rsidP="00A217F0">
                  <w:pPr>
                    <w:rPr>
                      <w:rFonts w:ascii="Tahoma" w:hAnsi="Tahoma" w:cs="Tahoma"/>
                      <w:color w:val="1F497D"/>
                      <w:lang w:val="es-BO" w:eastAsia="es-BO"/>
                    </w:rPr>
                  </w:pPr>
                  <w:r w:rsidRPr="00420B83">
                    <w:rPr>
                      <w:rFonts w:ascii="Tahoma" w:hAnsi="Tahoma" w:cs="Tahoma"/>
                      <w:color w:val="1F497D"/>
                      <w:lang w:val="es-BO" w:eastAsia="es-BO"/>
                    </w:rPr>
                    <w:t>Multitester Digital</w:t>
                  </w:r>
                </w:p>
              </w:tc>
              <w:tc>
                <w:tcPr>
                  <w:tcW w:w="426" w:type="dxa"/>
                  <w:tcBorders>
                    <w:top w:val="nil"/>
                    <w:left w:val="nil"/>
                    <w:bottom w:val="single" w:sz="8" w:space="0" w:color="auto"/>
                    <w:right w:val="single" w:sz="8" w:space="0" w:color="auto"/>
                  </w:tcBorders>
                  <w:shd w:val="clear" w:color="auto" w:fill="auto"/>
                  <w:noWrap/>
                  <w:vAlign w:val="center"/>
                  <w:hideMark/>
                </w:tcPr>
                <w:p w14:paraId="7E3C7BED"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eastAsia="es-BO"/>
                    </w:rPr>
                    <w:t>Pza</w:t>
                  </w:r>
                </w:p>
              </w:tc>
              <w:tc>
                <w:tcPr>
                  <w:tcW w:w="283" w:type="dxa"/>
                  <w:tcBorders>
                    <w:top w:val="nil"/>
                    <w:left w:val="nil"/>
                    <w:bottom w:val="single" w:sz="8" w:space="0" w:color="auto"/>
                    <w:right w:val="single" w:sz="8" w:space="0" w:color="auto"/>
                  </w:tcBorders>
                  <w:shd w:val="clear" w:color="auto" w:fill="auto"/>
                  <w:noWrap/>
                  <w:vAlign w:val="center"/>
                  <w:hideMark/>
                </w:tcPr>
                <w:p w14:paraId="716B206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8</w:t>
                  </w:r>
                </w:p>
              </w:tc>
              <w:tc>
                <w:tcPr>
                  <w:tcW w:w="284" w:type="dxa"/>
                  <w:tcBorders>
                    <w:top w:val="nil"/>
                    <w:left w:val="nil"/>
                    <w:bottom w:val="single" w:sz="8" w:space="0" w:color="auto"/>
                    <w:right w:val="single" w:sz="8" w:space="0" w:color="auto"/>
                  </w:tcBorders>
                  <w:shd w:val="clear" w:color="auto" w:fill="auto"/>
                  <w:noWrap/>
                  <w:vAlign w:val="center"/>
                  <w:hideMark/>
                </w:tcPr>
                <w:p w14:paraId="35C7834F"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7</w:t>
                  </w:r>
                </w:p>
              </w:tc>
              <w:tc>
                <w:tcPr>
                  <w:tcW w:w="283" w:type="dxa"/>
                  <w:tcBorders>
                    <w:top w:val="nil"/>
                    <w:left w:val="nil"/>
                    <w:bottom w:val="single" w:sz="8" w:space="0" w:color="auto"/>
                    <w:right w:val="single" w:sz="8" w:space="0" w:color="auto"/>
                  </w:tcBorders>
                  <w:shd w:val="clear" w:color="auto" w:fill="auto"/>
                  <w:noWrap/>
                  <w:vAlign w:val="center"/>
                  <w:hideMark/>
                </w:tcPr>
                <w:p w14:paraId="420550D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4" w:type="dxa"/>
                  <w:tcBorders>
                    <w:top w:val="nil"/>
                    <w:left w:val="nil"/>
                    <w:bottom w:val="single" w:sz="8" w:space="0" w:color="auto"/>
                    <w:right w:val="single" w:sz="8" w:space="0" w:color="auto"/>
                  </w:tcBorders>
                  <w:shd w:val="clear" w:color="auto" w:fill="auto"/>
                  <w:noWrap/>
                  <w:vAlign w:val="center"/>
                  <w:hideMark/>
                </w:tcPr>
                <w:p w14:paraId="60FABAC4"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0DDBE4AC"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3</w:t>
                  </w:r>
                </w:p>
              </w:tc>
              <w:tc>
                <w:tcPr>
                  <w:tcW w:w="284" w:type="dxa"/>
                  <w:tcBorders>
                    <w:top w:val="nil"/>
                    <w:left w:val="nil"/>
                    <w:bottom w:val="single" w:sz="8" w:space="0" w:color="auto"/>
                    <w:right w:val="single" w:sz="8" w:space="0" w:color="auto"/>
                  </w:tcBorders>
                  <w:shd w:val="clear" w:color="auto" w:fill="auto"/>
                  <w:noWrap/>
                  <w:vAlign w:val="center"/>
                  <w:hideMark/>
                </w:tcPr>
                <w:p w14:paraId="47E04A70"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6</w:t>
                  </w:r>
                </w:p>
              </w:tc>
              <w:tc>
                <w:tcPr>
                  <w:tcW w:w="283" w:type="dxa"/>
                  <w:tcBorders>
                    <w:top w:val="nil"/>
                    <w:left w:val="nil"/>
                    <w:bottom w:val="single" w:sz="8" w:space="0" w:color="auto"/>
                    <w:right w:val="single" w:sz="8" w:space="0" w:color="auto"/>
                  </w:tcBorders>
                  <w:shd w:val="clear" w:color="auto" w:fill="auto"/>
                  <w:noWrap/>
                  <w:vAlign w:val="center"/>
                  <w:hideMark/>
                </w:tcPr>
                <w:p w14:paraId="02948E1F"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4</w:t>
                  </w:r>
                </w:p>
              </w:tc>
              <w:tc>
                <w:tcPr>
                  <w:tcW w:w="284" w:type="dxa"/>
                  <w:tcBorders>
                    <w:top w:val="nil"/>
                    <w:left w:val="nil"/>
                    <w:bottom w:val="single" w:sz="8" w:space="0" w:color="auto"/>
                    <w:right w:val="single" w:sz="8" w:space="0" w:color="auto"/>
                  </w:tcBorders>
                  <w:shd w:val="clear" w:color="auto" w:fill="auto"/>
                  <w:noWrap/>
                  <w:vAlign w:val="center"/>
                  <w:hideMark/>
                </w:tcPr>
                <w:p w14:paraId="181CF02A" w14:textId="77777777" w:rsidR="00F84B6A" w:rsidRPr="00420B83" w:rsidRDefault="00F84B6A" w:rsidP="00A217F0">
                  <w:pPr>
                    <w:jc w:val="center"/>
                    <w:rPr>
                      <w:rFonts w:ascii="Tahoma" w:hAnsi="Tahoma" w:cs="Tahoma"/>
                      <w:color w:val="1F497D"/>
                      <w:lang w:val="es-BO" w:eastAsia="es-BO"/>
                    </w:rPr>
                  </w:pPr>
                  <w:r w:rsidRPr="00420B83">
                    <w:rPr>
                      <w:rFonts w:ascii="Tahoma" w:hAnsi="Tahoma" w:cs="Tahoma"/>
                      <w:color w:val="1F497D"/>
                      <w:lang w:val="es-BO" w:eastAsia="es-BO"/>
                    </w:rPr>
                    <w:t>1</w:t>
                  </w:r>
                </w:p>
              </w:tc>
              <w:tc>
                <w:tcPr>
                  <w:tcW w:w="283" w:type="dxa"/>
                  <w:tcBorders>
                    <w:top w:val="nil"/>
                    <w:left w:val="nil"/>
                    <w:bottom w:val="single" w:sz="8" w:space="0" w:color="auto"/>
                    <w:right w:val="single" w:sz="8" w:space="0" w:color="auto"/>
                  </w:tcBorders>
                  <w:shd w:val="clear" w:color="auto" w:fill="auto"/>
                  <w:noWrap/>
                  <w:vAlign w:val="center"/>
                  <w:hideMark/>
                </w:tcPr>
                <w:p w14:paraId="293637E1" w14:textId="77777777" w:rsidR="00F84B6A" w:rsidRPr="00420B83" w:rsidRDefault="004725CD" w:rsidP="00A217F0">
                  <w:pPr>
                    <w:jc w:val="center"/>
                    <w:rPr>
                      <w:rFonts w:ascii="Tahoma" w:hAnsi="Tahoma" w:cs="Tahoma"/>
                      <w:color w:val="1F497D"/>
                      <w:lang w:val="es-BO" w:eastAsia="es-BO"/>
                    </w:rPr>
                  </w:pPr>
                  <w:r>
                    <w:rPr>
                      <w:rFonts w:ascii="Tahoma" w:hAnsi="Tahoma" w:cs="Tahoma"/>
                      <w:color w:val="1F497D"/>
                      <w:lang w:val="es-BO" w:eastAsia="es-BO"/>
                    </w:rPr>
                    <w:t>3</w:t>
                  </w:r>
                </w:p>
              </w:tc>
            </w:tr>
          </w:tbl>
          <w:p w14:paraId="4D24F971" w14:textId="77777777" w:rsidR="00F84B6A" w:rsidRDefault="00F84B6A" w:rsidP="00A217F0">
            <w:pPr>
              <w:pStyle w:val="Prrafodelista"/>
              <w:autoSpaceDE w:val="0"/>
              <w:autoSpaceDN w:val="0"/>
              <w:adjustRightInd w:val="0"/>
              <w:spacing w:after="52"/>
              <w:ind w:left="0"/>
              <w:contextualSpacing/>
              <w:rPr>
                <w:rFonts w:ascii="Tahoma" w:eastAsiaTheme="minorHAnsi" w:hAnsi="Tahoma" w:cs="Tahoma"/>
                <w:color w:val="1F497D" w:themeColor="text2"/>
                <w:sz w:val="16"/>
                <w:szCs w:val="16"/>
                <w:lang w:val="es-BO"/>
              </w:rPr>
            </w:pPr>
          </w:p>
          <w:p w14:paraId="1E823A72" w14:textId="77777777" w:rsidR="008E658F" w:rsidRDefault="008E658F" w:rsidP="00A217F0">
            <w:pPr>
              <w:pStyle w:val="Prrafodelista"/>
              <w:autoSpaceDE w:val="0"/>
              <w:autoSpaceDN w:val="0"/>
              <w:adjustRightInd w:val="0"/>
              <w:spacing w:after="52"/>
              <w:ind w:left="0"/>
              <w:contextualSpacing/>
              <w:rPr>
                <w:rFonts w:ascii="Tahoma" w:eastAsiaTheme="minorHAnsi" w:hAnsi="Tahoma" w:cs="Tahoma"/>
                <w:color w:val="1F497D" w:themeColor="text2"/>
                <w:sz w:val="16"/>
                <w:szCs w:val="16"/>
                <w:lang w:val="es-BO"/>
              </w:rPr>
            </w:pPr>
          </w:p>
          <w:p w14:paraId="0508EB74" w14:textId="77777777" w:rsidR="008E658F" w:rsidRPr="008E658F" w:rsidRDefault="008E658F" w:rsidP="008E658F">
            <w:pPr>
              <w:ind w:left="215"/>
              <w:rPr>
                <w:rFonts w:ascii="Tahoma" w:hAnsi="Tahoma" w:cs="Tahoma"/>
                <w:b/>
                <w:bCs/>
                <w:color w:val="244061" w:themeColor="accent1" w:themeShade="80"/>
                <w:sz w:val="14"/>
                <w:szCs w:val="14"/>
              </w:rPr>
            </w:pPr>
            <w:r w:rsidRPr="008E658F">
              <w:rPr>
                <w:rFonts w:ascii="Tahoma" w:hAnsi="Tahoma" w:cs="Tahoma"/>
                <w:b/>
                <w:bCs/>
                <w:color w:val="244061" w:themeColor="accent1" w:themeShade="80"/>
                <w:sz w:val="14"/>
                <w:szCs w:val="14"/>
              </w:rPr>
              <w:t>HERRAMIENTAS PARA LTE FAMILIA:</w:t>
            </w:r>
          </w:p>
          <w:tbl>
            <w:tblPr>
              <w:tblW w:w="5044" w:type="dxa"/>
              <w:jc w:val="center"/>
              <w:tblLayout w:type="fixed"/>
              <w:tblCellMar>
                <w:left w:w="0" w:type="dxa"/>
                <w:right w:w="0" w:type="dxa"/>
              </w:tblCellMar>
              <w:tblLook w:val="04A0" w:firstRow="1" w:lastRow="0" w:firstColumn="1" w:lastColumn="0" w:noHBand="0" w:noVBand="1"/>
            </w:tblPr>
            <w:tblGrid>
              <w:gridCol w:w="224"/>
              <w:gridCol w:w="1970"/>
              <w:gridCol w:w="283"/>
              <w:gridCol w:w="284"/>
              <w:gridCol w:w="283"/>
              <w:gridCol w:w="299"/>
              <w:gridCol w:w="283"/>
              <w:gridCol w:w="284"/>
              <w:gridCol w:w="283"/>
              <w:gridCol w:w="284"/>
              <w:gridCol w:w="283"/>
              <w:gridCol w:w="284"/>
            </w:tblGrid>
            <w:tr w:rsidR="008E658F" w:rsidRPr="008E658F" w14:paraId="2BB8EA73" w14:textId="77777777" w:rsidTr="001160BE">
              <w:trPr>
                <w:trHeight w:val="65"/>
                <w:tblHeader/>
                <w:jc w:val="center"/>
              </w:trPr>
              <w:tc>
                <w:tcPr>
                  <w:tcW w:w="224" w:type="dxa"/>
                  <w:tcBorders>
                    <w:top w:val="single" w:sz="4" w:space="0" w:color="auto"/>
                    <w:left w:val="single" w:sz="4" w:space="0" w:color="auto"/>
                    <w:bottom w:val="single" w:sz="8" w:space="0" w:color="auto"/>
                    <w:right w:val="nil"/>
                  </w:tcBorders>
                  <w:shd w:val="clear" w:color="000000" w:fill="D9D9D9"/>
                  <w:noWrap/>
                  <w:tcMar>
                    <w:top w:w="15" w:type="dxa"/>
                    <w:left w:w="15" w:type="dxa"/>
                    <w:bottom w:w="0" w:type="dxa"/>
                    <w:right w:w="15" w:type="dxa"/>
                  </w:tcMar>
                  <w:vAlign w:val="center"/>
                  <w:hideMark/>
                </w:tcPr>
                <w:p w14:paraId="423D71EB" w14:textId="77777777" w:rsidR="008E658F" w:rsidRPr="008E658F" w:rsidRDefault="008E658F" w:rsidP="001160BE">
                  <w:pPr>
                    <w:ind w:left="215"/>
                    <w:rPr>
                      <w:rFonts w:ascii="Tahoma" w:hAnsi="Tahoma" w:cs="Tahoma"/>
                      <w:b/>
                      <w:bCs/>
                      <w:color w:val="244061" w:themeColor="accent1" w:themeShade="80"/>
                      <w:sz w:val="14"/>
                      <w:szCs w:val="14"/>
                    </w:rPr>
                  </w:pPr>
                </w:p>
              </w:tc>
              <w:tc>
                <w:tcPr>
                  <w:tcW w:w="1970" w:type="dxa"/>
                  <w:tcBorders>
                    <w:top w:val="single" w:sz="4" w:space="0" w:color="auto"/>
                    <w:left w:val="single" w:sz="8" w:space="0" w:color="auto"/>
                    <w:bottom w:val="single" w:sz="8" w:space="0" w:color="auto"/>
                    <w:right w:val="single" w:sz="8" w:space="0" w:color="000000"/>
                  </w:tcBorders>
                  <w:shd w:val="clear" w:color="000000" w:fill="D9D9D9"/>
                  <w:noWrap/>
                  <w:tcMar>
                    <w:top w:w="15" w:type="dxa"/>
                    <w:left w:w="15" w:type="dxa"/>
                    <w:bottom w:w="0" w:type="dxa"/>
                    <w:right w:w="15" w:type="dxa"/>
                  </w:tcMar>
                  <w:vAlign w:val="center"/>
                  <w:hideMark/>
                </w:tcPr>
                <w:p w14:paraId="4A4827BA" w14:textId="77777777" w:rsidR="008E658F" w:rsidRPr="008E658F" w:rsidRDefault="008E658F" w:rsidP="001160BE">
                  <w:pPr>
                    <w:ind w:left="215"/>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DETALLE</w:t>
                  </w:r>
                </w:p>
              </w:tc>
              <w:tc>
                <w:tcPr>
                  <w:tcW w:w="283" w:type="dxa"/>
                  <w:tcBorders>
                    <w:top w:val="single" w:sz="4" w:space="0" w:color="auto"/>
                    <w:left w:val="nil"/>
                    <w:bottom w:val="single" w:sz="8" w:space="0" w:color="auto"/>
                    <w:right w:val="nil"/>
                  </w:tcBorders>
                  <w:shd w:val="clear" w:color="000000" w:fill="D9D9D9"/>
                  <w:noWrap/>
                  <w:tcMar>
                    <w:top w:w="15" w:type="dxa"/>
                    <w:left w:w="15" w:type="dxa"/>
                    <w:bottom w:w="0" w:type="dxa"/>
                    <w:right w:w="15" w:type="dxa"/>
                  </w:tcMar>
                  <w:vAlign w:val="center"/>
                  <w:hideMark/>
                </w:tcPr>
                <w:p w14:paraId="4D28DEDD"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UND</w:t>
                  </w:r>
                </w:p>
              </w:tc>
              <w:tc>
                <w:tcPr>
                  <w:tcW w:w="284" w:type="dxa"/>
                  <w:tcBorders>
                    <w:top w:val="single" w:sz="4" w:space="0" w:color="auto"/>
                    <w:left w:val="single" w:sz="8" w:space="0" w:color="000000"/>
                    <w:bottom w:val="single" w:sz="8" w:space="0" w:color="auto"/>
                    <w:right w:val="single" w:sz="8" w:space="0" w:color="auto"/>
                  </w:tcBorders>
                  <w:shd w:val="clear" w:color="000000" w:fill="D9D9D9"/>
                  <w:noWrap/>
                  <w:tcMar>
                    <w:top w:w="15" w:type="dxa"/>
                    <w:left w:w="15" w:type="dxa"/>
                    <w:bottom w:w="0" w:type="dxa"/>
                    <w:right w:w="15" w:type="dxa"/>
                  </w:tcMar>
                  <w:vAlign w:val="center"/>
                  <w:hideMark/>
                </w:tcPr>
                <w:p w14:paraId="33FAAB63"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LPZ</w:t>
                  </w:r>
                </w:p>
              </w:tc>
              <w:tc>
                <w:tcPr>
                  <w:tcW w:w="283" w:type="dxa"/>
                  <w:tcBorders>
                    <w:top w:val="single" w:sz="4" w:space="0" w:color="auto"/>
                    <w:left w:val="nil"/>
                    <w:bottom w:val="single" w:sz="8" w:space="0" w:color="auto"/>
                    <w:right w:val="nil"/>
                  </w:tcBorders>
                  <w:shd w:val="clear" w:color="000000" w:fill="D9D9D9"/>
                  <w:noWrap/>
                  <w:tcMar>
                    <w:top w:w="15" w:type="dxa"/>
                    <w:left w:w="15" w:type="dxa"/>
                    <w:bottom w:w="0" w:type="dxa"/>
                    <w:right w:w="15" w:type="dxa"/>
                  </w:tcMar>
                  <w:vAlign w:val="center"/>
                  <w:hideMark/>
                </w:tcPr>
                <w:p w14:paraId="328DCC68"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SCZ</w:t>
                  </w:r>
                </w:p>
              </w:tc>
              <w:tc>
                <w:tcPr>
                  <w:tcW w:w="299"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04E78AA6"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CBA</w:t>
                  </w:r>
                </w:p>
              </w:tc>
              <w:tc>
                <w:tcPr>
                  <w:tcW w:w="283"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41BEC61D"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ORO</w:t>
                  </w:r>
                </w:p>
              </w:tc>
              <w:tc>
                <w:tcPr>
                  <w:tcW w:w="284"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4EC32F22"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CHU</w:t>
                  </w:r>
                </w:p>
              </w:tc>
              <w:tc>
                <w:tcPr>
                  <w:tcW w:w="283"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30F41B12"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TJA</w:t>
                  </w:r>
                </w:p>
              </w:tc>
              <w:tc>
                <w:tcPr>
                  <w:tcW w:w="284"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1FBF54B6"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BNI</w:t>
                  </w:r>
                </w:p>
              </w:tc>
              <w:tc>
                <w:tcPr>
                  <w:tcW w:w="283" w:type="dxa"/>
                  <w:tcBorders>
                    <w:top w:val="single" w:sz="4" w:space="0" w:color="auto"/>
                    <w:left w:val="single" w:sz="8" w:space="0" w:color="000000"/>
                    <w:bottom w:val="single" w:sz="8" w:space="0" w:color="auto"/>
                    <w:right w:val="nil"/>
                  </w:tcBorders>
                  <w:shd w:val="clear" w:color="000000" w:fill="D9D9D9"/>
                  <w:noWrap/>
                  <w:tcMar>
                    <w:top w:w="15" w:type="dxa"/>
                    <w:left w:w="15" w:type="dxa"/>
                    <w:bottom w:w="0" w:type="dxa"/>
                    <w:right w:w="15" w:type="dxa"/>
                  </w:tcMar>
                  <w:vAlign w:val="center"/>
                  <w:hideMark/>
                </w:tcPr>
                <w:p w14:paraId="0A21956C"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PDO</w:t>
                  </w:r>
                </w:p>
              </w:tc>
              <w:tc>
                <w:tcPr>
                  <w:tcW w:w="284" w:type="dxa"/>
                  <w:tcBorders>
                    <w:top w:val="single" w:sz="4" w:space="0" w:color="auto"/>
                    <w:left w:val="single" w:sz="8" w:space="0" w:color="000000"/>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456E18C4" w14:textId="77777777" w:rsidR="008E658F" w:rsidRPr="008E658F" w:rsidRDefault="008E658F" w:rsidP="001160BE">
                  <w:pP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PTS</w:t>
                  </w:r>
                </w:p>
              </w:tc>
            </w:tr>
            <w:tr w:rsidR="008E658F" w:rsidRPr="008E658F" w14:paraId="679CC4EE" w14:textId="77777777" w:rsidTr="008E658F">
              <w:trPr>
                <w:trHeight w:val="230"/>
                <w:jc w:val="center"/>
              </w:trPr>
              <w:tc>
                <w:tcPr>
                  <w:tcW w:w="224"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7007100C" w14:textId="77777777" w:rsidR="008E658F" w:rsidRPr="008E658F" w:rsidRDefault="008E658F" w:rsidP="001160BE">
                  <w:pPr>
                    <w:ind w:left="215"/>
                    <w:rPr>
                      <w:rFonts w:ascii="Tahoma" w:hAnsi="Tahoma" w:cs="Tahoma"/>
                      <w:b/>
                      <w:bCs/>
                      <w:color w:val="244061" w:themeColor="accent1" w:themeShade="80"/>
                      <w:sz w:val="14"/>
                      <w:szCs w:val="14"/>
                    </w:rPr>
                  </w:pPr>
                  <w:r w:rsidRPr="008E658F">
                    <w:rPr>
                      <w:rFonts w:ascii="Tahoma" w:hAnsi="Tahoma" w:cs="Tahoma"/>
                      <w:b/>
                      <w:bCs/>
                      <w:color w:val="244061" w:themeColor="accent1" w:themeShade="80"/>
                      <w:sz w:val="14"/>
                      <w:szCs w:val="14"/>
                    </w:rPr>
                    <w:t xml:space="preserve"> </w:t>
                  </w:r>
                </w:p>
              </w:tc>
              <w:tc>
                <w:tcPr>
                  <w:tcW w:w="3969" w:type="dxa"/>
                  <w:gridSpan w:val="8"/>
                  <w:tcBorders>
                    <w:top w:val="nil"/>
                    <w:left w:val="single" w:sz="8" w:space="0" w:color="auto"/>
                    <w:bottom w:val="nil"/>
                    <w:right w:val="nil"/>
                  </w:tcBorders>
                  <w:shd w:val="clear" w:color="auto" w:fill="auto"/>
                  <w:noWrap/>
                  <w:tcMar>
                    <w:top w:w="15" w:type="dxa"/>
                    <w:left w:w="15" w:type="dxa"/>
                    <w:bottom w:w="0" w:type="dxa"/>
                    <w:right w:w="15" w:type="dxa"/>
                  </w:tcMar>
                  <w:vAlign w:val="bottom"/>
                  <w:hideMark/>
                </w:tcPr>
                <w:p w14:paraId="59FF8722" w14:textId="77777777" w:rsidR="008E658F" w:rsidRPr="008E658F" w:rsidRDefault="008E658F" w:rsidP="001160BE">
                  <w:pPr>
                    <w:ind w:left="215"/>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HERRAMIENTAS PARA LTE FAMILIA</w:t>
                  </w:r>
                </w:p>
              </w:tc>
              <w:tc>
                <w:tcPr>
                  <w:tcW w:w="284" w:type="dxa"/>
                  <w:tcBorders>
                    <w:top w:val="nil"/>
                    <w:left w:val="nil"/>
                    <w:bottom w:val="nil"/>
                    <w:right w:val="nil"/>
                  </w:tcBorders>
                  <w:shd w:val="clear" w:color="auto" w:fill="auto"/>
                  <w:noWrap/>
                  <w:tcMar>
                    <w:top w:w="15" w:type="dxa"/>
                    <w:left w:w="15" w:type="dxa"/>
                    <w:bottom w:w="0" w:type="dxa"/>
                    <w:right w:w="15" w:type="dxa"/>
                  </w:tcMar>
                  <w:vAlign w:val="bottom"/>
                  <w:hideMark/>
                </w:tcPr>
                <w:p w14:paraId="3AEFF70C" w14:textId="77777777" w:rsidR="008E658F" w:rsidRPr="008E658F" w:rsidRDefault="008E658F" w:rsidP="001160BE">
                  <w:pPr>
                    <w:ind w:left="215"/>
                    <w:rPr>
                      <w:rFonts w:ascii="Tahoma" w:hAnsi="Tahoma" w:cs="Tahoma"/>
                      <w:bCs/>
                      <w:color w:val="244061" w:themeColor="accent1" w:themeShade="80"/>
                      <w:sz w:val="14"/>
                      <w:szCs w:val="14"/>
                    </w:rPr>
                  </w:pPr>
                </w:p>
              </w:tc>
              <w:tc>
                <w:tcPr>
                  <w:tcW w:w="283" w:type="dxa"/>
                  <w:tcBorders>
                    <w:top w:val="nil"/>
                    <w:left w:val="nil"/>
                    <w:bottom w:val="nil"/>
                    <w:right w:val="nil"/>
                  </w:tcBorders>
                  <w:shd w:val="clear" w:color="auto" w:fill="auto"/>
                  <w:noWrap/>
                  <w:tcMar>
                    <w:top w:w="15" w:type="dxa"/>
                    <w:left w:w="15" w:type="dxa"/>
                    <w:bottom w:w="0" w:type="dxa"/>
                    <w:right w:w="15" w:type="dxa"/>
                  </w:tcMar>
                  <w:vAlign w:val="bottom"/>
                  <w:hideMark/>
                </w:tcPr>
                <w:p w14:paraId="22E55D14" w14:textId="77777777" w:rsidR="008E658F" w:rsidRPr="008E658F" w:rsidRDefault="008E658F" w:rsidP="001160BE">
                  <w:pPr>
                    <w:ind w:left="215"/>
                    <w:rPr>
                      <w:rFonts w:ascii="Tahoma" w:hAnsi="Tahoma" w:cs="Tahoma"/>
                      <w:bCs/>
                      <w:color w:val="244061" w:themeColor="accent1" w:themeShade="80"/>
                      <w:sz w:val="14"/>
                      <w:szCs w:val="14"/>
                    </w:rPr>
                  </w:pPr>
                </w:p>
              </w:tc>
              <w:tc>
                <w:tcPr>
                  <w:tcW w:w="284" w:type="dxa"/>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54309A50" w14:textId="77777777" w:rsidR="008E658F" w:rsidRPr="008E658F" w:rsidRDefault="008E658F" w:rsidP="001160BE">
                  <w:pPr>
                    <w:ind w:left="215"/>
                    <w:rPr>
                      <w:rFonts w:ascii="Tahoma" w:hAnsi="Tahoma" w:cs="Tahoma"/>
                      <w:bCs/>
                      <w:color w:val="244061" w:themeColor="accent1" w:themeShade="80"/>
                      <w:sz w:val="14"/>
                      <w:szCs w:val="14"/>
                    </w:rPr>
                  </w:pPr>
                </w:p>
              </w:tc>
            </w:tr>
            <w:tr w:rsidR="008E658F" w:rsidRPr="008E658F" w14:paraId="04BD15F8" w14:textId="77777777" w:rsidTr="001160BE">
              <w:trPr>
                <w:trHeight w:val="255"/>
                <w:jc w:val="center"/>
              </w:trPr>
              <w:tc>
                <w:tcPr>
                  <w:tcW w:w="224" w:type="dxa"/>
                  <w:tcBorders>
                    <w:top w:val="single" w:sz="8"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043BBE7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1970"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05E90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Alicates Crimping RJ45 coxial  RG6</w:t>
                  </w:r>
                </w:p>
              </w:tc>
              <w:tc>
                <w:tcPr>
                  <w:tcW w:w="283"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14:paraId="14CA055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3CADB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E1D3D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8806E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7E20D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BFA0A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83868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CDC58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1FEB57"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9448E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7C1F153A"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650074FA"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94894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Pelador de cable</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662C58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3FAA8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7CB2A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DEE625"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2FF0B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33273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74A81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62953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0229C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0A95B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4BD24346"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4F7E3A4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3</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8F429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Téster o multímetro</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AF956B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7FAFF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8EBE0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1D9D0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1F4C52"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BFDA0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1B27B6"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CF58AA"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89732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13B9F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0F6F96B7" w14:textId="77777777" w:rsidTr="001160BE">
              <w:trPr>
                <w:trHeight w:val="218"/>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15373CFC" w14:textId="77777777" w:rsidR="008E658F" w:rsidRPr="008E658F" w:rsidRDefault="008E658F" w:rsidP="001160BE">
                  <w:pPr>
                    <w:ind w:left="215"/>
                    <w:jc w:val="center"/>
                    <w:rPr>
                      <w:rFonts w:ascii="Tahoma" w:hAnsi="Tahoma" w:cs="Tahoma"/>
                      <w:bCs/>
                      <w:color w:val="244061" w:themeColor="accent1" w:themeShade="80"/>
                      <w:sz w:val="14"/>
                      <w:szCs w:val="14"/>
                    </w:rPr>
                  </w:pPr>
                </w:p>
                <w:p w14:paraId="032B3B29" w14:textId="3C91AC67" w:rsidR="008E658F" w:rsidRPr="008E658F" w:rsidRDefault="00805CDC" w:rsidP="001160BE">
                  <w:pPr>
                    <w:jc w:val="center"/>
                    <w:rPr>
                      <w:rFonts w:ascii="Tahoma" w:hAnsi="Tahoma" w:cs="Tahoma"/>
                      <w:bCs/>
                      <w:color w:val="244061" w:themeColor="accent1" w:themeShade="80"/>
                      <w:sz w:val="14"/>
                      <w:szCs w:val="14"/>
                    </w:rPr>
                  </w:pPr>
                  <w:r>
                    <w:rPr>
                      <w:rFonts w:ascii="Tahoma" w:hAnsi="Tahoma" w:cs="Tahoma"/>
                      <w:bCs/>
                      <w:color w:val="244061" w:themeColor="accent1" w:themeShade="80"/>
                      <w:sz w:val="14"/>
                      <w:szCs w:val="14"/>
                    </w:rPr>
                    <w:t>4</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893C6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Destornilladores planos y estrella (grande, mediano y pequeño)</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7E02C12"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Set</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076C6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D79326"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34F4D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A0D1D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9FE042"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6AF6B4"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87301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4D580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378ED7"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7843F473"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46F59E55" w14:textId="4294B2CE" w:rsidR="008E658F" w:rsidRPr="008E658F" w:rsidRDefault="00805CDC" w:rsidP="001160BE">
                  <w:pPr>
                    <w:jc w:val="center"/>
                    <w:rPr>
                      <w:rFonts w:ascii="Tahoma" w:hAnsi="Tahoma" w:cs="Tahoma"/>
                      <w:bCs/>
                      <w:color w:val="244061" w:themeColor="accent1" w:themeShade="80"/>
                      <w:sz w:val="14"/>
                      <w:szCs w:val="14"/>
                    </w:rPr>
                  </w:pPr>
                  <w:r>
                    <w:rPr>
                      <w:rFonts w:ascii="Tahoma" w:hAnsi="Tahoma" w:cs="Tahoma"/>
                      <w:bCs/>
                      <w:color w:val="244061" w:themeColor="accent1" w:themeShade="80"/>
                      <w:sz w:val="14"/>
                      <w:szCs w:val="14"/>
                    </w:rPr>
                    <w:t>5</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C7F107"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Alicates de fuerza, corte y punta</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C7684B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Set</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CD4A66"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AC0B9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446B5A"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D745F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A31E1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C7507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B67EBA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C9605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825D5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02C68E04"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6205C6CD" w14:textId="51B26F06" w:rsidR="008E658F" w:rsidRPr="008E658F" w:rsidRDefault="00805CDC" w:rsidP="001160BE">
                  <w:pPr>
                    <w:jc w:val="center"/>
                    <w:rPr>
                      <w:rFonts w:ascii="Tahoma" w:hAnsi="Tahoma" w:cs="Tahoma"/>
                      <w:bCs/>
                      <w:color w:val="244061" w:themeColor="accent1" w:themeShade="80"/>
                      <w:sz w:val="14"/>
                      <w:szCs w:val="14"/>
                    </w:rPr>
                  </w:pPr>
                  <w:r>
                    <w:rPr>
                      <w:rFonts w:ascii="Tahoma" w:hAnsi="Tahoma" w:cs="Tahoma"/>
                      <w:bCs/>
                      <w:color w:val="244061" w:themeColor="accent1" w:themeShade="80"/>
                      <w:sz w:val="14"/>
                      <w:szCs w:val="14"/>
                    </w:rPr>
                    <w:t>6</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A89D6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Escalera para interiores</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9AA9C8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44D94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4FCBD6"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4BAB2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F2E6C5"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8BCBF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1D7A2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E3404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26643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DEC20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5550729D"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1642F284" w14:textId="1143D7FF" w:rsidR="008E658F" w:rsidRPr="008E658F" w:rsidRDefault="00805CDC" w:rsidP="001160BE">
                  <w:pPr>
                    <w:jc w:val="center"/>
                    <w:rPr>
                      <w:rFonts w:ascii="Tahoma" w:hAnsi="Tahoma" w:cs="Tahoma"/>
                      <w:bCs/>
                      <w:color w:val="244061" w:themeColor="accent1" w:themeShade="80"/>
                      <w:sz w:val="14"/>
                      <w:szCs w:val="14"/>
                    </w:rPr>
                  </w:pPr>
                  <w:r>
                    <w:rPr>
                      <w:rFonts w:ascii="Tahoma" w:hAnsi="Tahoma" w:cs="Tahoma"/>
                      <w:bCs/>
                      <w:color w:val="244061" w:themeColor="accent1" w:themeShade="80"/>
                      <w:sz w:val="14"/>
                      <w:szCs w:val="14"/>
                    </w:rPr>
                    <w:t>7</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5E7B3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Maletín de herramientas</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0AA900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633CB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1D4E2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4D5E22"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20F7F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D5D915"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F5DB5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ED455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8B050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4CF499"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5A3EC0BB"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0A49D37F" w14:textId="2863AFBE" w:rsidR="008E658F" w:rsidRPr="008E658F" w:rsidRDefault="00805CDC" w:rsidP="001160BE">
                  <w:pPr>
                    <w:jc w:val="center"/>
                    <w:rPr>
                      <w:rFonts w:ascii="Tahoma" w:hAnsi="Tahoma" w:cs="Tahoma"/>
                      <w:bCs/>
                      <w:color w:val="244061" w:themeColor="accent1" w:themeShade="80"/>
                      <w:sz w:val="14"/>
                      <w:szCs w:val="14"/>
                    </w:rPr>
                  </w:pPr>
                  <w:r>
                    <w:rPr>
                      <w:rFonts w:ascii="Tahoma" w:hAnsi="Tahoma" w:cs="Tahoma"/>
                      <w:bCs/>
                      <w:color w:val="244061" w:themeColor="accent1" w:themeShade="80"/>
                      <w:sz w:val="14"/>
                      <w:szCs w:val="14"/>
                    </w:rPr>
                    <w:t>8</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43562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Taladro y juego de brocas</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B4DC82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Set</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05394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73CF0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D9549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9029F5"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A67FC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81FFF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448F0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2ED3A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7ABA0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4EE7075F" w14:textId="77777777" w:rsidTr="00B72681">
              <w:trPr>
                <w:trHeight w:val="324"/>
                <w:jc w:val="center"/>
              </w:trPr>
              <w:tc>
                <w:tcPr>
                  <w:tcW w:w="5044" w:type="dxa"/>
                  <w:gridSpan w:val="12"/>
                  <w:tcBorders>
                    <w:top w:val="single" w:sz="4" w:space="0" w:color="auto"/>
                    <w:left w:val="single" w:sz="4" w:space="0" w:color="auto"/>
                    <w:bottom w:val="single" w:sz="4" w:space="0" w:color="auto"/>
                  </w:tcBorders>
                  <w:shd w:val="clear" w:color="auto" w:fill="auto"/>
                  <w:noWrap/>
                  <w:tcMar>
                    <w:top w:w="15" w:type="dxa"/>
                    <w:left w:w="15" w:type="dxa"/>
                    <w:bottom w:w="0" w:type="dxa"/>
                    <w:right w:w="15" w:type="dxa"/>
                  </w:tcMar>
                  <w:vAlign w:val="bottom"/>
                  <w:hideMark/>
                </w:tcPr>
                <w:p w14:paraId="3474B641" w14:textId="77777777" w:rsidR="008E658F" w:rsidRPr="008E658F" w:rsidRDefault="008E658F" w:rsidP="001160BE">
                  <w:pPr>
                    <w:ind w:left="215"/>
                    <w:rPr>
                      <w:rFonts w:ascii="Tahoma" w:hAnsi="Tahoma" w:cs="Tahoma"/>
                      <w:b/>
                      <w:bCs/>
                      <w:color w:val="244061" w:themeColor="accent1" w:themeShade="80"/>
                      <w:sz w:val="14"/>
                      <w:szCs w:val="14"/>
                    </w:rPr>
                  </w:pPr>
                </w:p>
                <w:p w14:paraId="7C8099CD" w14:textId="77777777" w:rsidR="008E658F" w:rsidRPr="008E658F" w:rsidRDefault="008E658F" w:rsidP="001160BE">
                  <w:pPr>
                    <w:ind w:left="215"/>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INSTRUMENTOS DE MEDICION PARA LTE FAMILIA</w:t>
                  </w:r>
                </w:p>
                <w:p w14:paraId="6C994488" w14:textId="77777777" w:rsidR="008E658F" w:rsidRPr="008E658F" w:rsidRDefault="008E658F" w:rsidP="001160BE">
                  <w:pPr>
                    <w:ind w:left="215"/>
                    <w:rPr>
                      <w:rFonts w:ascii="Tahoma" w:hAnsi="Tahoma" w:cs="Tahoma"/>
                      <w:bCs/>
                      <w:color w:val="244061" w:themeColor="accent1" w:themeShade="80"/>
                      <w:sz w:val="14"/>
                      <w:szCs w:val="14"/>
                    </w:rPr>
                  </w:pPr>
                </w:p>
              </w:tc>
            </w:tr>
            <w:tr w:rsidR="008E658F" w:rsidRPr="008E658F" w14:paraId="7D205032"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1012ABF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5CF90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Testeador de redes LAN</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C96B04"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1B2F27"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ECB593"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FE8A0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027FF8"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F41AD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B7A55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4DF92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5B45A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8ACE7D"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r w:rsidR="008E658F" w:rsidRPr="008E658F" w14:paraId="51B78D44" w14:textId="77777777" w:rsidTr="001160BE">
              <w:trPr>
                <w:trHeight w:val="255"/>
                <w:jc w:val="center"/>
              </w:trPr>
              <w:tc>
                <w:tcPr>
                  <w:tcW w:w="224"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5BB1969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1970"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EBAFAB"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Computador portátil,  dual core o superior</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BF1A85"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Pza</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6953A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4</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BA363C"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BF6141"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02E310"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CDBE97"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2</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15A8B6"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F5F95A"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6BC41E"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c>
                <w:tcPr>
                  <w:tcW w:w="2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4F853F" w14:textId="77777777" w:rsidR="008E658F" w:rsidRPr="008E658F" w:rsidRDefault="008E658F" w:rsidP="001160BE">
                  <w:pPr>
                    <w:jc w:val="center"/>
                    <w:rPr>
                      <w:rFonts w:ascii="Tahoma" w:hAnsi="Tahoma" w:cs="Tahoma"/>
                      <w:bCs/>
                      <w:color w:val="244061" w:themeColor="accent1" w:themeShade="80"/>
                      <w:sz w:val="14"/>
                      <w:szCs w:val="14"/>
                    </w:rPr>
                  </w:pPr>
                  <w:r w:rsidRPr="008E658F">
                    <w:rPr>
                      <w:rFonts w:ascii="Tahoma" w:hAnsi="Tahoma" w:cs="Tahoma"/>
                      <w:bCs/>
                      <w:color w:val="244061" w:themeColor="accent1" w:themeShade="80"/>
                      <w:sz w:val="14"/>
                      <w:szCs w:val="14"/>
                    </w:rPr>
                    <w:t>1</w:t>
                  </w:r>
                </w:p>
              </w:tc>
            </w:tr>
          </w:tbl>
          <w:p w14:paraId="09B33935" w14:textId="77777777" w:rsidR="008E658F" w:rsidRDefault="008E658F" w:rsidP="00A217F0">
            <w:pPr>
              <w:pStyle w:val="Prrafodelista"/>
              <w:autoSpaceDE w:val="0"/>
              <w:autoSpaceDN w:val="0"/>
              <w:adjustRightInd w:val="0"/>
              <w:spacing w:after="52"/>
              <w:ind w:left="0"/>
              <w:contextualSpacing/>
              <w:rPr>
                <w:rFonts w:ascii="Tahoma" w:eastAsiaTheme="minorHAnsi" w:hAnsi="Tahoma" w:cs="Tahoma"/>
                <w:color w:val="1F497D" w:themeColor="text2"/>
                <w:sz w:val="16"/>
                <w:szCs w:val="16"/>
                <w:lang w:val="es-BO"/>
              </w:rPr>
            </w:pPr>
          </w:p>
          <w:p w14:paraId="3BA64F04" w14:textId="77777777" w:rsidR="008E658F" w:rsidRPr="00171E19" w:rsidRDefault="008E658F" w:rsidP="00A217F0">
            <w:pPr>
              <w:pStyle w:val="Prrafodelista"/>
              <w:autoSpaceDE w:val="0"/>
              <w:autoSpaceDN w:val="0"/>
              <w:adjustRightInd w:val="0"/>
              <w:spacing w:after="52"/>
              <w:ind w:left="0"/>
              <w:contextualSpacing/>
              <w:rPr>
                <w:rFonts w:ascii="Tahoma" w:eastAsiaTheme="minorHAnsi" w:hAnsi="Tahoma" w:cs="Tahoma"/>
                <w:color w:val="1F497D" w:themeColor="text2"/>
                <w:sz w:val="16"/>
                <w:szCs w:val="16"/>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6321F19" w14:textId="77777777" w:rsidR="00FE66C7" w:rsidRDefault="00FE66C7" w:rsidP="00A217F0">
            <w:pPr>
              <w:jc w:val="center"/>
              <w:rPr>
                <w:b/>
                <w:color w:val="004990"/>
                <w:sz w:val="20"/>
                <w:szCs w:val="20"/>
              </w:rPr>
            </w:pPr>
          </w:p>
          <w:p w14:paraId="7BDFE954" w14:textId="77777777" w:rsidR="00FE66C7" w:rsidRDefault="00FE66C7" w:rsidP="00A217F0">
            <w:pPr>
              <w:jc w:val="center"/>
              <w:rPr>
                <w:b/>
                <w:color w:val="004990"/>
                <w:sz w:val="20"/>
                <w:szCs w:val="20"/>
              </w:rPr>
            </w:pPr>
          </w:p>
          <w:p w14:paraId="58074768" w14:textId="77777777" w:rsidR="00FE66C7" w:rsidRDefault="00FE66C7" w:rsidP="00A217F0">
            <w:pPr>
              <w:jc w:val="center"/>
              <w:rPr>
                <w:b/>
                <w:color w:val="004990"/>
                <w:sz w:val="20"/>
                <w:szCs w:val="20"/>
              </w:rPr>
            </w:pPr>
          </w:p>
          <w:p w14:paraId="2A4B3F6B" w14:textId="77777777" w:rsidR="00FE66C7" w:rsidRDefault="00FE66C7" w:rsidP="00A217F0">
            <w:pPr>
              <w:jc w:val="center"/>
              <w:rPr>
                <w:b/>
                <w:color w:val="004990"/>
                <w:sz w:val="20"/>
                <w:szCs w:val="20"/>
              </w:rPr>
            </w:pPr>
          </w:p>
          <w:p w14:paraId="23CCAF29" w14:textId="77777777" w:rsidR="00FE66C7" w:rsidRDefault="00FE66C7" w:rsidP="00A217F0">
            <w:pPr>
              <w:jc w:val="center"/>
              <w:rPr>
                <w:b/>
                <w:color w:val="004990"/>
                <w:sz w:val="20"/>
                <w:szCs w:val="20"/>
              </w:rPr>
            </w:pPr>
          </w:p>
          <w:p w14:paraId="7E686FB6" w14:textId="77777777" w:rsidR="00FE66C7" w:rsidRDefault="00FE66C7" w:rsidP="00A217F0">
            <w:pPr>
              <w:jc w:val="center"/>
              <w:rPr>
                <w:b/>
                <w:color w:val="004990"/>
                <w:sz w:val="20"/>
                <w:szCs w:val="20"/>
              </w:rPr>
            </w:pPr>
          </w:p>
          <w:p w14:paraId="0792A5B0" w14:textId="77777777" w:rsidR="00FE66C7" w:rsidRDefault="00FE66C7" w:rsidP="00A217F0">
            <w:pPr>
              <w:jc w:val="center"/>
              <w:rPr>
                <w:b/>
                <w:color w:val="004990"/>
                <w:sz w:val="20"/>
                <w:szCs w:val="20"/>
              </w:rPr>
            </w:pPr>
          </w:p>
          <w:p w14:paraId="1FEAFB20" w14:textId="77777777" w:rsidR="00FE66C7" w:rsidRDefault="00FE66C7" w:rsidP="00A217F0">
            <w:pPr>
              <w:jc w:val="center"/>
              <w:rPr>
                <w:b/>
                <w:color w:val="004990"/>
                <w:sz w:val="20"/>
                <w:szCs w:val="20"/>
              </w:rPr>
            </w:pPr>
          </w:p>
          <w:p w14:paraId="14B0B838" w14:textId="77777777" w:rsidR="00FE66C7" w:rsidRDefault="00FE66C7" w:rsidP="00A217F0">
            <w:pPr>
              <w:jc w:val="center"/>
              <w:rPr>
                <w:b/>
                <w:color w:val="004990"/>
                <w:sz w:val="20"/>
                <w:szCs w:val="20"/>
              </w:rPr>
            </w:pPr>
          </w:p>
          <w:p w14:paraId="5A97FBA8" w14:textId="77777777" w:rsidR="00FE66C7" w:rsidRDefault="00FE66C7" w:rsidP="00A217F0">
            <w:pPr>
              <w:jc w:val="center"/>
              <w:rPr>
                <w:b/>
                <w:color w:val="004990"/>
                <w:sz w:val="20"/>
                <w:szCs w:val="20"/>
              </w:rPr>
            </w:pPr>
          </w:p>
          <w:p w14:paraId="139E4888" w14:textId="77777777" w:rsidR="00FE66C7" w:rsidRDefault="00FE66C7" w:rsidP="00A217F0">
            <w:pPr>
              <w:jc w:val="center"/>
              <w:rPr>
                <w:b/>
                <w:color w:val="004990"/>
                <w:sz w:val="20"/>
                <w:szCs w:val="20"/>
              </w:rPr>
            </w:pPr>
          </w:p>
          <w:p w14:paraId="3A513D7B" w14:textId="77777777" w:rsidR="00FE66C7" w:rsidRDefault="00FE66C7" w:rsidP="00A217F0">
            <w:pPr>
              <w:jc w:val="center"/>
              <w:rPr>
                <w:b/>
                <w:color w:val="004990"/>
                <w:sz w:val="20"/>
                <w:szCs w:val="20"/>
              </w:rPr>
            </w:pPr>
          </w:p>
          <w:p w14:paraId="59B07ABD" w14:textId="77777777" w:rsidR="00FE66C7" w:rsidRDefault="00FE66C7" w:rsidP="00A217F0">
            <w:pPr>
              <w:jc w:val="center"/>
              <w:rPr>
                <w:b/>
                <w:color w:val="004990"/>
                <w:sz w:val="20"/>
                <w:szCs w:val="20"/>
              </w:rPr>
            </w:pPr>
          </w:p>
          <w:p w14:paraId="62618371" w14:textId="77777777" w:rsidR="00FE66C7" w:rsidRDefault="00FE66C7" w:rsidP="00A217F0">
            <w:pPr>
              <w:jc w:val="center"/>
              <w:rPr>
                <w:b/>
                <w:color w:val="004990"/>
                <w:sz w:val="20"/>
                <w:szCs w:val="20"/>
              </w:rPr>
            </w:pPr>
          </w:p>
          <w:p w14:paraId="51FC7DA3" w14:textId="77777777" w:rsidR="00FE66C7" w:rsidRDefault="00FE66C7" w:rsidP="00A217F0">
            <w:pPr>
              <w:jc w:val="center"/>
              <w:rPr>
                <w:b/>
                <w:color w:val="004990"/>
                <w:sz w:val="20"/>
                <w:szCs w:val="20"/>
              </w:rPr>
            </w:pPr>
          </w:p>
          <w:p w14:paraId="5E6CAC28" w14:textId="77777777" w:rsidR="00FE66C7" w:rsidRDefault="00FE66C7" w:rsidP="00A217F0">
            <w:pPr>
              <w:jc w:val="center"/>
              <w:rPr>
                <w:b/>
                <w:color w:val="004990"/>
                <w:sz w:val="20"/>
                <w:szCs w:val="20"/>
              </w:rPr>
            </w:pPr>
          </w:p>
          <w:p w14:paraId="0A15617D"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99B8D"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E15155"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5D2396C7" w14:textId="77777777" w:rsidTr="00A10E7B">
        <w:trPr>
          <w:trHeight w:val="40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03A2D5" w14:textId="77777777" w:rsidR="00F84B6A" w:rsidRDefault="00F84B6A" w:rsidP="00A217F0">
            <w:pPr>
              <w:jc w:val="center"/>
              <w:rPr>
                <w:rFonts w:ascii="Calibri" w:hAnsi="Calibri" w:cs="Calibri"/>
                <w:color w:val="1F497D"/>
              </w:rPr>
            </w:pPr>
            <w:r>
              <w:rPr>
                <w:rFonts w:ascii="Calibri" w:hAnsi="Calibri" w:cs="Calibri"/>
                <w:color w:val="1F497D"/>
              </w:rPr>
              <w:lastRenderedPageBreak/>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8A91BB" w14:textId="77777777" w:rsidR="00F84B6A" w:rsidRPr="008E658F" w:rsidRDefault="00F84B6A" w:rsidP="00A217F0">
            <w:pPr>
              <w:ind w:left="215"/>
              <w:rPr>
                <w:rFonts w:ascii="Tahoma" w:hAnsi="Tahoma" w:cs="Tahoma"/>
                <w:bCs/>
                <w:color w:val="1F497D" w:themeColor="text2"/>
                <w:highlight w:val="yellow"/>
              </w:rPr>
            </w:pPr>
            <w:r>
              <w:rPr>
                <w:rFonts w:ascii="Tahoma" w:hAnsi="Tahoma" w:cs="Tahoma"/>
                <w:bCs/>
                <w:color w:val="1F497D" w:themeColor="text2"/>
              </w:rPr>
              <w:t>6.7</w:t>
            </w:r>
            <w:r w:rsidRPr="00EE7674">
              <w:rPr>
                <w:rFonts w:ascii="Tahoma" w:hAnsi="Tahoma" w:cs="Tahoma"/>
                <w:bCs/>
                <w:color w:val="1F497D" w:themeColor="text2"/>
              </w:rPr>
              <w:t xml:space="preserve">.2  </w:t>
            </w:r>
            <w:r w:rsidRPr="00E761B9">
              <w:rPr>
                <w:rFonts w:ascii="Tahoma" w:hAnsi="Tahoma" w:cs="Tahoma"/>
                <w:bCs/>
                <w:color w:val="1F497D" w:themeColor="text2"/>
              </w:rPr>
              <w:t>INFRAESTRUCTURA</w:t>
            </w:r>
            <w:r w:rsidR="005F352D">
              <w:rPr>
                <w:rFonts w:ascii="Tahoma" w:hAnsi="Tahoma" w:cs="Tahoma"/>
                <w:bCs/>
                <w:color w:val="1F497D" w:themeColor="text2"/>
              </w:rPr>
              <w:t xml:space="preserve"> PARA DTH Y LTE</w:t>
            </w:r>
          </w:p>
          <w:p w14:paraId="2905904C" w14:textId="77777777" w:rsidR="00F84B6A" w:rsidRPr="008E658F" w:rsidRDefault="00F84B6A" w:rsidP="00A217F0">
            <w:pPr>
              <w:ind w:left="215"/>
              <w:rPr>
                <w:rFonts w:ascii="Tahoma" w:hAnsi="Tahoma" w:cs="Tahoma"/>
                <w:bCs/>
                <w:color w:val="1F497D" w:themeColor="text2"/>
                <w:highlight w:val="yellow"/>
              </w:rPr>
            </w:pPr>
          </w:p>
          <w:tbl>
            <w:tblPr>
              <w:tblW w:w="4562" w:type="dxa"/>
              <w:jc w:val="center"/>
              <w:tblLayout w:type="fixed"/>
              <w:tblCellMar>
                <w:left w:w="70" w:type="dxa"/>
                <w:right w:w="70" w:type="dxa"/>
              </w:tblCellMar>
              <w:tblLook w:val="04A0" w:firstRow="1" w:lastRow="0" w:firstColumn="1" w:lastColumn="0" w:noHBand="0" w:noVBand="1"/>
            </w:tblPr>
            <w:tblGrid>
              <w:gridCol w:w="300"/>
              <w:gridCol w:w="1177"/>
              <w:gridCol w:w="528"/>
              <w:gridCol w:w="255"/>
              <w:gridCol w:w="264"/>
              <w:gridCol w:w="295"/>
              <w:gridCol w:w="329"/>
              <w:gridCol w:w="318"/>
              <w:gridCol w:w="252"/>
              <w:gridCol w:w="261"/>
              <w:gridCol w:w="318"/>
              <w:gridCol w:w="265"/>
            </w:tblGrid>
            <w:tr w:rsidR="00F84B6A" w:rsidRPr="008E658F" w14:paraId="4AD405BD" w14:textId="77777777" w:rsidTr="00A10E7B">
              <w:trPr>
                <w:trHeight w:val="600"/>
                <w:jc w:val="center"/>
              </w:trPr>
              <w:tc>
                <w:tcPr>
                  <w:tcW w:w="300" w:type="dxa"/>
                  <w:tcBorders>
                    <w:top w:val="nil"/>
                    <w:left w:val="nil"/>
                    <w:bottom w:val="nil"/>
                    <w:right w:val="nil"/>
                  </w:tcBorders>
                  <w:shd w:val="clear" w:color="auto" w:fill="auto"/>
                  <w:noWrap/>
                  <w:vAlign w:val="bottom"/>
                  <w:hideMark/>
                </w:tcPr>
                <w:p w14:paraId="557D7386" w14:textId="77777777" w:rsidR="00F84B6A" w:rsidRPr="008E658F" w:rsidRDefault="00F84B6A" w:rsidP="00A217F0">
                  <w:pPr>
                    <w:rPr>
                      <w:rFonts w:ascii="Calibri" w:hAnsi="Calibri"/>
                      <w:color w:val="000000"/>
                      <w:highlight w:val="yellow"/>
                      <w:lang w:val="es-BO" w:eastAsia="es-BO"/>
                    </w:rPr>
                  </w:pP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5B332"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OFICINAS</w:t>
                  </w:r>
                </w:p>
              </w:tc>
              <w:tc>
                <w:tcPr>
                  <w:tcW w:w="528" w:type="dxa"/>
                  <w:tcBorders>
                    <w:top w:val="single" w:sz="4" w:space="0" w:color="auto"/>
                    <w:left w:val="nil"/>
                    <w:bottom w:val="single" w:sz="4" w:space="0" w:color="auto"/>
                    <w:right w:val="single" w:sz="4" w:space="0" w:color="auto"/>
                  </w:tcBorders>
                  <w:shd w:val="clear" w:color="auto" w:fill="auto"/>
                  <w:vAlign w:val="center"/>
                  <w:hideMark/>
                </w:tcPr>
                <w:p w14:paraId="637864FF"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Unid</w:t>
                  </w:r>
                </w:p>
              </w:tc>
              <w:tc>
                <w:tcPr>
                  <w:tcW w:w="255" w:type="dxa"/>
                  <w:tcBorders>
                    <w:top w:val="single" w:sz="4" w:space="0" w:color="auto"/>
                    <w:left w:val="nil"/>
                    <w:bottom w:val="single" w:sz="4" w:space="0" w:color="auto"/>
                    <w:right w:val="single" w:sz="4" w:space="0" w:color="auto"/>
                  </w:tcBorders>
                  <w:shd w:val="clear" w:color="auto" w:fill="auto"/>
                  <w:vAlign w:val="center"/>
                  <w:hideMark/>
                </w:tcPr>
                <w:p w14:paraId="1CC770B1"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LPZ</w:t>
                  </w:r>
                </w:p>
              </w:tc>
              <w:tc>
                <w:tcPr>
                  <w:tcW w:w="264" w:type="dxa"/>
                  <w:tcBorders>
                    <w:top w:val="single" w:sz="4" w:space="0" w:color="auto"/>
                    <w:left w:val="nil"/>
                    <w:bottom w:val="single" w:sz="4" w:space="0" w:color="auto"/>
                    <w:right w:val="single" w:sz="4" w:space="0" w:color="auto"/>
                  </w:tcBorders>
                  <w:shd w:val="clear" w:color="auto" w:fill="auto"/>
                  <w:vAlign w:val="center"/>
                  <w:hideMark/>
                </w:tcPr>
                <w:p w14:paraId="2A3AF8EA"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SCZ</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336BEED8"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CBA</w:t>
                  </w:r>
                </w:p>
              </w:tc>
              <w:tc>
                <w:tcPr>
                  <w:tcW w:w="329" w:type="dxa"/>
                  <w:tcBorders>
                    <w:top w:val="single" w:sz="4" w:space="0" w:color="auto"/>
                    <w:left w:val="nil"/>
                    <w:bottom w:val="single" w:sz="4" w:space="0" w:color="auto"/>
                    <w:right w:val="single" w:sz="4" w:space="0" w:color="auto"/>
                  </w:tcBorders>
                  <w:shd w:val="clear" w:color="auto" w:fill="auto"/>
                  <w:vAlign w:val="center"/>
                  <w:hideMark/>
                </w:tcPr>
                <w:p w14:paraId="4EB69309"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ORO</w:t>
                  </w:r>
                </w:p>
              </w:tc>
              <w:tc>
                <w:tcPr>
                  <w:tcW w:w="318" w:type="dxa"/>
                  <w:tcBorders>
                    <w:top w:val="single" w:sz="4" w:space="0" w:color="auto"/>
                    <w:left w:val="nil"/>
                    <w:bottom w:val="single" w:sz="4" w:space="0" w:color="auto"/>
                    <w:right w:val="single" w:sz="4" w:space="0" w:color="auto"/>
                  </w:tcBorders>
                  <w:shd w:val="clear" w:color="auto" w:fill="auto"/>
                  <w:vAlign w:val="center"/>
                  <w:hideMark/>
                </w:tcPr>
                <w:p w14:paraId="4D338D72"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CHU</w:t>
                  </w:r>
                </w:p>
              </w:tc>
              <w:tc>
                <w:tcPr>
                  <w:tcW w:w="252" w:type="dxa"/>
                  <w:tcBorders>
                    <w:top w:val="single" w:sz="4" w:space="0" w:color="auto"/>
                    <w:left w:val="nil"/>
                    <w:bottom w:val="single" w:sz="4" w:space="0" w:color="auto"/>
                    <w:right w:val="single" w:sz="4" w:space="0" w:color="auto"/>
                  </w:tcBorders>
                  <w:shd w:val="clear" w:color="auto" w:fill="auto"/>
                  <w:vAlign w:val="center"/>
                  <w:hideMark/>
                </w:tcPr>
                <w:p w14:paraId="4DC62BB3"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TJA</w:t>
                  </w:r>
                </w:p>
              </w:tc>
              <w:tc>
                <w:tcPr>
                  <w:tcW w:w="261" w:type="dxa"/>
                  <w:tcBorders>
                    <w:top w:val="single" w:sz="4" w:space="0" w:color="auto"/>
                    <w:left w:val="nil"/>
                    <w:bottom w:val="single" w:sz="4" w:space="0" w:color="auto"/>
                    <w:right w:val="single" w:sz="4" w:space="0" w:color="auto"/>
                  </w:tcBorders>
                  <w:shd w:val="clear" w:color="auto" w:fill="auto"/>
                  <w:vAlign w:val="center"/>
                  <w:hideMark/>
                </w:tcPr>
                <w:p w14:paraId="46875156"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BNI</w:t>
                  </w:r>
                </w:p>
              </w:tc>
              <w:tc>
                <w:tcPr>
                  <w:tcW w:w="318" w:type="dxa"/>
                  <w:tcBorders>
                    <w:top w:val="single" w:sz="4" w:space="0" w:color="auto"/>
                    <w:left w:val="nil"/>
                    <w:bottom w:val="single" w:sz="4" w:space="0" w:color="auto"/>
                    <w:right w:val="single" w:sz="4" w:space="0" w:color="auto"/>
                  </w:tcBorders>
                  <w:shd w:val="clear" w:color="auto" w:fill="auto"/>
                  <w:vAlign w:val="center"/>
                  <w:hideMark/>
                </w:tcPr>
                <w:p w14:paraId="50482BE1"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PDO</w:t>
                  </w:r>
                </w:p>
              </w:tc>
              <w:tc>
                <w:tcPr>
                  <w:tcW w:w="265" w:type="dxa"/>
                  <w:tcBorders>
                    <w:top w:val="single" w:sz="4" w:space="0" w:color="auto"/>
                    <w:left w:val="nil"/>
                    <w:bottom w:val="single" w:sz="4" w:space="0" w:color="auto"/>
                    <w:right w:val="single" w:sz="4" w:space="0" w:color="auto"/>
                  </w:tcBorders>
                  <w:shd w:val="clear" w:color="auto" w:fill="auto"/>
                  <w:vAlign w:val="center"/>
                  <w:hideMark/>
                </w:tcPr>
                <w:p w14:paraId="7BC83632" w14:textId="77777777" w:rsidR="00F84B6A" w:rsidRPr="004725CD" w:rsidRDefault="00F84B6A" w:rsidP="00A217F0">
                  <w:pPr>
                    <w:jc w:val="center"/>
                    <w:rPr>
                      <w:rFonts w:ascii="Calibri" w:hAnsi="Calibri"/>
                      <w:color w:val="000000"/>
                      <w:lang w:val="es-BO" w:eastAsia="es-BO"/>
                    </w:rPr>
                  </w:pPr>
                  <w:r w:rsidRPr="004725CD">
                    <w:rPr>
                      <w:rFonts w:ascii="Calibri" w:hAnsi="Calibri"/>
                      <w:color w:val="000000"/>
                      <w:lang w:val="es-BO" w:eastAsia="es-BO"/>
                    </w:rPr>
                    <w:t>PTS</w:t>
                  </w:r>
                </w:p>
              </w:tc>
            </w:tr>
            <w:tr w:rsidR="00F84B6A" w:rsidRPr="008E658F" w14:paraId="11F70BFF" w14:textId="77777777" w:rsidTr="00A10E7B">
              <w:trPr>
                <w:trHeight w:val="300"/>
                <w:jc w:val="center"/>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CFAF4"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1177" w:type="dxa"/>
                  <w:tcBorders>
                    <w:top w:val="nil"/>
                    <w:left w:val="nil"/>
                    <w:bottom w:val="single" w:sz="4" w:space="0" w:color="auto"/>
                    <w:right w:val="single" w:sz="4" w:space="0" w:color="auto"/>
                  </w:tcBorders>
                  <w:shd w:val="clear" w:color="auto" w:fill="auto"/>
                  <w:vAlign w:val="center"/>
                  <w:hideMark/>
                </w:tcPr>
                <w:p w14:paraId="18642D92" w14:textId="77777777" w:rsidR="00F84B6A" w:rsidRPr="004725CD" w:rsidRDefault="00F84B6A" w:rsidP="00A217F0">
                  <w:pPr>
                    <w:rPr>
                      <w:rFonts w:ascii="Tahoma" w:hAnsi="Tahoma" w:cs="Tahoma"/>
                      <w:color w:val="1F497D"/>
                      <w:lang w:val="es-BO" w:eastAsia="es-BO"/>
                    </w:rPr>
                  </w:pPr>
                  <w:r w:rsidRPr="004725CD">
                    <w:rPr>
                      <w:rFonts w:ascii="Tahoma" w:hAnsi="Tahoma" w:cs="Tahoma"/>
                      <w:color w:val="1F497D"/>
                      <w:lang w:val="es-BO" w:eastAsia="es-BO"/>
                    </w:rPr>
                    <w:t>Computadora</w:t>
                  </w:r>
                </w:p>
              </w:tc>
              <w:tc>
                <w:tcPr>
                  <w:tcW w:w="528" w:type="dxa"/>
                  <w:tcBorders>
                    <w:top w:val="nil"/>
                    <w:left w:val="nil"/>
                    <w:bottom w:val="single" w:sz="4" w:space="0" w:color="auto"/>
                    <w:right w:val="single" w:sz="4" w:space="0" w:color="auto"/>
                  </w:tcBorders>
                  <w:shd w:val="clear" w:color="auto" w:fill="auto"/>
                  <w:noWrap/>
                  <w:vAlign w:val="center"/>
                  <w:hideMark/>
                </w:tcPr>
                <w:p w14:paraId="56350617"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Pza</w:t>
                  </w:r>
                </w:p>
              </w:tc>
              <w:tc>
                <w:tcPr>
                  <w:tcW w:w="255" w:type="dxa"/>
                  <w:tcBorders>
                    <w:top w:val="nil"/>
                    <w:left w:val="nil"/>
                    <w:bottom w:val="single" w:sz="4" w:space="0" w:color="auto"/>
                    <w:right w:val="single" w:sz="4" w:space="0" w:color="auto"/>
                  </w:tcBorders>
                  <w:shd w:val="clear" w:color="auto" w:fill="auto"/>
                  <w:noWrap/>
                  <w:vAlign w:val="center"/>
                  <w:hideMark/>
                </w:tcPr>
                <w:p w14:paraId="4B378835"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64" w:type="dxa"/>
                  <w:tcBorders>
                    <w:top w:val="nil"/>
                    <w:left w:val="nil"/>
                    <w:bottom w:val="single" w:sz="4" w:space="0" w:color="auto"/>
                    <w:right w:val="single" w:sz="4" w:space="0" w:color="auto"/>
                  </w:tcBorders>
                  <w:shd w:val="clear" w:color="auto" w:fill="auto"/>
                  <w:noWrap/>
                  <w:vAlign w:val="center"/>
                  <w:hideMark/>
                </w:tcPr>
                <w:p w14:paraId="2C7129A7"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295" w:type="dxa"/>
                  <w:tcBorders>
                    <w:top w:val="nil"/>
                    <w:left w:val="nil"/>
                    <w:bottom w:val="single" w:sz="4" w:space="0" w:color="auto"/>
                    <w:right w:val="single" w:sz="4" w:space="0" w:color="auto"/>
                  </w:tcBorders>
                  <w:shd w:val="clear" w:color="auto" w:fill="auto"/>
                  <w:noWrap/>
                  <w:vAlign w:val="center"/>
                  <w:hideMark/>
                </w:tcPr>
                <w:p w14:paraId="0C57C1B0"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329" w:type="dxa"/>
                  <w:tcBorders>
                    <w:top w:val="nil"/>
                    <w:left w:val="nil"/>
                    <w:bottom w:val="single" w:sz="4" w:space="0" w:color="auto"/>
                    <w:right w:val="single" w:sz="4" w:space="0" w:color="auto"/>
                  </w:tcBorders>
                  <w:shd w:val="clear" w:color="auto" w:fill="auto"/>
                  <w:noWrap/>
                  <w:vAlign w:val="center"/>
                  <w:hideMark/>
                </w:tcPr>
                <w:p w14:paraId="1DAE447F"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18" w:type="dxa"/>
                  <w:tcBorders>
                    <w:top w:val="nil"/>
                    <w:left w:val="nil"/>
                    <w:bottom w:val="single" w:sz="4" w:space="0" w:color="auto"/>
                    <w:right w:val="single" w:sz="4" w:space="0" w:color="auto"/>
                  </w:tcBorders>
                  <w:shd w:val="clear" w:color="auto" w:fill="auto"/>
                  <w:noWrap/>
                  <w:vAlign w:val="center"/>
                  <w:hideMark/>
                </w:tcPr>
                <w:p w14:paraId="41868185"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52" w:type="dxa"/>
                  <w:tcBorders>
                    <w:top w:val="nil"/>
                    <w:left w:val="nil"/>
                    <w:bottom w:val="single" w:sz="4" w:space="0" w:color="auto"/>
                    <w:right w:val="single" w:sz="4" w:space="0" w:color="auto"/>
                  </w:tcBorders>
                  <w:shd w:val="clear" w:color="auto" w:fill="auto"/>
                  <w:noWrap/>
                  <w:vAlign w:val="center"/>
                  <w:hideMark/>
                </w:tcPr>
                <w:p w14:paraId="6023ACCC"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4</w:t>
                  </w:r>
                </w:p>
              </w:tc>
              <w:tc>
                <w:tcPr>
                  <w:tcW w:w="261" w:type="dxa"/>
                  <w:tcBorders>
                    <w:top w:val="nil"/>
                    <w:left w:val="nil"/>
                    <w:bottom w:val="single" w:sz="4" w:space="0" w:color="auto"/>
                    <w:right w:val="single" w:sz="4" w:space="0" w:color="auto"/>
                  </w:tcBorders>
                  <w:shd w:val="clear" w:color="auto" w:fill="auto"/>
                  <w:noWrap/>
                  <w:vAlign w:val="center"/>
                  <w:hideMark/>
                </w:tcPr>
                <w:p w14:paraId="53A8F403"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318" w:type="dxa"/>
                  <w:tcBorders>
                    <w:top w:val="nil"/>
                    <w:left w:val="nil"/>
                    <w:bottom w:val="single" w:sz="4" w:space="0" w:color="auto"/>
                    <w:right w:val="single" w:sz="4" w:space="0" w:color="auto"/>
                  </w:tcBorders>
                  <w:shd w:val="clear" w:color="auto" w:fill="auto"/>
                  <w:noWrap/>
                  <w:vAlign w:val="center"/>
                  <w:hideMark/>
                </w:tcPr>
                <w:p w14:paraId="13A5F221"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5" w:type="dxa"/>
                  <w:tcBorders>
                    <w:top w:val="nil"/>
                    <w:left w:val="nil"/>
                    <w:bottom w:val="single" w:sz="4" w:space="0" w:color="auto"/>
                    <w:right w:val="single" w:sz="4" w:space="0" w:color="auto"/>
                  </w:tcBorders>
                  <w:shd w:val="clear" w:color="auto" w:fill="auto"/>
                  <w:noWrap/>
                  <w:vAlign w:val="center"/>
                  <w:hideMark/>
                </w:tcPr>
                <w:p w14:paraId="6046AA10"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r>
            <w:tr w:rsidR="00F84B6A" w:rsidRPr="008E658F" w14:paraId="392369D9" w14:textId="77777777" w:rsidTr="00A10E7B">
              <w:trPr>
                <w:trHeight w:val="300"/>
                <w:jc w:val="center"/>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4D93E37E"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1177" w:type="dxa"/>
                  <w:tcBorders>
                    <w:top w:val="nil"/>
                    <w:left w:val="nil"/>
                    <w:bottom w:val="single" w:sz="4" w:space="0" w:color="auto"/>
                    <w:right w:val="single" w:sz="4" w:space="0" w:color="auto"/>
                  </w:tcBorders>
                  <w:shd w:val="clear" w:color="auto" w:fill="auto"/>
                  <w:vAlign w:val="center"/>
                  <w:hideMark/>
                </w:tcPr>
                <w:p w14:paraId="3D8B38E8" w14:textId="77777777" w:rsidR="00F84B6A" w:rsidRPr="004725CD" w:rsidRDefault="00F84B6A" w:rsidP="00A217F0">
                  <w:pPr>
                    <w:rPr>
                      <w:rFonts w:ascii="Tahoma" w:hAnsi="Tahoma" w:cs="Tahoma"/>
                      <w:color w:val="1F497D"/>
                      <w:lang w:val="es-BO" w:eastAsia="es-BO"/>
                    </w:rPr>
                  </w:pPr>
                  <w:r w:rsidRPr="004725CD">
                    <w:rPr>
                      <w:rFonts w:ascii="Tahoma" w:hAnsi="Tahoma" w:cs="Tahoma"/>
                      <w:color w:val="1F497D"/>
                      <w:lang w:val="es-BO" w:eastAsia="es-BO"/>
                    </w:rPr>
                    <w:t>Escritorio</w:t>
                  </w:r>
                </w:p>
              </w:tc>
              <w:tc>
                <w:tcPr>
                  <w:tcW w:w="528" w:type="dxa"/>
                  <w:tcBorders>
                    <w:top w:val="nil"/>
                    <w:left w:val="nil"/>
                    <w:bottom w:val="single" w:sz="4" w:space="0" w:color="auto"/>
                    <w:right w:val="single" w:sz="4" w:space="0" w:color="auto"/>
                  </w:tcBorders>
                  <w:shd w:val="clear" w:color="auto" w:fill="auto"/>
                  <w:noWrap/>
                  <w:vAlign w:val="center"/>
                  <w:hideMark/>
                </w:tcPr>
                <w:p w14:paraId="2112F7D9"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Pza</w:t>
                  </w:r>
                </w:p>
              </w:tc>
              <w:tc>
                <w:tcPr>
                  <w:tcW w:w="255" w:type="dxa"/>
                  <w:tcBorders>
                    <w:top w:val="nil"/>
                    <w:left w:val="nil"/>
                    <w:bottom w:val="single" w:sz="4" w:space="0" w:color="auto"/>
                    <w:right w:val="single" w:sz="4" w:space="0" w:color="auto"/>
                  </w:tcBorders>
                  <w:shd w:val="clear" w:color="auto" w:fill="auto"/>
                  <w:noWrap/>
                  <w:vAlign w:val="center"/>
                  <w:hideMark/>
                </w:tcPr>
                <w:p w14:paraId="6FBAF1F5"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64" w:type="dxa"/>
                  <w:tcBorders>
                    <w:top w:val="nil"/>
                    <w:left w:val="nil"/>
                    <w:bottom w:val="single" w:sz="4" w:space="0" w:color="auto"/>
                    <w:right w:val="single" w:sz="4" w:space="0" w:color="auto"/>
                  </w:tcBorders>
                  <w:shd w:val="clear" w:color="auto" w:fill="auto"/>
                  <w:noWrap/>
                  <w:vAlign w:val="center"/>
                  <w:hideMark/>
                </w:tcPr>
                <w:p w14:paraId="71E131B2"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295" w:type="dxa"/>
                  <w:tcBorders>
                    <w:top w:val="nil"/>
                    <w:left w:val="nil"/>
                    <w:bottom w:val="single" w:sz="4" w:space="0" w:color="auto"/>
                    <w:right w:val="single" w:sz="4" w:space="0" w:color="auto"/>
                  </w:tcBorders>
                  <w:shd w:val="clear" w:color="auto" w:fill="auto"/>
                  <w:noWrap/>
                  <w:vAlign w:val="center"/>
                  <w:hideMark/>
                </w:tcPr>
                <w:p w14:paraId="673C76DE"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329" w:type="dxa"/>
                  <w:tcBorders>
                    <w:top w:val="nil"/>
                    <w:left w:val="nil"/>
                    <w:bottom w:val="single" w:sz="4" w:space="0" w:color="auto"/>
                    <w:right w:val="single" w:sz="4" w:space="0" w:color="auto"/>
                  </w:tcBorders>
                  <w:shd w:val="clear" w:color="auto" w:fill="auto"/>
                  <w:noWrap/>
                  <w:vAlign w:val="center"/>
                  <w:hideMark/>
                </w:tcPr>
                <w:p w14:paraId="15A91092"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18" w:type="dxa"/>
                  <w:tcBorders>
                    <w:top w:val="nil"/>
                    <w:left w:val="nil"/>
                    <w:bottom w:val="single" w:sz="4" w:space="0" w:color="auto"/>
                    <w:right w:val="single" w:sz="4" w:space="0" w:color="auto"/>
                  </w:tcBorders>
                  <w:shd w:val="clear" w:color="auto" w:fill="auto"/>
                  <w:noWrap/>
                  <w:vAlign w:val="center"/>
                  <w:hideMark/>
                </w:tcPr>
                <w:p w14:paraId="11ED766D"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52" w:type="dxa"/>
                  <w:tcBorders>
                    <w:top w:val="nil"/>
                    <w:left w:val="nil"/>
                    <w:bottom w:val="single" w:sz="4" w:space="0" w:color="auto"/>
                    <w:right w:val="single" w:sz="4" w:space="0" w:color="auto"/>
                  </w:tcBorders>
                  <w:shd w:val="clear" w:color="auto" w:fill="auto"/>
                  <w:noWrap/>
                  <w:vAlign w:val="center"/>
                  <w:hideMark/>
                </w:tcPr>
                <w:p w14:paraId="5DE4EEB7"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4</w:t>
                  </w:r>
                </w:p>
              </w:tc>
              <w:tc>
                <w:tcPr>
                  <w:tcW w:w="261" w:type="dxa"/>
                  <w:tcBorders>
                    <w:top w:val="nil"/>
                    <w:left w:val="nil"/>
                    <w:bottom w:val="single" w:sz="4" w:space="0" w:color="auto"/>
                    <w:right w:val="single" w:sz="4" w:space="0" w:color="auto"/>
                  </w:tcBorders>
                  <w:shd w:val="clear" w:color="auto" w:fill="auto"/>
                  <w:noWrap/>
                  <w:vAlign w:val="center"/>
                  <w:hideMark/>
                </w:tcPr>
                <w:p w14:paraId="32A6C862"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318" w:type="dxa"/>
                  <w:tcBorders>
                    <w:top w:val="nil"/>
                    <w:left w:val="nil"/>
                    <w:bottom w:val="single" w:sz="4" w:space="0" w:color="auto"/>
                    <w:right w:val="single" w:sz="4" w:space="0" w:color="auto"/>
                  </w:tcBorders>
                  <w:shd w:val="clear" w:color="auto" w:fill="auto"/>
                  <w:noWrap/>
                  <w:vAlign w:val="center"/>
                  <w:hideMark/>
                </w:tcPr>
                <w:p w14:paraId="436232A4"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5" w:type="dxa"/>
                  <w:tcBorders>
                    <w:top w:val="nil"/>
                    <w:left w:val="nil"/>
                    <w:bottom w:val="single" w:sz="4" w:space="0" w:color="auto"/>
                    <w:right w:val="single" w:sz="4" w:space="0" w:color="auto"/>
                  </w:tcBorders>
                  <w:shd w:val="clear" w:color="auto" w:fill="auto"/>
                  <w:noWrap/>
                  <w:vAlign w:val="center"/>
                  <w:hideMark/>
                </w:tcPr>
                <w:p w14:paraId="293D8BA8"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r>
            <w:tr w:rsidR="00F84B6A" w:rsidRPr="008E658F" w14:paraId="010C3830" w14:textId="77777777" w:rsidTr="00A10E7B">
              <w:trPr>
                <w:trHeight w:val="300"/>
                <w:jc w:val="center"/>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1EA07E0E"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1177" w:type="dxa"/>
                  <w:tcBorders>
                    <w:top w:val="nil"/>
                    <w:left w:val="nil"/>
                    <w:bottom w:val="single" w:sz="4" w:space="0" w:color="auto"/>
                    <w:right w:val="single" w:sz="4" w:space="0" w:color="auto"/>
                  </w:tcBorders>
                  <w:shd w:val="clear" w:color="auto" w:fill="auto"/>
                  <w:vAlign w:val="center"/>
                  <w:hideMark/>
                </w:tcPr>
                <w:p w14:paraId="0E1098DC" w14:textId="77777777" w:rsidR="00F84B6A" w:rsidRPr="004725CD" w:rsidRDefault="00F84B6A" w:rsidP="00A217F0">
                  <w:pPr>
                    <w:rPr>
                      <w:rFonts w:ascii="Tahoma" w:hAnsi="Tahoma" w:cs="Tahoma"/>
                      <w:color w:val="1F497D"/>
                      <w:lang w:val="es-BO" w:eastAsia="es-BO"/>
                    </w:rPr>
                  </w:pPr>
                  <w:r w:rsidRPr="004725CD">
                    <w:rPr>
                      <w:rFonts w:ascii="Tahoma" w:hAnsi="Tahoma" w:cs="Tahoma"/>
                      <w:color w:val="1F497D"/>
                      <w:lang w:val="es-BO" w:eastAsia="es-BO"/>
                    </w:rPr>
                    <w:t>Scanner</w:t>
                  </w:r>
                </w:p>
              </w:tc>
              <w:tc>
                <w:tcPr>
                  <w:tcW w:w="528" w:type="dxa"/>
                  <w:tcBorders>
                    <w:top w:val="nil"/>
                    <w:left w:val="nil"/>
                    <w:bottom w:val="single" w:sz="4" w:space="0" w:color="auto"/>
                    <w:right w:val="single" w:sz="4" w:space="0" w:color="auto"/>
                  </w:tcBorders>
                  <w:shd w:val="clear" w:color="auto" w:fill="auto"/>
                  <w:noWrap/>
                  <w:vAlign w:val="center"/>
                  <w:hideMark/>
                </w:tcPr>
                <w:p w14:paraId="2DC4E51F"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Pza</w:t>
                  </w:r>
                </w:p>
              </w:tc>
              <w:tc>
                <w:tcPr>
                  <w:tcW w:w="255" w:type="dxa"/>
                  <w:tcBorders>
                    <w:top w:val="nil"/>
                    <w:left w:val="nil"/>
                    <w:bottom w:val="single" w:sz="4" w:space="0" w:color="auto"/>
                    <w:right w:val="single" w:sz="4" w:space="0" w:color="auto"/>
                  </w:tcBorders>
                  <w:shd w:val="clear" w:color="auto" w:fill="auto"/>
                  <w:noWrap/>
                  <w:vAlign w:val="center"/>
                  <w:hideMark/>
                </w:tcPr>
                <w:p w14:paraId="7596AEC0"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4" w:type="dxa"/>
                  <w:tcBorders>
                    <w:top w:val="nil"/>
                    <w:left w:val="nil"/>
                    <w:bottom w:val="single" w:sz="4" w:space="0" w:color="auto"/>
                    <w:right w:val="single" w:sz="4" w:space="0" w:color="auto"/>
                  </w:tcBorders>
                  <w:shd w:val="clear" w:color="auto" w:fill="auto"/>
                  <w:noWrap/>
                  <w:vAlign w:val="center"/>
                  <w:hideMark/>
                </w:tcPr>
                <w:p w14:paraId="30BAE972"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95" w:type="dxa"/>
                  <w:tcBorders>
                    <w:top w:val="nil"/>
                    <w:left w:val="nil"/>
                    <w:bottom w:val="single" w:sz="4" w:space="0" w:color="auto"/>
                    <w:right w:val="single" w:sz="4" w:space="0" w:color="auto"/>
                  </w:tcBorders>
                  <w:shd w:val="clear" w:color="auto" w:fill="auto"/>
                  <w:noWrap/>
                  <w:vAlign w:val="center"/>
                  <w:hideMark/>
                </w:tcPr>
                <w:p w14:paraId="0D9A9142"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29" w:type="dxa"/>
                  <w:tcBorders>
                    <w:top w:val="nil"/>
                    <w:left w:val="nil"/>
                    <w:bottom w:val="single" w:sz="4" w:space="0" w:color="auto"/>
                    <w:right w:val="single" w:sz="4" w:space="0" w:color="auto"/>
                  </w:tcBorders>
                  <w:shd w:val="clear" w:color="auto" w:fill="auto"/>
                  <w:noWrap/>
                  <w:vAlign w:val="center"/>
                  <w:hideMark/>
                </w:tcPr>
                <w:p w14:paraId="7DC35874"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18" w:type="dxa"/>
                  <w:tcBorders>
                    <w:top w:val="nil"/>
                    <w:left w:val="nil"/>
                    <w:bottom w:val="single" w:sz="4" w:space="0" w:color="auto"/>
                    <w:right w:val="single" w:sz="4" w:space="0" w:color="auto"/>
                  </w:tcBorders>
                  <w:shd w:val="clear" w:color="auto" w:fill="auto"/>
                  <w:noWrap/>
                  <w:vAlign w:val="center"/>
                  <w:hideMark/>
                </w:tcPr>
                <w:p w14:paraId="4A256548"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52" w:type="dxa"/>
                  <w:tcBorders>
                    <w:top w:val="nil"/>
                    <w:left w:val="nil"/>
                    <w:bottom w:val="single" w:sz="4" w:space="0" w:color="auto"/>
                    <w:right w:val="single" w:sz="4" w:space="0" w:color="auto"/>
                  </w:tcBorders>
                  <w:shd w:val="clear" w:color="auto" w:fill="auto"/>
                  <w:noWrap/>
                  <w:vAlign w:val="center"/>
                  <w:hideMark/>
                </w:tcPr>
                <w:p w14:paraId="17AB60D6"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1" w:type="dxa"/>
                  <w:tcBorders>
                    <w:top w:val="nil"/>
                    <w:left w:val="nil"/>
                    <w:bottom w:val="single" w:sz="4" w:space="0" w:color="auto"/>
                    <w:right w:val="single" w:sz="4" w:space="0" w:color="auto"/>
                  </w:tcBorders>
                  <w:shd w:val="clear" w:color="auto" w:fill="auto"/>
                  <w:noWrap/>
                  <w:vAlign w:val="center"/>
                  <w:hideMark/>
                </w:tcPr>
                <w:p w14:paraId="24AEB7E1"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18" w:type="dxa"/>
                  <w:tcBorders>
                    <w:top w:val="nil"/>
                    <w:left w:val="nil"/>
                    <w:bottom w:val="single" w:sz="4" w:space="0" w:color="auto"/>
                    <w:right w:val="single" w:sz="4" w:space="0" w:color="auto"/>
                  </w:tcBorders>
                  <w:shd w:val="clear" w:color="auto" w:fill="auto"/>
                  <w:noWrap/>
                  <w:vAlign w:val="center"/>
                  <w:hideMark/>
                </w:tcPr>
                <w:p w14:paraId="5DD0E6D0"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5" w:type="dxa"/>
                  <w:tcBorders>
                    <w:top w:val="nil"/>
                    <w:left w:val="nil"/>
                    <w:bottom w:val="single" w:sz="4" w:space="0" w:color="auto"/>
                    <w:right w:val="single" w:sz="4" w:space="0" w:color="auto"/>
                  </w:tcBorders>
                  <w:shd w:val="clear" w:color="auto" w:fill="auto"/>
                  <w:noWrap/>
                  <w:vAlign w:val="center"/>
                  <w:hideMark/>
                </w:tcPr>
                <w:p w14:paraId="32339C9E"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r>
            <w:tr w:rsidR="00F84B6A" w:rsidRPr="009C4CD0" w14:paraId="69EBAF69" w14:textId="77777777" w:rsidTr="00A10E7B">
              <w:trPr>
                <w:trHeight w:val="300"/>
                <w:jc w:val="center"/>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4CD4344C"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4</w:t>
                  </w:r>
                </w:p>
              </w:tc>
              <w:tc>
                <w:tcPr>
                  <w:tcW w:w="1177" w:type="dxa"/>
                  <w:tcBorders>
                    <w:top w:val="nil"/>
                    <w:left w:val="nil"/>
                    <w:bottom w:val="single" w:sz="4" w:space="0" w:color="auto"/>
                    <w:right w:val="single" w:sz="4" w:space="0" w:color="auto"/>
                  </w:tcBorders>
                  <w:shd w:val="clear" w:color="auto" w:fill="auto"/>
                  <w:vAlign w:val="center"/>
                  <w:hideMark/>
                </w:tcPr>
                <w:p w14:paraId="03E71D8F" w14:textId="77777777" w:rsidR="00F84B6A" w:rsidRPr="004725CD" w:rsidRDefault="00F84B6A" w:rsidP="00A217F0">
                  <w:pPr>
                    <w:rPr>
                      <w:rFonts w:ascii="Tahoma" w:hAnsi="Tahoma" w:cs="Tahoma"/>
                      <w:color w:val="1F497D"/>
                      <w:lang w:val="es-BO" w:eastAsia="es-BO"/>
                    </w:rPr>
                  </w:pPr>
                  <w:r w:rsidRPr="004725CD">
                    <w:rPr>
                      <w:rFonts w:ascii="Tahoma" w:hAnsi="Tahoma" w:cs="Tahoma"/>
                      <w:color w:val="1F497D"/>
                      <w:lang w:val="es-BO" w:eastAsia="es-BO"/>
                    </w:rPr>
                    <w:t>Impresoras</w:t>
                  </w:r>
                </w:p>
              </w:tc>
              <w:tc>
                <w:tcPr>
                  <w:tcW w:w="528" w:type="dxa"/>
                  <w:tcBorders>
                    <w:top w:val="nil"/>
                    <w:left w:val="nil"/>
                    <w:bottom w:val="single" w:sz="4" w:space="0" w:color="auto"/>
                    <w:right w:val="single" w:sz="4" w:space="0" w:color="auto"/>
                  </w:tcBorders>
                  <w:shd w:val="clear" w:color="auto" w:fill="auto"/>
                  <w:noWrap/>
                  <w:vAlign w:val="center"/>
                  <w:hideMark/>
                </w:tcPr>
                <w:p w14:paraId="54659CA3"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Pza</w:t>
                  </w:r>
                </w:p>
              </w:tc>
              <w:tc>
                <w:tcPr>
                  <w:tcW w:w="255" w:type="dxa"/>
                  <w:tcBorders>
                    <w:top w:val="nil"/>
                    <w:left w:val="nil"/>
                    <w:bottom w:val="single" w:sz="4" w:space="0" w:color="auto"/>
                    <w:right w:val="single" w:sz="4" w:space="0" w:color="auto"/>
                  </w:tcBorders>
                  <w:shd w:val="clear" w:color="auto" w:fill="auto"/>
                  <w:noWrap/>
                  <w:vAlign w:val="center"/>
                  <w:hideMark/>
                </w:tcPr>
                <w:p w14:paraId="59370110"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64" w:type="dxa"/>
                  <w:tcBorders>
                    <w:top w:val="nil"/>
                    <w:left w:val="nil"/>
                    <w:bottom w:val="single" w:sz="4" w:space="0" w:color="auto"/>
                    <w:right w:val="single" w:sz="4" w:space="0" w:color="auto"/>
                  </w:tcBorders>
                  <w:shd w:val="clear" w:color="auto" w:fill="auto"/>
                  <w:noWrap/>
                  <w:vAlign w:val="center"/>
                  <w:hideMark/>
                </w:tcPr>
                <w:p w14:paraId="2E30B993"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295" w:type="dxa"/>
                  <w:tcBorders>
                    <w:top w:val="nil"/>
                    <w:left w:val="nil"/>
                    <w:bottom w:val="single" w:sz="4" w:space="0" w:color="auto"/>
                    <w:right w:val="single" w:sz="4" w:space="0" w:color="auto"/>
                  </w:tcBorders>
                  <w:shd w:val="clear" w:color="auto" w:fill="auto"/>
                  <w:noWrap/>
                  <w:vAlign w:val="center"/>
                  <w:hideMark/>
                </w:tcPr>
                <w:p w14:paraId="1E4C126C"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329" w:type="dxa"/>
                  <w:tcBorders>
                    <w:top w:val="nil"/>
                    <w:left w:val="nil"/>
                    <w:bottom w:val="single" w:sz="4" w:space="0" w:color="auto"/>
                    <w:right w:val="single" w:sz="4" w:space="0" w:color="auto"/>
                  </w:tcBorders>
                  <w:shd w:val="clear" w:color="auto" w:fill="auto"/>
                  <w:noWrap/>
                  <w:vAlign w:val="center"/>
                  <w:hideMark/>
                </w:tcPr>
                <w:p w14:paraId="676B80CA"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318" w:type="dxa"/>
                  <w:tcBorders>
                    <w:top w:val="nil"/>
                    <w:left w:val="nil"/>
                    <w:bottom w:val="single" w:sz="4" w:space="0" w:color="auto"/>
                    <w:right w:val="single" w:sz="4" w:space="0" w:color="auto"/>
                  </w:tcBorders>
                  <w:shd w:val="clear" w:color="auto" w:fill="auto"/>
                  <w:noWrap/>
                  <w:vAlign w:val="center"/>
                  <w:hideMark/>
                </w:tcPr>
                <w:p w14:paraId="2238B122"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c>
                <w:tcPr>
                  <w:tcW w:w="252" w:type="dxa"/>
                  <w:tcBorders>
                    <w:top w:val="nil"/>
                    <w:left w:val="nil"/>
                    <w:bottom w:val="single" w:sz="4" w:space="0" w:color="auto"/>
                    <w:right w:val="single" w:sz="4" w:space="0" w:color="auto"/>
                  </w:tcBorders>
                  <w:shd w:val="clear" w:color="auto" w:fill="auto"/>
                  <w:noWrap/>
                  <w:vAlign w:val="center"/>
                  <w:hideMark/>
                </w:tcPr>
                <w:p w14:paraId="73F02078"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4</w:t>
                  </w:r>
                </w:p>
              </w:tc>
              <w:tc>
                <w:tcPr>
                  <w:tcW w:w="261" w:type="dxa"/>
                  <w:tcBorders>
                    <w:top w:val="nil"/>
                    <w:left w:val="nil"/>
                    <w:bottom w:val="single" w:sz="4" w:space="0" w:color="auto"/>
                    <w:right w:val="single" w:sz="4" w:space="0" w:color="auto"/>
                  </w:tcBorders>
                  <w:shd w:val="clear" w:color="auto" w:fill="auto"/>
                  <w:noWrap/>
                  <w:vAlign w:val="center"/>
                  <w:hideMark/>
                </w:tcPr>
                <w:p w14:paraId="5E1A817F"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3</w:t>
                  </w:r>
                </w:p>
              </w:tc>
              <w:tc>
                <w:tcPr>
                  <w:tcW w:w="318" w:type="dxa"/>
                  <w:tcBorders>
                    <w:top w:val="nil"/>
                    <w:left w:val="nil"/>
                    <w:bottom w:val="single" w:sz="4" w:space="0" w:color="auto"/>
                    <w:right w:val="single" w:sz="4" w:space="0" w:color="auto"/>
                  </w:tcBorders>
                  <w:shd w:val="clear" w:color="auto" w:fill="auto"/>
                  <w:noWrap/>
                  <w:vAlign w:val="center"/>
                  <w:hideMark/>
                </w:tcPr>
                <w:p w14:paraId="39E6C02D" w14:textId="77777777" w:rsidR="00F84B6A" w:rsidRPr="004725CD" w:rsidRDefault="00F84B6A" w:rsidP="00A217F0">
                  <w:pPr>
                    <w:jc w:val="center"/>
                    <w:rPr>
                      <w:rFonts w:ascii="Tahoma" w:hAnsi="Tahoma" w:cs="Tahoma"/>
                      <w:color w:val="1F497D"/>
                      <w:lang w:val="es-BO" w:eastAsia="es-BO"/>
                    </w:rPr>
                  </w:pPr>
                  <w:r w:rsidRPr="004725CD">
                    <w:rPr>
                      <w:rFonts w:ascii="Tahoma" w:hAnsi="Tahoma" w:cs="Tahoma"/>
                      <w:color w:val="1F497D"/>
                      <w:lang w:val="es-BO" w:eastAsia="es-BO"/>
                    </w:rPr>
                    <w:t>1</w:t>
                  </w:r>
                </w:p>
              </w:tc>
              <w:tc>
                <w:tcPr>
                  <w:tcW w:w="265" w:type="dxa"/>
                  <w:tcBorders>
                    <w:top w:val="nil"/>
                    <w:left w:val="nil"/>
                    <w:bottom w:val="single" w:sz="4" w:space="0" w:color="auto"/>
                    <w:right w:val="single" w:sz="4" w:space="0" w:color="auto"/>
                  </w:tcBorders>
                  <w:shd w:val="clear" w:color="auto" w:fill="auto"/>
                  <w:noWrap/>
                  <w:vAlign w:val="center"/>
                  <w:hideMark/>
                </w:tcPr>
                <w:p w14:paraId="64674C6C" w14:textId="77777777" w:rsidR="00F84B6A" w:rsidRPr="004725CD" w:rsidRDefault="004725CD" w:rsidP="00A217F0">
                  <w:pPr>
                    <w:jc w:val="center"/>
                    <w:rPr>
                      <w:rFonts w:ascii="Tahoma" w:hAnsi="Tahoma" w:cs="Tahoma"/>
                      <w:color w:val="1F497D"/>
                      <w:lang w:val="es-BO" w:eastAsia="es-BO"/>
                    </w:rPr>
                  </w:pPr>
                  <w:r w:rsidRPr="004725CD">
                    <w:rPr>
                      <w:rFonts w:ascii="Tahoma" w:hAnsi="Tahoma" w:cs="Tahoma"/>
                      <w:color w:val="1F497D"/>
                      <w:lang w:val="es-BO" w:eastAsia="es-BO"/>
                    </w:rPr>
                    <w:t>2</w:t>
                  </w:r>
                </w:p>
              </w:tc>
            </w:tr>
          </w:tbl>
          <w:p w14:paraId="11B549BB" w14:textId="77777777" w:rsidR="00F84B6A" w:rsidRDefault="00F84B6A" w:rsidP="00A217F0">
            <w:pPr>
              <w:ind w:left="-3" w:firstLine="3"/>
              <w:jc w:val="both"/>
              <w:rPr>
                <w:rFonts w:ascii="Tahoma" w:hAnsi="Tahoma" w:cs="Tahoma"/>
                <w:bCs/>
                <w:color w:val="1F497D" w:themeColor="text2"/>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2DA44B3" w14:textId="77777777" w:rsidR="00FE66C7" w:rsidRDefault="00FE66C7" w:rsidP="00A217F0">
            <w:pPr>
              <w:jc w:val="center"/>
              <w:rPr>
                <w:b/>
                <w:color w:val="004990"/>
                <w:sz w:val="20"/>
                <w:szCs w:val="20"/>
              </w:rPr>
            </w:pPr>
          </w:p>
          <w:p w14:paraId="3A8A88F4" w14:textId="77777777" w:rsidR="00FE66C7" w:rsidRDefault="00FE66C7" w:rsidP="00A217F0">
            <w:pPr>
              <w:jc w:val="center"/>
              <w:rPr>
                <w:b/>
                <w:color w:val="004990"/>
                <w:sz w:val="20"/>
                <w:szCs w:val="20"/>
              </w:rPr>
            </w:pPr>
          </w:p>
          <w:p w14:paraId="6FB4D147" w14:textId="77777777" w:rsidR="00FE66C7" w:rsidRDefault="00FE66C7" w:rsidP="00A217F0">
            <w:pPr>
              <w:jc w:val="center"/>
              <w:rPr>
                <w:b/>
                <w:color w:val="004990"/>
                <w:sz w:val="20"/>
                <w:szCs w:val="20"/>
              </w:rPr>
            </w:pPr>
          </w:p>
          <w:p w14:paraId="06CD8C6E" w14:textId="77777777" w:rsidR="00FE66C7" w:rsidRDefault="00FE66C7" w:rsidP="00A217F0">
            <w:pPr>
              <w:jc w:val="center"/>
              <w:rPr>
                <w:b/>
                <w:color w:val="004990"/>
                <w:sz w:val="20"/>
                <w:szCs w:val="20"/>
              </w:rPr>
            </w:pPr>
          </w:p>
          <w:p w14:paraId="1691005A"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C72C8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02FFFF"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0EE8762C"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5C3286" w14:textId="77777777" w:rsidR="00F84B6A" w:rsidRDefault="00F84B6A" w:rsidP="00A217F0">
            <w:pPr>
              <w:jc w:val="center"/>
              <w:rPr>
                <w:rFonts w:ascii="Calibri" w:hAnsi="Calibri" w:cs="Calibri"/>
                <w:color w:val="1F497D"/>
              </w:rPr>
            </w:pPr>
            <w:r>
              <w:rPr>
                <w:rFonts w:ascii="Calibri" w:hAnsi="Calibri" w:cs="Calibri"/>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B1D8B" w14:textId="77777777" w:rsidR="00F84B6A" w:rsidRDefault="00F84B6A" w:rsidP="00A217F0">
            <w:pPr>
              <w:ind w:left="215"/>
              <w:rPr>
                <w:rFonts w:ascii="Tahoma" w:hAnsi="Tahoma" w:cs="Tahoma"/>
                <w:bCs/>
                <w:color w:val="1F497D" w:themeColor="text2"/>
              </w:rPr>
            </w:pPr>
            <w:r w:rsidRPr="00BE4385">
              <w:rPr>
                <w:rFonts w:ascii="Tahoma" w:hAnsi="Tahoma" w:cs="Tahoma"/>
                <w:bCs/>
                <w:color w:val="1F497D" w:themeColor="text2"/>
              </w:rPr>
              <w:t>6.7.3 VEHICULOS</w:t>
            </w:r>
          </w:p>
          <w:p w14:paraId="42790F53" w14:textId="77777777" w:rsidR="00F84B6A" w:rsidRDefault="00F84B6A" w:rsidP="00A217F0">
            <w:pPr>
              <w:ind w:left="215"/>
              <w:rPr>
                <w:rFonts w:ascii="Tahoma" w:hAnsi="Tahoma" w:cs="Tahoma"/>
                <w:bCs/>
                <w:color w:val="1F497D" w:themeColor="text2"/>
              </w:rPr>
            </w:pPr>
          </w:p>
          <w:p w14:paraId="394DB4FA" w14:textId="77777777" w:rsidR="00F84B6A" w:rsidRDefault="00F84B6A" w:rsidP="008E4C3C">
            <w:pPr>
              <w:ind w:left="215"/>
              <w:jc w:val="both"/>
              <w:rPr>
                <w:rFonts w:ascii="Tahoma" w:hAnsi="Tahoma" w:cs="Tahoma"/>
                <w:bCs/>
                <w:color w:val="1F497D" w:themeColor="text2"/>
              </w:rPr>
            </w:pPr>
            <w:r>
              <w:rPr>
                <w:rFonts w:ascii="Tahoma" w:hAnsi="Tahoma" w:cs="Tahoma"/>
                <w:bCs/>
                <w:color w:val="1F497D" w:themeColor="text2"/>
              </w:rPr>
              <w:t>La contratista debera contar con</w:t>
            </w:r>
            <w:r w:rsidR="00BE4385">
              <w:rPr>
                <w:rFonts w:ascii="Tahoma" w:hAnsi="Tahoma" w:cs="Tahoma"/>
                <w:bCs/>
                <w:color w:val="1F497D" w:themeColor="text2"/>
              </w:rPr>
              <w:t xml:space="preserve"> la cantidad adecuada</w:t>
            </w:r>
            <w:r>
              <w:rPr>
                <w:rFonts w:ascii="Tahoma" w:hAnsi="Tahoma" w:cs="Tahoma"/>
                <w:color w:val="1F497D" w:themeColor="text2"/>
                <w:lang w:eastAsia="en-US"/>
              </w:rPr>
              <w:t>:</w:t>
            </w:r>
          </w:p>
          <w:p w14:paraId="75249BC8" w14:textId="77777777" w:rsidR="00F84B6A" w:rsidRDefault="00F84B6A" w:rsidP="00A217F0">
            <w:pPr>
              <w:ind w:left="215"/>
              <w:rPr>
                <w:rFonts w:ascii="Tahoma" w:hAnsi="Tahoma" w:cs="Tahoma"/>
                <w:bCs/>
                <w:color w:val="1F497D" w:themeColor="text2"/>
              </w:rPr>
            </w:pPr>
          </w:p>
          <w:p w14:paraId="18793401" w14:textId="77777777" w:rsidR="00F84B6A" w:rsidRDefault="00F84B6A" w:rsidP="00F84B6A">
            <w:pPr>
              <w:numPr>
                <w:ilvl w:val="0"/>
                <w:numId w:val="58"/>
              </w:numPr>
              <w:jc w:val="both"/>
              <w:rPr>
                <w:rFonts w:ascii="Tahoma" w:hAnsi="Tahoma" w:cs="Tahoma"/>
                <w:color w:val="1F497D" w:themeColor="text2"/>
                <w:lang w:eastAsia="en-US"/>
              </w:rPr>
            </w:pPr>
            <w:r w:rsidRPr="006B0DE7">
              <w:rPr>
                <w:rFonts w:ascii="Tahoma" w:hAnsi="Tahoma" w:cs="Tahoma"/>
                <w:color w:val="1F497D" w:themeColor="text2"/>
                <w:lang w:eastAsia="en-US"/>
              </w:rPr>
              <w:t>Vehículo</w:t>
            </w:r>
            <w:r>
              <w:rPr>
                <w:rFonts w:ascii="Tahoma" w:hAnsi="Tahoma" w:cs="Tahoma"/>
                <w:color w:val="1F497D" w:themeColor="text2"/>
                <w:lang w:eastAsia="en-US"/>
              </w:rPr>
              <w:t>s</w:t>
            </w:r>
            <w:r w:rsidRPr="006B0DE7">
              <w:rPr>
                <w:rFonts w:ascii="Tahoma" w:hAnsi="Tahoma" w:cs="Tahoma"/>
                <w:color w:val="1F497D" w:themeColor="text2"/>
                <w:lang w:eastAsia="en-US"/>
              </w:rPr>
              <w:t xml:space="preserve"> apropiado</w:t>
            </w:r>
            <w:r>
              <w:rPr>
                <w:rFonts w:ascii="Tahoma" w:hAnsi="Tahoma" w:cs="Tahoma"/>
                <w:color w:val="1F497D" w:themeColor="text2"/>
                <w:lang w:eastAsia="en-US"/>
              </w:rPr>
              <w:t>s</w:t>
            </w:r>
            <w:r w:rsidRPr="006B0DE7">
              <w:rPr>
                <w:rFonts w:ascii="Tahoma" w:hAnsi="Tahoma" w:cs="Tahoma"/>
                <w:color w:val="1F497D" w:themeColor="text2"/>
                <w:lang w:eastAsia="en-US"/>
              </w:rPr>
              <w:t xml:space="preserve"> y en buen estado para el traslado tanto del personal </w:t>
            </w:r>
            <w:r>
              <w:rPr>
                <w:rFonts w:ascii="Tahoma" w:hAnsi="Tahoma" w:cs="Tahoma"/>
                <w:color w:val="1F497D" w:themeColor="text2"/>
                <w:lang w:eastAsia="en-US"/>
              </w:rPr>
              <w:t xml:space="preserve">técnico </w:t>
            </w:r>
            <w:r w:rsidRPr="006B0DE7">
              <w:rPr>
                <w:rFonts w:ascii="Tahoma" w:hAnsi="Tahoma" w:cs="Tahoma"/>
                <w:color w:val="1F497D" w:themeColor="text2"/>
                <w:lang w:eastAsia="en-US"/>
              </w:rPr>
              <w:t xml:space="preserve">con su correspondiente equipamiento así como del material </w:t>
            </w:r>
            <w:r>
              <w:rPr>
                <w:rFonts w:ascii="Tahoma" w:hAnsi="Tahoma" w:cs="Tahoma"/>
                <w:color w:val="1F497D" w:themeColor="text2"/>
                <w:lang w:eastAsia="en-US"/>
              </w:rPr>
              <w:t xml:space="preserve">que deben ir </w:t>
            </w:r>
            <w:r w:rsidRPr="006B0DE7">
              <w:rPr>
                <w:rFonts w:ascii="Tahoma" w:hAnsi="Tahoma" w:cs="Tahoma"/>
                <w:color w:val="1F497D" w:themeColor="text2"/>
                <w:lang w:eastAsia="en-US"/>
              </w:rPr>
              <w:t xml:space="preserve">adecuadamente </w:t>
            </w:r>
            <w:r>
              <w:rPr>
                <w:rFonts w:ascii="Tahoma" w:hAnsi="Tahoma" w:cs="Tahoma"/>
                <w:color w:val="1F497D" w:themeColor="text2"/>
                <w:lang w:eastAsia="en-US"/>
              </w:rPr>
              <w:t xml:space="preserve">resguardados para prevenir su deterioro, </w:t>
            </w:r>
            <w:r w:rsidRPr="006B0DE7">
              <w:rPr>
                <w:rFonts w:ascii="Tahoma" w:hAnsi="Tahoma" w:cs="Tahoma"/>
                <w:color w:val="1F497D" w:themeColor="text2"/>
                <w:lang w:eastAsia="en-US"/>
              </w:rPr>
              <w:t>pérdida</w:t>
            </w:r>
            <w:r>
              <w:rPr>
                <w:rFonts w:ascii="Tahoma" w:hAnsi="Tahoma" w:cs="Tahoma"/>
                <w:color w:val="1F497D" w:themeColor="text2"/>
                <w:lang w:eastAsia="en-US"/>
              </w:rPr>
              <w:t xml:space="preserve"> o robo</w:t>
            </w:r>
            <w:r w:rsidRPr="006B0DE7">
              <w:rPr>
                <w:rFonts w:ascii="Tahoma" w:hAnsi="Tahoma" w:cs="Tahoma"/>
                <w:color w:val="1F497D" w:themeColor="text2"/>
                <w:lang w:eastAsia="en-US"/>
              </w:rPr>
              <w:t xml:space="preserve">. </w:t>
            </w:r>
          </w:p>
          <w:p w14:paraId="7CCCD703" w14:textId="77777777" w:rsidR="00F84B6A" w:rsidRPr="006B0DE7" w:rsidRDefault="00F84B6A" w:rsidP="00F84B6A">
            <w:pPr>
              <w:numPr>
                <w:ilvl w:val="0"/>
                <w:numId w:val="58"/>
              </w:numPr>
              <w:jc w:val="both"/>
              <w:rPr>
                <w:rFonts w:ascii="Tahoma" w:hAnsi="Tahoma" w:cs="Tahoma"/>
                <w:color w:val="1F497D" w:themeColor="text2"/>
                <w:lang w:eastAsia="en-US"/>
              </w:rPr>
            </w:pPr>
            <w:r w:rsidRPr="006B0DE7">
              <w:rPr>
                <w:rFonts w:ascii="Tahoma" w:hAnsi="Tahoma" w:cs="Tahoma"/>
                <w:color w:val="1F497D" w:themeColor="text2"/>
                <w:lang w:eastAsia="en-US"/>
              </w:rPr>
              <w:t>Los vehículos propios y/o alquilados por la empresa contratista deben llevar pintado el logo de identificación de la misma en ambos lados del vehículo, el logo deberá tener un diámetro mínimo de 40 cm.</w:t>
            </w:r>
          </w:p>
          <w:p w14:paraId="59618753" w14:textId="77777777" w:rsidR="00F84B6A" w:rsidRDefault="00F84B6A" w:rsidP="003568A5">
            <w:pPr>
              <w:numPr>
                <w:ilvl w:val="0"/>
                <w:numId w:val="58"/>
              </w:numPr>
              <w:jc w:val="both"/>
              <w:rPr>
                <w:rFonts w:ascii="Tahoma" w:hAnsi="Tahoma" w:cs="Tahoma"/>
                <w:color w:val="1F497D" w:themeColor="text2"/>
                <w:lang w:eastAsia="en-US"/>
              </w:rPr>
            </w:pPr>
            <w:r w:rsidRPr="00BE4385">
              <w:rPr>
                <w:rFonts w:ascii="Tahoma" w:hAnsi="Tahoma" w:cs="Tahoma"/>
                <w:color w:val="1F497D" w:themeColor="text2"/>
                <w:lang w:eastAsia="en-US"/>
              </w:rPr>
              <w:t xml:space="preserve">Los vehículos para el ingreso a los campos petroleros deberán cumplir </w:t>
            </w:r>
            <w:r w:rsidR="000F2E12" w:rsidRPr="00BE4385">
              <w:rPr>
                <w:rFonts w:ascii="Tahoma" w:hAnsi="Tahoma" w:cs="Tahoma"/>
                <w:color w:val="1F497D" w:themeColor="text2"/>
                <w:lang w:eastAsia="en-US"/>
              </w:rPr>
              <w:t xml:space="preserve">los requerimientos de </w:t>
            </w:r>
            <w:r w:rsidR="003568A5" w:rsidRPr="00BE4385">
              <w:rPr>
                <w:rFonts w:ascii="Tahoma" w:hAnsi="Tahoma" w:cs="Tahoma"/>
                <w:color w:val="1F497D" w:themeColor="text2"/>
                <w:lang w:eastAsia="en-US"/>
              </w:rPr>
              <w:t>las empresas p</w:t>
            </w:r>
            <w:r w:rsidR="000F2E12" w:rsidRPr="00BE4385">
              <w:rPr>
                <w:rFonts w:ascii="Tahoma" w:hAnsi="Tahoma" w:cs="Tahoma"/>
                <w:color w:val="1F497D" w:themeColor="text2"/>
                <w:lang w:eastAsia="en-US"/>
              </w:rPr>
              <w:t>etroleras</w:t>
            </w:r>
            <w:r w:rsidR="00B306AF">
              <w:rPr>
                <w:rFonts w:ascii="Tahoma" w:hAnsi="Tahoma" w:cs="Tahoma"/>
                <w:color w:val="1F497D" w:themeColor="text2"/>
                <w:lang w:eastAsia="en-US"/>
              </w:rPr>
              <w:t xml:space="preserve"> y equipados </w:t>
            </w:r>
            <w:r w:rsidR="003568A5" w:rsidRPr="00BE4385">
              <w:rPr>
                <w:rFonts w:ascii="Tahoma" w:hAnsi="Tahoma" w:cs="Tahoma"/>
                <w:color w:val="1F497D" w:themeColor="text2"/>
                <w:lang w:eastAsia="en-US"/>
              </w:rPr>
              <w:t>con pito o alarma de reversa, barra antivuelco, cinturón de seguridad en todos los asientos. Además de extinguidor, triangulo de parqueo, botiquín y otros</w:t>
            </w:r>
            <w:r w:rsidR="00B306AF">
              <w:rPr>
                <w:rFonts w:ascii="Tahoma" w:hAnsi="Tahoma" w:cs="Tahoma"/>
                <w:color w:val="1F497D" w:themeColor="text2"/>
                <w:lang w:eastAsia="en-US"/>
              </w:rPr>
              <w:t>.</w:t>
            </w:r>
          </w:p>
          <w:p w14:paraId="0D915119" w14:textId="77777777" w:rsidR="00B306AF" w:rsidRPr="00BE4385" w:rsidRDefault="00B306AF" w:rsidP="00B306AF">
            <w:pPr>
              <w:numPr>
                <w:ilvl w:val="0"/>
                <w:numId w:val="58"/>
              </w:numPr>
              <w:jc w:val="both"/>
              <w:rPr>
                <w:rFonts w:ascii="Tahoma" w:hAnsi="Tahoma" w:cs="Tahoma"/>
                <w:color w:val="1F497D" w:themeColor="text2"/>
                <w:lang w:eastAsia="en-US"/>
              </w:rPr>
            </w:pPr>
            <w:r>
              <w:rPr>
                <w:rFonts w:ascii="Tahoma" w:hAnsi="Tahoma" w:cs="Tahoma"/>
                <w:color w:val="1F497D" w:themeColor="text2"/>
                <w:lang w:eastAsia="en-US"/>
              </w:rPr>
              <w:t>Los vehículos para los viajes al área rural</w:t>
            </w:r>
            <w:r w:rsidRPr="00B306AF">
              <w:rPr>
                <w:rFonts w:ascii="Tahoma" w:hAnsi="Tahoma" w:cs="Tahoma"/>
                <w:color w:val="1F497D" w:themeColor="text2"/>
                <w:lang w:eastAsia="en-US"/>
              </w:rPr>
              <w:t xml:space="preserve"> deberán </w:t>
            </w:r>
            <w:r>
              <w:rPr>
                <w:rFonts w:ascii="Tahoma" w:hAnsi="Tahoma" w:cs="Tahoma"/>
                <w:color w:val="1F497D" w:themeColor="text2"/>
                <w:lang w:eastAsia="en-US"/>
              </w:rPr>
              <w:t>estar debidamente equipados a</w:t>
            </w:r>
            <w:r w:rsidR="00E33895">
              <w:rPr>
                <w:rFonts w:ascii="Tahoma" w:hAnsi="Tahoma" w:cs="Tahoma"/>
                <w:color w:val="1F497D" w:themeColor="text2"/>
                <w:lang w:eastAsia="en-US"/>
              </w:rPr>
              <w:t xml:space="preserve"> </w:t>
            </w:r>
            <w:r>
              <w:rPr>
                <w:rFonts w:ascii="Tahoma" w:hAnsi="Tahoma" w:cs="Tahoma"/>
                <w:color w:val="1F497D" w:themeColor="text2"/>
                <w:lang w:eastAsia="en-US"/>
              </w:rPr>
              <w:t>fin de precautelar la seguridad de los ocupantes.</w:t>
            </w:r>
          </w:p>
          <w:p w14:paraId="1AE0ECAC" w14:textId="77777777" w:rsidR="00F84B6A" w:rsidRPr="000F2E12" w:rsidRDefault="00F84B6A" w:rsidP="003568A5">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1E44BFD" w14:textId="77777777" w:rsidR="00FE66C7" w:rsidRDefault="00FE66C7" w:rsidP="00A217F0">
            <w:pPr>
              <w:jc w:val="center"/>
              <w:rPr>
                <w:b/>
                <w:color w:val="004990"/>
                <w:sz w:val="20"/>
                <w:szCs w:val="20"/>
              </w:rPr>
            </w:pPr>
          </w:p>
          <w:p w14:paraId="6E440A04" w14:textId="77777777" w:rsidR="00FE66C7" w:rsidRDefault="00FE66C7" w:rsidP="00A217F0">
            <w:pPr>
              <w:jc w:val="center"/>
              <w:rPr>
                <w:b/>
                <w:color w:val="004990"/>
                <w:sz w:val="20"/>
                <w:szCs w:val="20"/>
              </w:rPr>
            </w:pPr>
          </w:p>
          <w:p w14:paraId="434124E1" w14:textId="77777777" w:rsidR="00FE66C7" w:rsidRDefault="00FE66C7" w:rsidP="00A217F0">
            <w:pPr>
              <w:jc w:val="center"/>
              <w:rPr>
                <w:b/>
                <w:color w:val="004990"/>
                <w:sz w:val="20"/>
                <w:szCs w:val="20"/>
              </w:rPr>
            </w:pPr>
          </w:p>
          <w:p w14:paraId="35309518" w14:textId="77777777" w:rsidR="00FE66C7" w:rsidRDefault="00FE66C7" w:rsidP="00A217F0">
            <w:pPr>
              <w:jc w:val="center"/>
              <w:rPr>
                <w:b/>
                <w:color w:val="004990"/>
                <w:sz w:val="20"/>
                <w:szCs w:val="20"/>
              </w:rPr>
            </w:pPr>
          </w:p>
          <w:p w14:paraId="23D48CE4" w14:textId="77777777" w:rsidR="00FE66C7" w:rsidRDefault="00FE66C7" w:rsidP="00A217F0">
            <w:pPr>
              <w:jc w:val="center"/>
              <w:rPr>
                <w:b/>
                <w:color w:val="004990"/>
                <w:sz w:val="20"/>
                <w:szCs w:val="20"/>
              </w:rP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p w14:paraId="2C2DD222" w14:textId="77777777" w:rsidR="00FE66C7" w:rsidRDefault="00FE66C7" w:rsidP="00A217F0">
            <w:pPr>
              <w:jc w:val="center"/>
              <w:rPr>
                <w:b/>
                <w:color w:val="004990"/>
                <w:sz w:val="20"/>
                <w:szCs w:val="20"/>
              </w:rPr>
            </w:pPr>
          </w:p>
          <w:p w14:paraId="74E32AE1" w14:textId="77777777" w:rsidR="00FE66C7" w:rsidRDefault="00FE66C7" w:rsidP="00A217F0">
            <w:pPr>
              <w:jc w:val="center"/>
              <w:rPr>
                <w:b/>
                <w:color w:val="004990"/>
                <w:sz w:val="20"/>
                <w:szCs w:val="20"/>
              </w:rPr>
            </w:pPr>
          </w:p>
          <w:p w14:paraId="49F0F359" w14:textId="77777777" w:rsidR="00FE66C7" w:rsidRDefault="00FE66C7" w:rsidP="00A217F0">
            <w:pPr>
              <w:jc w:val="center"/>
              <w:rPr>
                <w:b/>
                <w:color w:val="004990"/>
                <w:sz w:val="20"/>
                <w:szCs w:val="20"/>
              </w:rPr>
            </w:pPr>
          </w:p>
          <w:p w14:paraId="3BB46FAE" w14:textId="77777777" w:rsidR="00FE66C7" w:rsidRDefault="00FE66C7" w:rsidP="00A217F0">
            <w:pPr>
              <w:jc w:val="center"/>
              <w:rPr>
                <w:b/>
                <w:color w:val="004990"/>
                <w:sz w:val="20"/>
                <w:szCs w:val="20"/>
              </w:rPr>
            </w:pPr>
          </w:p>
          <w:p w14:paraId="142D3198" w14:textId="77777777" w:rsidR="00FE66C7" w:rsidRDefault="00FE66C7" w:rsidP="00A217F0">
            <w:pPr>
              <w:jc w:val="center"/>
              <w:rPr>
                <w:b/>
                <w:color w:val="004990"/>
                <w:sz w:val="20"/>
                <w:szCs w:val="20"/>
              </w:rPr>
            </w:pPr>
          </w:p>
          <w:p w14:paraId="24D43D5B" w14:textId="77777777" w:rsidR="00F84B6A" w:rsidRDefault="00F84B6A" w:rsidP="00A217F0">
            <w:pPr>
              <w:jc w:val="cente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29B2E"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482CB7"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0CD434B"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0A3C0C" w14:textId="77777777" w:rsidR="00F84B6A" w:rsidRDefault="00F84B6A" w:rsidP="00A217F0">
            <w:pPr>
              <w:jc w:val="center"/>
              <w:rPr>
                <w:rFonts w:ascii="Calibri" w:hAnsi="Calibri" w:cs="Calibri"/>
                <w:color w:val="1F497D"/>
              </w:rPr>
            </w:pPr>
            <w:r>
              <w:rPr>
                <w:rFonts w:ascii="Calibri" w:hAnsi="Calibri" w:cs="Calibri"/>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AE4578" w14:textId="77777777" w:rsidR="00F84B6A" w:rsidRPr="00EE7674" w:rsidRDefault="00F84B6A" w:rsidP="00A217F0">
            <w:pPr>
              <w:jc w:val="both"/>
              <w:rPr>
                <w:rFonts w:ascii="Tahoma" w:hAnsi="Tahoma" w:cs="Tahoma"/>
                <w:b/>
                <w:bCs/>
                <w:color w:val="1F497D"/>
                <w:lang w:val="es-MX"/>
              </w:rPr>
            </w:pPr>
            <w:r w:rsidRPr="007F78D2">
              <w:rPr>
                <w:rFonts w:ascii="Tahoma" w:hAnsi="Tahoma" w:cs="Tahoma"/>
                <w:b/>
                <w:bCs/>
                <w:color w:val="1F497D"/>
                <w:lang w:val="es-MX"/>
              </w:rPr>
              <w:t>6.8  STOCK DE MATERIALES</w:t>
            </w:r>
          </w:p>
          <w:p w14:paraId="6EABCD67" w14:textId="77777777" w:rsidR="00F84B6A" w:rsidRPr="00EE7674" w:rsidRDefault="00F84B6A" w:rsidP="00A217F0">
            <w:pPr>
              <w:autoSpaceDE w:val="0"/>
              <w:autoSpaceDN w:val="0"/>
              <w:adjustRightInd w:val="0"/>
              <w:jc w:val="both"/>
              <w:rPr>
                <w:rFonts w:ascii="Tahoma" w:eastAsiaTheme="minorHAnsi" w:hAnsi="Tahoma" w:cs="Tahoma"/>
                <w:color w:val="1F497D" w:themeColor="text2"/>
                <w:lang w:val="es-BO" w:eastAsia="en-US"/>
              </w:rPr>
            </w:pPr>
          </w:p>
          <w:p w14:paraId="4FF3ED31" w14:textId="77777777" w:rsidR="00F84B6A" w:rsidRPr="00B306AF" w:rsidRDefault="00F84B6A" w:rsidP="00A217F0">
            <w:pPr>
              <w:jc w:val="both"/>
              <w:rPr>
                <w:rFonts w:ascii="Tahoma" w:hAnsi="Tahoma" w:cs="Tahoma"/>
                <w:bCs/>
                <w:color w:val="1F497D"/>
                <w:lang w:val="es-BO"/>
              </w:rPr>
            </w:pPr>
            <w:r w:rsidRPr="00B306AF">
              <w:rPr>
                <w:rFonts w:ascii="Tahoma" w:hAnsi="Tahoma" w:cs="Tahoma"/>
                <w:bCs/>
                <w:color w:val="1F497D"/>
                <w:lang w:val="es-BO"/>
              </w:rPr>
              <w:t xml:space="preserve">A fin de garantizar la continuidad del trabajo, </w:t>
            </w:r>
            <w:r w:rsidR="00B306AF">
              <w:rPr>
                <w:rFonts w:ascii="Tahoma" w:hAnsi="Tahoma" w:cs="Tahoma"/>
                <w:bCs/>
                <w:color w:val="1F497D"/>
                <w:lang w:val="es-BO"/>
              </w:rPr>
              <w:t>y la ejecusion de las actividades en los tiempos establecidos, se sugiere a la</w:t>
            </w:r>
            <w:r w:rsidRPr="00B306AF">
              <w:rPr>
                <w:rFonts w:ascii="Tahoma" w:hAnsi="Tahoma" w:cs="Tahoma"/>
                <w:bCs/>
                <w:color w:val="1F497D"/>
                <w:lang w:val="es-BO"/>
              </w:rPr>
              <w:t xml:space="preserve"> contratista contar con material suficiente para efectuar los trabajos tanto de operación como de mantenimiento del servicio de Television Satelital  de ENTEL S.A., con una previsión de dos meses, por lo tanto debe prever la compra del material necesario de forma anticipada para evitar demoras o cese de actividades por falta de material.</w:t>
            </w:r>
          </w:p>
          <w:p w14:paraId="5BDF458B" w14:textId="77777777" w:rsidR="00F84B6A" w:rsidRPr="00B306AF" w:rsidRDefault="00F84B6A" w:rsidP="00A217F0">
            <w:pPr>
              <w:ind w:hanging="3"/>
              <w:jc w:val="both"/>
              <w:rPr>
                <w:rFonts w:ascii="Tahoma" w:hAnsi="Tahoma" w:cs="Tahoma"/>
                <w:bCs/>
                <w:color w:val="1F497D"/>
                <w:lang w:val="es-BO"/>
              </w:rPr>
            </w:pPr>
          </w:p>
          <w:p w14:paraId="1F7BD00C" w14:textId="77777777" w:rsidR="00F84B6A" w:rsidRPr="00B306AF" w:rsidRDefault="00F84B6A" w:rsidP="00A217F0">
            <w:pPr>
              <w:ind w:hanging="3"/>
              <w:jc w:val="both"/>
              <w:rPr>
                <w:rFonts w:ascii="Tahoma" w:hAnsi="Tahoma" w:cs="Tahoma"/>
                <w:bCs/>
                <w:color w:val="1F497D"/>
                <w:lang w:val="es-BO"/>
              </w:rPr>
            </w:pPr>
            <w:r w:rsidRPr="00B306AF">
              <w:rPr>
                <w:rFonts w:ascii="Tahoma" w:hAnsi="Tahoma" w:cs="Tahoma"/>
                <w:bCs/>
                <w:color w:val="1F497D"/>
                <w:lang w:val="es-BO"/>
              </w:rPr>
              <w:t xml:space="preserve">Con este fin, </w:t>
            </w:r>
            <w:r w:rsidRPr="00B306AF">
              <w:rPr>
                <w:rFonts w:ascii="Tahoma" w:hAnsi="Tahoma" w:cs="Tahoma"/>
                <w:bCs/>
                <w:color w:val="1F497D"/>
              </w:rPr>
              <w:t xml:space="preserve">se </w:t>
            </w:r>
            <w:r w:rsidR="00B306AF">
              <w:rPr>
                <w:rFonts w:ascii="Tahoma" w:hAnsi="Tahoma" w:cs="Tahoma"/>
                <w:bCs/>
                <w:color w:val="1F497D"/>
              </w:rPr>
              <w:t>sugieren</w:t>
            </w:r>
            <w:r w:rsidRPr="00B306AF">
              <w:rPr>
                <w:rFonts w:ascii="Tahoma" w:hAnsi="Tahoma" w:cs="Tahoma"/>
                <w:bCs/>
                <w:color w:val="1F497D"/>
              </w:rPr>
              <w:t xml:space="preserve"> cantidades mínimas de material que debe mantener la contratista en todo momento</w:t>
            </w:r>
            <w:r w:rsidRPr="00B306AF">
              <w:rPr>
                <w:rFonts w:ascii="Tahoma" w:hAnsi="Tahoma" w:cs="Tahoma"/>
                <w:bCs/>
                <w:color w:val="1F497D"/>
                <w:lang w:val="es-BO"/>
              </w:rPr>
              <w:t xml:space="preserve"> (provisión para dos meses, red domiciliaria):</w:t>
            </w:r>
          </w:p>
          <w:p w14:paraId="6BE91B12" w14:textId="77777777" w:rsidR="00F84B6A" w:rsidRPr="007F78D2" w:rsidRDefault="00F84B6A" w:rsidP="00A217F0">
            <w:pPr>
              <w:ind w:hanging="3"/>
              <w:jc w:val="both"/>
              <w:rPr>
                <w:rFonts w:ascii="Tahoma" w:hAnsi="Tahoma" w:cs="Tahoma"/>
                <w:bCs/>
                <w:color w:val="1F497D"/>
                <w:highlight w:val="yellow"/>
                <w:lang w:val="es-BO"/>
              </w:rPr>
            </w:pPr>
          </w:p>
          <w:tbl>
            <w:tblPr>
              <w:tblW w:w="5080" w:type="dxa"/>
              <w:tblLayout w:type="fixed"/>
              <w:tblCellMar>
                <w:left w:w="70" w:type="dxa"/>
                <w:right w:w="70" w:type="dxa"/>
              </w:tblCellMar>
              <w:tblLook w:val="04A0" w:firstRow="1" w:lastRow="0" w:firstColumn="1" w:lastColumn="0" w:noHBand="0" w:noVBand="1"/>
            </w:tblPr>
            <w:tblGrid>
              <w:gridCol w:w="190"/>
              <w:gridCol w:w="932"/>
              <w:gridCol w:w="526"/>
              <w:gridCol w:w="394"/>
              <w:gridCol w:w="394"/>
              <w:gridCol w:w="394"/>
              <w:gridCol w:w="377"/>
              <w:gridCol w:w="376"/>
              <w:gridCol w:w="394"/>
              <w:gridCol w:w="373"/>
              <w:gridCol w:w="376"/>
              <w:gridCol w:w="354"/>
            </w:tblGrid>
            <w:tr w:rsidR="00F84B6A" w:rsidRPr="007F78D2" w14:paraId="1EE2DFF3" w14:textId="77777777" w:rsidTr="00A217F0">
              <w:trPr>
                <w:trHeight w:val="360"/>
              </w:trPr>
              <w:tc>
                <w:tcPr>
                  <w:tcW w:w="19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C08303" w14:textId="77777777" w:rsidR="00F84B6A" w:rsidRPr="00B306AF" w:rsidRDefault="00F84B6A" w:rsidP="00A217F0">
                  <w:pPr>
                    <w:jc w:val="center"/>
                    <w:rPr>
                      <w:rFonts w:ascii="Tahoma" w:hAnsi="Tahoma" w:cs="Tahoma"/>
                      <w:color w:val="000000"/>
                      <w:sz w:val="14"/>
                      <w:szCs w:val="14"/>
                      <w:lang w:val="es-BO" w:eastAsia="es-BO"/>
                    </w:rPr>
                  </w:pPr>
                  <w:r w:rsidRPr="00B306AF">
                    <w:rPr>
                      <w:rFonts w:ascii="Tahoma" w:hAnsi="Tahoma" w:cs="Tahoma"/>
                      <w:color w:val="000000"/>
                      <w:sz w:val="14"/>
                      <w:szCs w:val="14"/>
                      <w:lang w:val="es-BO" w:eastAsia="es-BO"/>
                    </w:rPr>
                    <w:t> </w:t>
                  </w:r>
                </w:p>
              </w:tc>
              <w:tc>
                <w:tcPr>
                  <w:tcW w:w="932" w:type="dxa"/>
                  <w:tcBorders>
                    <w:top w:val="single" w:sz="4" w:space="0" w:color="auto"/>
                    <w:left w:val="nil"/>
                    <w:bottom w:val="single" w:sz="4" w:space="0" w:color="auto"/>
                    <w:right w:val="single" w:sz="4" w:space="0" w:color="auto"/>
                  </w:tcBorders>
                  <w:shd w:val="clear" w:color="000000" w:fill="D9D9D9"/>
                  <w:vAlign w:val="center"/>
                  <w:hideMark/>
                </w:tcPr>
                <w:p w14:paraId="3C6F057F"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Descripción</w:t>
                  </w:r>
                </w:p>
              </w:tc>
              <w:tc>
                <w:tcPr>
                  <w:tcW w:w="526" w:type="dxa"/>
                  <w:tcBorders>
                    <w:top w:val="single" w:sz="4" w:space="0" w:color="auto"/>
                    <w:left w:val="nil"/>
                    <w:bottom w:val="single" w:sz="4" w:space="0" w:color="auto"/>
                    <w:right w:val="single" w:sz="4" w:space="0" w:color="auto"/>
                  </w:tcBorders>
                  <w:shd w:val="clear" w:color="000000" w:fill="D9D9D9"/>
                  <w:vAlign w:val="center"/>
                  <w:hideMark/>
                </w:tcPr>
                <w:p w14:paraId="0A32B933"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Unidad</w:t>
                  </w:r>
                </w:p>
              </w:tc>
              <w:tc>
                <w:tcPr>
                  <w:tcW w:w="394" w:type="dxa"/>
                  <w:tcBorders>
                    <w:top w:val="single" w:sz="4" w:space="0" w:color="auto"/>
                    <w:left w:val="nil"/>
                    <w:bottom w:val="single" w:sz="4" w:space="0" w:color="auto"/>
                    <w:right w:val="single" w:sz="4" w:space="0" w:color="auto"/>
                  </w:tcBorders>
                  <w:shd w:val="clear" w:color="000000" w:fill="D9D9D9"/>
                  <w:vAlign w:val="center"/>
                  <w:hideMark/>
                </w:tcPr>
                <w:p w14:paraId="56F787C2"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LPZ</w:t>
                  </w:r>
                </w:p>
              </w:tc>
              <w:tc>
                <w:tcPr>
                  <w:tcW w:w="394" w:type="dxa"/>
                  <w:tcBorders>
                    <w:top w:val="single" w:sz="4" w:space="0" w:color="auto"/>
                    <w:left w:val="nil"/>
                    <w:bottom w:val="single" w:sz="4" w:space="0" w:color="auto"/>
                    <w:right w:val="single" w:sz="4" w:space="0" w:color="auto"/>
                  </w:tcBorders>
                  <w:shd w:val="clear" w:color="000000" w:fill="D9D9D9"/>
                  <w:vAlign w:val="center"/>
                  <w:hideMark/>
                </w:tcPr>
                <w:p w14:paraId="711FFA16"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SCZ</w:t>
                  </w:r>
                </w:p>
              </w:tc>
              <w:tc>
                <w:tcPr>
                  <w:tcW w:w="394" w:type="dxa"/>
                  <w:tcBorders>
                    <w:top w:val="single" w:sz="4" w:space="0" w:color="auto"/>
                    <w:left w:val="nil"/>
                    <w:bottom w:val="single" w:sz="4" w:space="0" w:color="auto"/>
                    <w:right w:val="single" w:sz="4" w:space="0" w:color="auto"/>
                  </w:tcBorders>
                  <w:shd w:val="clear" w:color="000000" w:fill="D9D9D9"/>
                  <w:vAlign w:val="center"/>
                  <w:hideMark/>
                </w:tcPr>
                <w:p w14:paraId="72CA0B4F"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CBA</w:t>
                  </w:r>
                </w:p>
              </w:tc>
              <w:tc>
                <w:tcPr>
                  <w:tcW w:w="377" w:type="dxa"/>
                  <w:tcBorders>
                    <w:top w:val="single" w:sz="4" w:space="0" w:color="auto"/>
                    <w:left w:val="nil"/>
                    <w:bottom w:val="single" w:sz="4" w:space="0" w:color="auto"/>
                    <w:right w:val="single" w:sz="4" w:space="0" w:color="auto"/>
                  </w:tcBorders>
                  <w:shd w:val="clear" w:color="000000" w:fill="D9D9D9"/>
                  <w:vAlign w:val="center"/>
                  <w:hideMark/>
                </w:tcPr>
                <w:p w14:paraId="4C20D680"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ORO</w:t>
                  </w:r>
                </w:p>
              </w:tc>
              <w:tc>
                <w:tcPr>
                  <w:tcW w:w="376" w:type="dxa"/>
                  <w:tcBorders>
                    <w:top w:val="single" w:sz="4" w:space="0" w:color="auto"/>
                    <w:left w:val="nil"/>
                    <w:bottom w:val="single" w:sz="4" w:space="0" w:color="auto"/>
                    <w:right w:val="single" w:sz="4" w:space="0" w:color="auto"/>
                  </w:tcBorders>
                  <w:shd w:val="clear" w:color="000000" w:fill="D9D9D9"/>
                  <w:vAlign w:val="center"/>
                  <w:hideMark/>
                </w:tcPr>
                <w:p w14:paraId="22D1CFA2"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CHU</w:t>
                  </w:r>
                </w:p>
              </w:tc>
              <w:tc>
                <w:tcPr>
                  <w:tcW w:w="394" w:type="dxa"/>
                  <w:tcBorders>
                    <w:top w:val="single" w:sz="4" w:space="0" w:color="auto"/>
                    <w:left w:val="nil"/>
                    <w:bottom w:val="single" w:sz="4" w:space="0" w:color="auto"/>
                    <w:right w:val="single" w:sz="4" w:space="0" w:color="auto"/>
                  </w:tcBorders>
                  <w:shd w:val="clear" w:color="000000" w:fill="D9D9D9"/>
                  <w:vAlign w:val="center"/>
                  <w:hideMark/>
                </w:tcPr>
                <w:p w14:paraId="6617393D"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TJA</w:t>
                  </w:r>
                </w:p>
              </w:tc>
              <w:tc>
                <w:tcPr>
                  <w:tcW w:w="373" w:type="dxa"/>
                  <w:tcBorders>
                    <w:top w:val="single" w:sz="4" w:space="0" w:color="auto"/>
                    <w:left w:val="nil"/>
                    <w:bottom w:val="single" w:sz="4" w:space="0" w:color="auto"/>
                    <w:right w:val="single" w:sz="4" w:space="0" w:color="auto"/>
                  </w:tcBorders>
                  <w:shd w:val="clear" w:color="000000" w:fill="D9D9D9"/>
                  <w:vAlign w:val="center"/>
                  <w:hideMark/>
                </w:tcPr>
                <w:p w14:paraId="23FBCCA0"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BNI</w:t>
                  </w:r>
                </w:p>
              </w:tc>
              <w:tc>
                <w:tcPr>
                  <w:tcW w:w="376" w:type="dxa"/>
                  <w:tcBorders>
                    <w:top w:val="single" w:sz="4" w:space="0" w:color="auto"/>
                    <w:left w:val="nil"/>
                    <w:bottom w:val="single" w:sz="4" w:space="0" w:color="auto"/>
                    <w:right w:val="single" w:sz="4" w:space="0" w:color="auto"/>
                  </w:tcBorders>
                  <w:shd w:val="clear" w:color="000000" w:fill="D9D9D9"/>
                  <w:vAlign w:val="center"/>
                  <w:hideMark/>
                </w:tcPr>
                <w:p w14:paraId="0DE5EC72"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PDO</w:t>
                  </w:r>
                </w:p>
              </w:tc>
              <w:tc>
                <w:tcPr>
                  <w:tcW w:w="354" w:type="dxa"/>
                  <w:tcBorders>
                    <w:top w:val="single" w:sz="4" w:space="0" w:color="auto"/>
                    <w:left w:val="nil"/>
                    <w:bottom w:val="single" w:sz="4" w:space="0" w:color="auto"/>
                    <w:right w:val="single" w:sz="4" w:space="0" w:color="auto"/>
                  </w:tcBorders>
                  <w:shd w:val="clear" w:color="000000" w:fill="D9D9D9"/>
                  <w:vAlign w:val="center"/>
                  <w:hideMark/>
                </w:tcPr>
                <w:p w14:paraId="48AC8E7B" w14:textId="77777777" w:rsidR="00F84B6A" w:rsidRPr="00B306AF" w:rsidRDefault="00F84B6A" w:rsidP="00A217F0">
                  <w:pPr>
                    <w:jc w:val="center"/>
                    <w:rPr>
                      <w:rFonts w:ascii="Tahoma" w:hAnsi="Tahoma" w:cs="Tahoma"/>
                      <w:b/>
                      <w:bCs/>
                      <w:color w:val="1F497D"/>
                      <w:sz w:val="14"/>
                      <w:szCs w:val="14"/>
                      <w:lang w:val="es-BO" w:eastAsia="es-BO"/>
                    </w:rPr>
                  </w:pPr>
                  <w:r w:rsidRPr="00B306AF">
                    <w:rPr>
                      <w:rFonts w:ascii="Tahoma" w:hAnsi="Tahoma" w:cs="Tahoma"/>
                      <w:b/>
                      <w:bCs/>
                      <w:color w:val="1F497D"/>
                      <w:sz w:val="14"/>
                      <w:szCs w:val="14"/>
                      <w:lang w:val="es-BO" w:eastAsia="es-BO"/>
                    </w:rPr>
                    <w:t>PTS</w:t>
                  </w:r>
                </w:p>
              </w:tc>
            </w:tr>
            <w:tr w:rsidR="00F84B6A" w:rsidRPr="007F78D2" w14:paraId="41B61DC1" w14:textId="77777777" w:rsidTr="00A217F0">
              <w:trPr>
                <w:trHeight w:val="36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00B629E6"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w:t>
                  </w:r>
                </w:p>
              </w:tc>
              <w:tc>
                <w:tcPr>
                  <w:tcW w:w="932" w:type="dxa"/>
                  <w:tcBorders>
                    <w:top w:val="nil"/>
                    <w:left w:val="nil"/>
                    <w:bottom w:val="single" w:sz="4" w:space="0" w:color="auto"/>
                    <w:right w:val="single" w:sz="4" w:space="0" w:color="auto"/>
                  </w:tcBorders>
                  <w:shd w:val="clear" w:color="auto" w:fill="auto"/>
                  <w:vAlign w:val="center"/>
                  <w:hideMark/>
                </w:tcPr>
                <w:p w14:paraId="67720E01" w14:textId="77777777" w:rsidR="00F84B6A" w:rsidRPr="00B306AF" w:rsidRDefault="00F84B6A" w:rsidP="00A217F0">
                  <w:pPr>
                    <w:rPr>
                      <w:rFonts w:ascii="Tahoma" w:hAnsi="Tahoma" w:cs="Tahoma"/>
                      <w:color w:val="1F497D"/>
                      <w:sz w:val="14"/>
                      <w:szCs w:val="14"/>
                      <w:lang w:val="es-BO" w:eastAsia="es-BO"/>
                    </w:rPr>
                  </w:pPr>
                  <w:r w:rsidRPr="00B306AF">
                    <w:rPr>
                      <w:rFonts w:ascii="Tahoma" w:hAnsi="Tahoma" w:cs="Tahoma"/>
                      <w:color w:val="1F497D"/>
                      <w:sz w:val="14"/>
                      <w:szCs w:val="14"/>
                      <w:lang w:val="es-BO" w:eastAsia="es-BO"/>
                    </w:rPr>
                    <w:t xml:space="preserve">Cable coaxial RG6 </w:t>
                  </w:r>
                </w:p>
              </w:tc>
              <w:tc>
                <w:tcPr>
                  <w:tcW w:w="526" w:type="dxa"/>
                  <w:tcBorders>
                    <w:top w:val="nil"/>
                    <w:left w:val="nil"/>
                    <w:bottom w:val="single" w:sz="4" w:space="0" w:color="auto"/>
                    <w:right w:val="single" w:sz="4" w:space="0" w:color="auto"/>
                  </w:tcBorders>
                  <w:shd w:val="clear" w:color="auto" w:fill="auto"/>
                  <w:vAlign w:val="center"/>
                  <w:hideMark/>
                </w:tcPr>
                <w:p w14:paraId="1D903813"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Rollo (305m)</w:t>
                  </w:r>
                </w:p>
              </w:tc>
              <w:tc>
                <w:tcPr>
                  <w:tcW w:w="394" w:type="dxa"/>
                  <w:tcBorders>
                    <w:top w:val="nil"/>
                    <w:left w:val="nil"/>
                    <w:bottom w:val="single" w:sz="4" w:space="0" w:color="auto"/>
                    <w:right w:val="single" w:sz="4" w:space="0" w:color="auto"/>
                  </w:tcBorders>
                  <w:shd w:val="clear" w:color="auto" w:fill="auto"/>
                  <w:vAlign w:val="center"/>
                  <w:hideMark/>
                </w:tcPr>
                <w:p w14:paraId="40C3EB92"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w:t>
                  </w:r>
                </w:p>
              </w:tc>
              <w:tc>
                <w:tcPr>
                  <w:tcW w:w="394" w:type="dxa"/>
                  <w:tcBorders>
                    <w:top w:val="nil"/>
                    <w:left w:val="nil"/>
                    <w:bottom w:val="single" w:sz="4" w:space="0" w:color="auto"/>
                    <w:right w:val="single" w:sz="4" w:space="0" w:color="auto"/>
                  </w:tcBorders>
                  <w:shd w:val="clear" w:color="auto" w:fill="auto"/>
                  <w:vAlign w:val="center"/>
                  <w:hideMark/>
                </w:tcPr>
                <w:p w14:paraId="3731227F"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40</w:t>
                  </w:r>
                </w:p>
              </w:tc>
              <w:tc>
                <w:tcPr>
                  <w:tcW w:w="394" w:type="dxa"/>
                  <w:tcBorders>
                    <w:top w:val="nil"/>
                    <w:left w:val="nil"/>
                    <w:bottom w:val="single" w:sz="4" w:space="0" w:color="auto"/>
                    <w:right w:val="single" w:sz="4" w:space="0" w:color="auto"/>
                  </w:tcBorders>
                  <w:shd w:val="clear" w:color="auto" w:fill="auto"/>
                  <w:vAlign w:val="center"/>
                  <w:hideMark/>
                </w:tcPr>
                <w:p w14:paraId="73052F89"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40</w:t>
                  </w:r>
                </w:p>
              </w:tc>
              <w:tc>
                <w:tcPr>
                  <w:tcW w:w="377" w:type="dxa"/>
                  <w:tcBorders>
                    <w:top w:val="nil"/>
                    <w:left w:val="nil"/>
                    <w:bottom w:val="single" w:sz="4" w:space="0" w:color="auto"/>
                    <w:right w:val="single" w:sz="4" w:space="0" w:color="auto"/>
                  </w:tcBorders>
                  <w:shd w:val="clear" w:color="auto" w:fill="auto"/>
                  <w:vAlign w:val="center"/>
                  <w:hideMark/>
                </w:tcPr>
                <w:p w14:paraId="28FD8CF6"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10</w:t>
                  </w:r>
                </w:p>
              </w:tc>
              <w:tc>
                <w:tcPr>
                  <w:tcW w:w="376" w:type="dxa"/>
                  <w:tcBorders>
                    <w:top w:val="nil"/>
                    <w:left w:val="nil"/>
                    <w:bottom w:val="single" w:sz="4" w:space="0" w:color="auto"/>
                    <w:right w:val="single" w:sz="4" w:space="0" w:color="auto"/>
                  </w:tcBorders>
                  <w:shd w:val="clear" w:color="auto" w:fill="auto"/>
                  <w:vAlign w:val="center"/>
                  <w:hideMark/>
                </w:tcPr>
                <w:p w14:paraId="22158C51"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15</w:t>
                  </w:r>
                </w:p>
              </w:tc>
              <w:tc>
                <w:tcPr>
                  <w:tcW w:w="394" w:type="dxa"/>
                  <w:tcBorders>
                    <w:top w:val="nil"/>
                    <w:left w:val="nil"/>
                    <w:bottom w:val="single" w:sz="4" w:space="0" w:color="auto"/>
                    <w:right w:val="single" w:sz="4" w:space="0" w:color="auto"/>
                  </w:tcBorders>
                  <w:shd w:val="clear" w:color="auto" w:fill="auto"/>
                  <w:vAlign w:val="center"/>
                  <w:hideMark/>
                </w:tcPr>
                <w:p w14:paraId="2FB4B5D3"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40</w:t>
                  </w:r>
                </w:p>
              </w:tc>
              <w:tc>
                <w:tcPr>
                  <w:tcW w:w="373" w:type="dxa"/>
                  <w:tcBorders>
                    <w:top w:val="nil"/>
                    <w:left w:val="nil"/>
                    <w:bottom w:val="single" w:sz="4" w:space="0" w:color="auto"/>
                    <w:right w:val="single" w:sz="4" w:space="0" w:color="auto"/>
                  </w:tcBorders>
                  <w:shd w:val="clear" w:color="auto" w:fill="auto"/>
                  <w:vAlign w:val="center"/>
                  <w:hideMark/>
                </w:tcPr>
                <w:p w14:paraId="42B0348C"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15</w:t>
                  </w:r>
                </w:p>
              </w:tc>
              <w:tc>
                <w:tcPr>
                  <w:tcW w:w="376" w:type="dxa"/>
                  <w:tcBorders>
                    <w:top w:val="nil"/>
                    <w:left w:val="nil"/>
                    <w:bottom w:val="single" w:sz="4" w:space="0" w:color="auto"/>
                    <w:right w:val="single" w:sz="4" w:space="0" w:color="auto"/>
                  </w:tcBorders>
                  <w:shd w:val="clear" w:color="auto" w:fill="auto"/>
                  <w:vAlign w:val="center"/>
                  <w:hideMark/>
                </w:tcPr>
                <w:p w14:paraId="7CDCB0FA"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10</w:t>
                  </w:r>
                </w:p>
              </w:tc>
              <w:tc>
                <w:tcPr>
                  <w:tcW w:w="354" w:type="dxa"/>
                  <w:tcBorders>
                    <w:top w:val="nil"/>
                    <w:left w:val="nil"/>
                    <w:bottom w:val="single" w:sz="4" w:space="0" w:color="auto"/>
                    <w:right w:val="single" w:sz="4" w:space="0" w:color="auto"/>
                  </w:tcBorders>
                  <w:shd w:val="clear" w:color="auto" w:fill="auto"/>
                  <w:vAlign w:val="center"/>
                  <w:hideMark/>
                </w:tcPr>
                <w:p w14:paraId="397E6A05"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15</w:t>
                  </w:r>
                </w:p>
              </w:tc>
            </w:tr>
            <w:tr w:rsidR="00F84B6A" w:rsidRPr="007F78D2" w14:paraId="6D77CE5E" w14:textId="77777777" w:rsidTr="00A217F0">
              <w:trPr>
                <w:trHeight w:val="36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02A04A16"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w:t>
                  </w:r>
                </w:p>
              </w:tc>
              <w:tc>
                <w:tcPr>
                  <w:tcW w:w="932" w:type="dxa"/>
                  <w:tcBorders>
                    <w:top w:val="nil"/>
                    <w:left w:val="nil"/>
                    <w:bottom w:val="single" w:sz="4" w:space="0" w:color="auto"/>
                    <w:right w:val="single" w:sz="4" w:space="0" w:color="auto"/>
                  </w:tcBorders>
                  <w:shd w:val="clear" w:color="auto" w:fill="auto"/>
                  <w:vAlign w:val="center"/>
                  <w:hideMark/>
                </w:tcPr>
                <w:p w14:paraId="5A46E0B8" w14:textId="77777777" w:rsidR="00F84B6A" w:rsidRPr="00B306AF" w:rsidRDefault="00F84B6A" w:rsidP="00A217F0">
                  <w:pPr>
                    <w:rPr>
                      <w:rFonts w:ascii="Tahoma" w:hAnsi="Tahoma" w:cs="Tahoma"/>
                      <w:color w:val="1F497D"/>
                      <w:sz w:val="14"/>
                      <w:szCs w:val="14"/>
                      <w:lang w:val="es-BO" w:eastAsia="es-BO"/>
                    </w:rPr>
                  </w:pPr>
                  <w:r w:rsidRPr="00B306AF">
                    <w:rPr>
                      <w:rFonts w:ascii="Tahoma" w:hAnsi="Tahoma" w:cs="Tahoma"/>
                      <w:color w:val="1F497D"/>
                      <w:sz w:val="14"/>
                      <w:szCs w:val="14"/>
                      <w:lang w:val="es-BO" w:eastAsia="es-BO"/>
                    </w:rPr>
                    <w:t>Conector F para RG6</w:t>
                  </w:r>
                </w:p>
              </w:tc>
              <w:tc>
                <w:tcPr>
                  <w:tcW w:w="526" w:type="dxa"/>
                  <w:tcBorders>
                    <w:top w:val="nil"/>
                    <w:left w:val="nil"/>
                    <w:bottom w:val="single" w:sz="4" w:space="0" w:color="auto"/>
                    <w:right w:val="single" w:sz="4" w:space="0" w:color="auto"/>
                  </w:tcBorders>
                  <w:shd w:val="clear" w:color="auto" w:fill="auto"/>
                  <w:vAlign w:val="center"/>
                  <w:hideMark/>
                </w:tcPr>
                <w:p w14:paraId="6C27CB8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Pza</w:t>
                  </w:r>
                </w:p>
              </w:tc>
              <w:tc>
                <w:tcPr>
                  <w:tcW w:w="394" w:type="dxa"/>
                  <w:tcBorders>
                    <w:top w:val="nil"/>
                    <w:left w:val="nil"/>
                    <w:bottom w:val="single" w:sz="4" w:space="0" w:color="auto"/>
                    <w:right w:val="single" w:sz="4" w:space="0" w:color="auto"/>
                  </w:tcBorders>
                  <w:shd w:val="clear" w:color="auto" w:fill="auto"/>
                  <w:vAlign w:val="center"/>
                  <w:hideMark/>
                </w:tcPr>
                <w:p w14:paraId="4DB92030"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2500</w:t>
                  </w:r>
                </w:p>
              </w:tc>
              <w:tc>
                <w:tcPr>
                  <w:tcW w:w="394" w:type="dxa"/>
                  <w:tcBorders>
                    <w:top w:val="nil"/>
                    <w:left w:val="nil"/>
                    <w:bottom w:val="single" w:sz="4" w:space="0" w:color="auto"/>
                    <w:right w:val="single" w:sz="4" w:space="0" w:color="auto"/>
                  </w:tcBorders>
                  <w:shd w:val="clear" w:color="auto" w:fill="auto"/>
                  <w:vAlign w:val="center"/>
                  <w:hideMark/>
                </w:tcPr>
                <w:p w14:paraId="5214B95D"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2000</w:t>
                  </w:r>
                </w:p>
              </w:tc>
              <w:tc>
                <w:tcPr>
                  <w:tcW w:w="394" w:type="dxa"/>
                  <w:tcBorders>
                    <w:top w:val="nil"/>
                    <w:left w:val="nil"/>
                    <w:bottom w:val="single" w:sz="4" w:space="0" w:color="auto"/>
                    <w:right w:val="single" w:sz="4" w:space="0" w:color="auto"/>
                  </w:tcBorders>
                  <w:shd w:val="clear" w:color="auto" w:fill="auto"/>
                  <w:vAlign w:val="center"/>
                  <w:hideMark/>
                </w:tcPr>
                <w:p w14:paraId="0017FC28"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2000</w:t>
                  </w:r>
                </w:p>
              </w:tc>
              <w:tc>
                <w:tcPr>
                  <w:tcW w:w="377" w:type="dxa"/>
                  <w:tcBorders>
                    <w:top w:val="nil"/>
                    <w:left w:val="nil"/>
                    <w:bottom w:val="single" w:sz="4" w:space="0" w:color="auto"/>
                    <w:right w:val="single" w:sz="4" w:space="0" w:color="auto"/>
                  </w:tcBorders>
                  <w:shd w:val="clear" w:color="auto" w:fill="auto"/>
                  <w:vAlign w:val="center"/>
                  <w:hideMark/>
                </w:tcPr>
                <w:p w14:paraId="33313611"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300</w:t>
                  </w:r>
                </w:p>
              </w:tc>
              <w:tc>
                <w:tcPr>
                  <w:tcW w:w="376" w:type="dxa"/>
                  <w:tcBorders>
                    <w:top w:val="nil"/>
                    <w:left w:val="nil"/>
                    <w:bottom w:val="single" w:sz="4" w:space="0" w:color="auto"/>
                    <w:right w:val="single" w:sz="4" w:space="0" w:color="auto"/>
                  </w:tcBorders>
                  <w:shd w:val="clear" w:color="auto" w:fill="auto"/>
                  <w:vAlign w:val="center"/>
                  <w:hideMark/>
                </w:tcPr>
                <w:p w14:paraId="01F3F21D"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500</w:t>
                  </w:r>
                </w:p>
              </w:tc>
              <w:tc>
                <w:tcPr>
                  <w:tcW w:w="394" w:type="dxa"/>
                  <w:tcBorders>
                    <w:top w:val="nil"/>
                    <w:left w:val="nil"/>
                    <w:bottom w:val="single" w:sz="4" w:space="0" w:color="auto"/>
                    <w:right w:val="single" w:sz="4" w:space="0" w:color="auto"/>
                  </w:tcBorders>
                  <w:shd w:val="clear" w:color="auto" w:fill="auto"/>
                  <w:vAlign w:val="center"/>
                  <w:hideMark/>
                </w:tcPr>
                <w:p w14:paraId="069BEBAD"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2000</w:t>
                  </w:r>
                </w:p>
              </w:tc>
              <w:tc>
                <w:tcPr>
                  <w:tcW w:w="373" w:type="dxa"/>
                  <w:tcBorders>
                    <w:top w:val="nil"/>
                    <w:left w:val="nil"/>
                    <w:bottom w:val="single" w:sz="4" w:space="0" w:color="auto"/>
                    <w:right w:val="single" w:sz="4" w:space="0" w:color="auto"/>
                  </w:tcBorders>
                  <w:shd w:val="clear" w:color="auto" w:fill="auto"/>
                  <w:vAlign w:val="center"/>
                  <w:hideMark/>
                </w:tcPr>
                <w:p w14:paraId="26ACF49D"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500</w:t>
                  </w:r>
                </w:p>
              </w:tc>
              <w:tc>
                <w:tcPr>
                  <w:tcW w:w="376" w:type="dxa"/>
                  <w:tcBorders>
                    <w:top w:val="nil"/>
                    <w:left w:val="nil"/>
                    <w:bottom w:val="single" w:sz="4" w:space="0" w:color="auto"/>
                    <w:right w:val="single" w:sz="4" w:space="0" w:color="auto"/>
                  </w:tcBorders>
                  <w:shd w:val="clear" w:color="auto" w:fill="auto"/>
                  <w:vAlign w:val="center"/>
                  <w:hideMark/>
                </w:tcPr>
                <w:p w14:paraId="5430EE4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300</w:t>
                  </w:r>
                </w:p>
              </w:tc>
              <w:tc>
                <w:tcPr>
                  <w:tcW w:w="354" w:type="dxa"/>
                  <w:tcBorders>
                    <w:top w:val="nil"/>
                    <w:left w:val="nil"/>
                    <w:bottom w:val="single" w:sz="4" w:space="0" w:color="auto"/>
                    <w:right w:val="single" w:sz="4" w:space="0" w:color="auto"/>
                  </w:tcBorders>
                  <w:shd w:val="clear" w:color="auto" w:fill="auto"/>
                  <w:vAlign w:val="center"/>
                  <w:hideMark/>
                </w:tcPr>
                <w:p w14:paraId="743341F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500</w:t>
                  </w:r>
                </w:p>
              </w:tc>
            </w:tr>
            <w:tr w:rsidR="00F84B6A" w:rsidRPr="007F78D2" w14:paraId="4453C3B7" w14:textId="77777777" w:rsidTr="00A217F0">
              <w:trPr>
                <w:trHeight w:val="54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2834DA5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w:t>
                  </w:r>
                </w:p>
              </w:tc>
              <w:tc>
                <w:tcPr>
                  <w:tcW w:w="932" w:type="dxa"/>
                  <w:tcBorders>
                    <w:top w:val="nil"/>
                    <w:left w:val="nil"/>
                    <w:bottom w:val="single" w:sz="4" w:space="0" w:color="auto"/>
                    <w:right w:val="single" w:sz="4" w:space="0" w:color="auto"/>
                  </w:tcBorders>
                  <w:shd w:val="clear" w:color="auto" w:fill="auto"/>
                  <w:vAlign w:val="center"/>
                  <w:hideMark/>
                </w:tcPr>
                <w:p w14:paraId="0EAA297C" w14:textId="77777777" w:rsidR="00F84B6A" w:rsidRPr="00B306AF" w:rsidRDefault="00F84B6A" w:rsidP="00A217F0">
                  <w:pPr>
                    <w:rPr>
                      <w:rFonts w:ascii="Tahoma" w:hAnsi="Tahoma" w:cs="Tahoma"/>
                      <w:color w:val="1F497D"/>
                      <w:sz w:val="14"/>
                      <w:szCs w:val="14"/>
                      <w:lang w:val="es-BO" w:eastAsia="es-BO"/>
                    </w:rPr>
                  </w:pPr>
                  <w:r w:rsidRPr="00B306AF">
                    <w:rPr>
                      <w:rFonts w:ascii="Tahoma" w:hAnsi="Tahoma" w:cs="Tahoma"/>
                      <w:color w:val="1F497D"/>
                      <w:sz w:val="14"/>
                      <w:szCs w:val="14"/>
                      <w:lang w:val="es-BO" w:eastAsia="es-BO"/>
                    </w:rPr>
                    <w:t>Grapas para coaxial RG6</w:t>
                  </w:r>
                </w:p>
              </w:tc>
              <w:tc>
                <w:tcPr>
                  <w:tcW w:w="526" w:type="dxa"/>
                  <w:tcBorders>
                    <w:top w:val="nil"/>
                    <w:left w:val="nil"/>
                    <w:bottom w:val="single" w:sz="4" w:space="0" w:color="auto"/>
                    <w:right w:val="single" w:sz="4" w:space="0" w:color="auto"/>
                  </w:tcBorders>
                  <w:shd w:val="clear" w:color="auto" w:fill="auto"/>
                  <w:vAlign w:val="center"/>
                  <w:hideMark/>
                </w:tcPr>
                <w:p w14:paraId="31062BA7"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Bolsa (100 Pza)</w:t>
                  </w:r>
                </w:p>
              </w:tc>
              <w:tc>
                <w:tcPr>
                  <w:tcW w:w="394" w:type="dxa"/>
                  <w:tcBorders>
                    <w:top w:val="nil"/>
                    <w:left w:val="nil"/>
                    <w:bottom w:val="single" w:sz="4" w:space="0" w:color="auto"/>
                    <w:right w:val="single" w:sz="4" w:space="0" w:color="auto"/>
                  </w:tcBorders>
                  <w:shd w:val="clear" w:color="auto" w:fill="auto"/>
                  <w:vAlign w:val="center"/>
                  <w:hideMark/>
                </w:tcPr>
                <w:p w14:paraId="54C56295"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250</w:t>
                  </w:r>
                </w:p>
              </w:tc>
              <w:tc>
                <w:tcPr>
                  <w:tcW w:w="394" w:type="dxa"/>
                  <w:tcBorders>
                    <w:top w:val="nil"/>
                    <w:left w:val="nil"/>
                    <w:bottom w:val="single" w:sz="4" w:space="0" w:color="auto"/>
                    <w:right w:val="single" w:sz="4" w:space="0" w:color="auto"/>
                  </w:tcBorders>
                  <w:shd w:val="clear" w:color="auto" w:fill="auto"/>
                  <w:vAlign w:val="center"/>
                  <w:hideMark/>
                </w:tcPr>
                <w:p w14:paraId="3363E1D2"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w:t>
                  </w:r>
                </w:p>
              </w:tc>
              <w:tc>
                <w:tcPr>
                  <w:tcW w:w="394" w:type="dxa"/>
                  <w:tcBorders>
                    <w:top w:val="nil"/>
                    <w:left w:val="nil"/>
                    <w:bottom w:val="single" w:sz="4" w:space="0" w:color="auto"/>
                    <w:right w:val="single" w:sz="4" w:space="0" w:color="auto"/>
                  </w:tcBorders>
                  <w:shd w:val="clear" w:color="auto" w:fill="auto"/>
                  <w:vAlign w:val="center"/>
                  <w:hideMark/>
                </w:tcPr>
                <w:p w14:paraId="19DAFA27"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w:t>
                  </w:r>
                </w:p>
              </w:tc>
              <w:tc>
                <w:tcPr>
                  <w:tcW w:w="377" w:type="dxa"/>
                  <w:tcBorders>
                    <w:top w:val="nil"/>
                    <w:left w:val="nil"/>
                    <w:bottom w:val="single" w:sz="4" w:space="0" w:color="auto"/>
                    <w:right w:val="single" w:sz="4" w:space="0" w:color="auto"/>
                  </w:tcBorders>
                  <w:shd w:val="clear" w:color="auto" w:fill="auto"/>
                  <w:vAlign w:val="center"/>
                  <w:hideMark/>
                </w:tcPr>
                <w:p w14:paraId="00BB5AE0"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w:t>
                  </w:r>
                </w:p>
              </w:tc>
              <w:tc>
                <w:tcPr>
                  <w:tcW w:w="376" w:type="dxa"/>
                  <w:tcBorders>
                    <w:top w:val="nil"/>
                    <w:left w:val="nil"/>
                    <w:bottom w:val="single" w:sz="4" w:space="0" w:color="auto"/>
                    <w:right w:val="single" w:sz="4" w:space="0" w:color="auto"/>
                  </w:tcBorders>
                  <w:shd w:val="clear" w:color="auto" w:fill="auto"/>
                  <w:vAlign w:val="center"/>
                  <w:hideMark/>
                </w:tcPr>
                <w:p w14:paraId="2E99F966"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w:t>
                  </w:r>
                </w:p>
              </w:tc>
              <w:tc>
                <w:tcPr>
                  <w:tcW w:w="394" w:type="dxa"/>
                  <w:tcBorders>
                    <w:top w:val="nil"/>
                    <w:left w:val="nil"/>
                    <w:bottom w:val="single" w:sz="4" w:space="0" w:color="auto"/>
                    <w:right w:val="single" w:sz="4" w:space="0" w:color="auto"/>
                  </w:tcBorders>
                  <w:shd w:val="clear" w:color="auto" w:fill="auto"/>
                  <w:vAlign w:val="center"/>
                  <w:hideMark/>
                </w:tcPr>
                <w:p w14:paraId="64019678"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200</w:t>
                  </w:r>
                </w:p>
              </w:tc>
              <w:tc>
                <w:tcPr>
                  <w:tcW w:w="373" w:type="dxa"/>
                  <w:tcBorders>
                    <w:top w:val="nil"/>
                    <w:left w:val="nil"/>
                    <w:bottom w:val="single" w:sz="4" w:space="0" w:color="auto"/>
                    <w:right w:val="single" w:sz="4" w:space="0" w:color="auto"/>
                  </w:tcBorders>
                  <w:shd w:val="clear" w:color="auto" w:fill="auto"/>
                  <w:vAlign w:val="center"/>
                  <w:hideMark/>
                </w:tcPr>
                <w:p w14:paraId="2BF66BD3"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w:t>
                  </w:r>
                </w:p>
              </w:tc>
              <w:tc>
                <w:tcPr>
                  <w:tcW w:w="376" w:type="dxa"/>
                  <w:tcBorders>
                    <w:top w:val="nil"/>
                    <w:left w:val="nil"/>
                    <w:bottom w:val="single" w:sz="4" w:space="0" w:color="auto"/>
                    <w:right w:val="single" w:sz="4" w:space="0" w:color="auto"/>
                  </w:tcBorders>
                  <w:shd w:val="clear" w:color="auto" w:fill="auto"/>
                  <w:vAlign w:val="center"/>
                  <w:hideMark/>
                </w:tcPr>
                <w:p w14:paraId="279340F1"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54" w:type="dxa"/>
                  <w:tcBorders>
                    <w:top w:val="nil"/>
                    <w:left w:val="nil"/>
                    <w:bottom w:val="single" w:sz="4" w:space="0" w:color="auto"/>
                    <w:right w:val="single" w:sz="4" w:space="0" w:color="auto"/>
                  </w:tcBorders>
                  <w:shd w:val="clear" w:color="auto" w:fill="auto"/>
                  <w:vAlign w:val="center"/>
                  <w:hideMark/>
                </w:tcPr>
                <w:p w14:paraId="572F155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50</w:t>
                  </w:r>
                </w:p>
              </w:tc>
            </w:tr>
            <w:tr w:rsidR="00F84B6A" w:rsidRPr="00EE7674" w14:paraId="07C087D3" w14:textId="77777777" w:rsidTr="00A217F0">
              <w:trPr>
                <w:trHeight w:val="54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5C881407"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4</w:t>
                  </w:r>
                </w:p>
              </w:tc>
              <w:tc>
                <w:tcPr>
                  <w:tcW w:w="932" w:type="dxa"/>
                  <w:tcBorders>
                    <w:top w:val="nil"/>
                    <w:left w:val="nil"/>
                    <w:bottom w:val="single" w:sz="4" w:space="0" w:color="auto"/>
                    <w:right w:val="single" w:sz="4" w:space="0" w:color="auto"/>
                  </w:tcBorders>
                  <w:shd w:val="clear" w:color="auto" w:fill="auto"/>
                  <w:vAlign w:val="center"/>
                  <w:hideMark/>
                </w:tcPr>
                <w:p w14:paraId="6B75347F" w14:textId="77777777" w:rsidR="00F84B6A" w:rsidRPr="00B306AF" w:rsidRDefault="00F84B6A" w:rsidP="00A217F0">
                  <w:pPr>
                    <w:rPr>
                      <w:rFonts w:ascii="Tahoma" w:hAnsi="Tahoma" w:cs="Tahoma"/>
                      <w:color w:val="1F497D"/>
                      <w:sz w:val="14"/>
                      <w:szCs w:val="14"/>
                      <w:lang w:val="es-BO" w:eastAsia="es-BO"/>
                    </w:rPr>
                  </w:pPr>
                  <w:r w:rsidRPr="00B306AF">
                    <w:rPr>
                      <w:rFonts w:ascii="Tahoma" w:hAnsi="Tahoma" w:cs="Tahoma"/>
                      <w:color w:val="1F497D"/>
                      <w:sz w:val="14"/>
                      <w:szCs w:val="14"/>
                      <w:lang w:val="es-BO" w:eastAsia="es-BO"/>
                    </w:rPr>
                    <w:t xml:space="preserve">Cinturoncillos de plástico 15 y 20 cm </w:t>
                  </w:r>
                </w:p>
              </w:tc>
              <w:tc>
                <w:tcPr>
                  <w:tcW w:w="526" w:type="dxa"/>
                  <w:tcBorders>
                    <w:top w:val="nil"/>
                    <w:left w:val="nil"/>
                    <w:bottom w:val="single" w:sz="4" w:space="0" w:color="auto"/>
                    <w:right w:val="single" w:sz="4" w:space="0" w:color="auto"/>
                  </w:tcBorders>
                  <w:shd w:val="clear" w:color="auto" w:fill="auto"/>
                  <w:vAlign w:val="center"/>
                  <w:hideMark/>
                </w:tcPr>
                <w:p w14:paraId="0A6BD1D1"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Bolsa (100 Pza)</w:t>
                  </w:r>
                </w:p>
              </w:tc>
              <w:tc>
                <w:tcPr>
                  <w:tcW w:w="394" w:type="dxa"/>
                  <w:tcBorders>
                    <w:top w:val="nil"/>
                    <w:left w:val="nil"/>
                    <w:bottom w:val="single" w:sz="4" w:space="0" w:color="auto"/>
                    <w:right w:val="single" w:sz="4" w:space="0" w:color="auto"/>
                  </w:tcBorders>
                  <w:shd w:val="clear" w:color="auto" w:fill="auto"/>
                  <w:vAlign w:val="center"/>
                  <w:hideMark/>
                </w:tcPr>
                <w:p w14:paraId="655D0522"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100</w:t>
                  </w:r>
                </w:p>
              </w:tc>
              <w:tc>
                <w:tcPr>
                  <w:tcW w:w="394" w:type="dxa"/>
                  <w:tcBorders>
                    <w:top w:val="nil"/>
                    <w:left w:val="nil"/>
                    <w:bottom w:val="single" w:sz="4" w:space="0" w:color="auto"/>
                    <w:right w:val="single" w:sz="4" w:space="0" w:color="auto"/>
                  </w:tcBorders>
                  <w:shd w:val="clear" w:color="auto" w:fill="auto"/>
                  <w:vAlign w:val="center"/>
                  <w:hideMark/>
                </w:tcPr>
                <w:p w14:paraId="3C9ACAC2"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80</w:t>
                  </w:r>
                </w:p>
              </w:tc>
              <w:tc>
                <w:tcPr>
                  <w:tcW w:w="394" w:type="dxa"/>
                  <w:tcBorders>
                    <w:top w:val="nil"/>
                    <w:left w:val="nil"/>
                    <w:bottom w:val="single" w:sz="4" w:space="0" w:color="auto"/>
                    <w:right w:val="single" w:sz="4" w:space="0" w:color="auto"/>
                  </w:tcBorders>
                  <w:shd w:val="clear" w:color="auto" w:fill="auto"/>
                  <w:vAlign w:val="center"/>
                  <w:hideMark/>
                </w:tcPr>
                <w:p w14:paraId="1961536A"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80</w:t>
                  </w:r>
                </w:p>
              </w:tc>
              <w:tc>
                <w:tcPr>
                  <w:tcW w:w="377" w:type="dxa"/>
                  <w:tcBorders>
                    <w:top w:val="nil"/>
                    <w:left w:val="nil"/>
                    <w:bottom w:val="single" w:sz="4" w:space="0" w:color="auto"/>
                    <w:right w:val="single" w:sz="4" w:space="0" w:color="auto"/>
                  </w:tcBorders>
                  <w:shd w:val="clear" w:color="auto" w:fill="auto"/>
                  <w:vAlign w:val="center"/>
                  <w:hideMark/>
                </w:tcPr>
                <w:p w14:paraId="45C9C24E"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20</w:t>
                  </w:r>
                </w:p>
              </w:tc>
              <w:tc>
                <w:tcPr>
                  <w:tcW w:w="376" w:type="dxa"/>
                  <w:tcBorders>
                    <w:top w:val="nil"/>
                    <w:left w:val="nil"/>
                    <w:bottom w:val="single" w:sz="4" w:space="0" w:color="auto"/>
                    <w:right w:val="single" w:sz="4" w:space="0" w:color="auto"/>
                  </w:tcBorders>
                  <w:shd w:val="clear" w:color="auto" w:fill="auto"/>
                  <w:vAlign w:val="center"/>
                  <w:hideMark/>
                </w:tcPr>
                <w:p w14:paraId="682FF809"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94" w:type="dxa"/>
                  <w:tcBorders>
                    <w:top w:val="nil"/>
                    <w:left w:val="nil"/>
                    <w:bottom w:val="single" w:sz="4" w:space="0" w:color="auto"/>
                    <w:right w:val="single" w:sz="4" w:space="0" w:color="auto"/>
                  </w:tcBorders>
                  <w:shd w:val="clear" w:color="auto" w:fill="auto"/>
                  <w:vAlign w:val="center"/>
                  <w:hideMark/>
                </w:tcPr>
                <w:p w14:paraId="134B58F9" w14:textId="77777777" w:rsidR="00F84B6A" w:rsidRPr="00B306AF" w:rsidRDefault="003A432D"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80</w:t>
                  </w:r>
                </w:p>
              </w:tc>
              <w:tc>
                <w:tcPr>
                  <w:tcW w:w="373" w:type="dxa"/>
                  <w:tcBorders>
                    <w:top w:val="nil"/>
                    <w:left w:val="nil"/>
                    <w:bottom w:val="single" w:sz="4" w:space="0" w:color="auto"/>
                    <w:right w:val="single" w:sz="4" w:space="0" w:color="auto"/>
                  </w:tcBorders>
                  <w:shd w:val="clear" w:color="auto" w:fill="auto"/>
                  <w:vAlign w:val="center"/>
                  <w:hideMark/>
                </w:tcPr>
                <w:p w14:paraId="4CA10AEB"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76" w:type="dxa"/>
                  <w:tcBorders>
                    <w:top w:val="nil"/>
                    <w:left w:val="nil"/>
                    <w:bottom w:val="single" w:sz="4" w:space="0" w:color="auto"/>
                    <w:right w:val="single" w:sz="4" w:space="0" w:color="auto"/>
                  </w:tcBorders>
                  <w:shd w:val="clear" w:color="auto" w:fill="auto"/>
                  <w:vAlign w:val="center"/>
                  <w:hideMark/>
                </w:tcPr>
                <w:p w14:paraId="592CB7A1"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10</w:t>
                  </w:r>
                </w:p>
              </w:tc>
              <w:tc>
                <w:tcPr>
                  <w:tcW w:w="354" w:type="dxa"/>
                  <w:tcBorders>
                    <w:top w:val="nil"/>
                    <w:left w:val="nil"/>
                    <w:bottom w:val="single" w:sz="4" w:space="0" w:color="auto"/>
                    <w:right w:val="single" w:sz="4" w:space="0" w:color="auto"/>
                  </w:tcBorders>
                  <w:shd w:val="clear" w:color="auto" w:fill="auto"/>
                  <w:vAlign w:val="center"/>
                  <w:hideMark/>
                </w:tcPr>
                <w:p w14:paraId="238D88A9"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r>
            <w:tr w:rsidR="00F84B6A" w:rsidRPr="00EE7674" w14:paraId="0A96ECCC" w14:textId="77777777" w:rsidTr="00A217F0">
              <w:trPr>
                <w:trHeight w:val="30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0027679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5</w:t>
                  </w:r>
                </w:p>
              </w:tc>
              <w:tc>
                <w:tcPr>
                  <w:tcW w:w="932" w:type="dxa"/>
                  <w:tcBorders>
                    <w:top w:val="nil"/>
                    <w:left w:val="nil"/>
                    <w:bottom w:val="single" w:sz="4" w:space="0" w:color="auto"/>
                    <w:right w:val="single" w:sz="4" w:space="0" w:color="auto"/>
                  </w:tcBorders>
                  <w:shd w:val="clear" w:color="auto" w:fill="auto"/>
                  <w:vAlign w:val="center"/>
                  <w:hideMark/>
                </w:tcPr>
                <w:p w14:paraId="02BEFA8F" w14:textId="77777777" w:rsidR="00F84B6A" w:rsidRPr="00B306AF" w:rsidRDefault="00F84B6A" w:rsidP="00A217F0">
                  <w:pPr>
                    <w:rPr>
                      <w:rFonts w:ascii="Tahoma" w:hAnsi="Tahoma" w:cs="Tahoma"/>
                      <w:color w:val="1F497D"/>
                      <w:sz w:val="14"/>
                      <w:szCs w:val="14"/>
                      <w:lang w:val="es-BO" w:eastAsia="es-BO"/>
                    </w:rPr>
                  </w:pPr>
                  <w:r w:rsidRPr="00B306AF">
                    <w:rPr>
                      <w:rFonts w:ascii="Tahoma" w:hAnsi="Tahoma" w:cs="Tahoma"/>
                      <w:color w:val="1F497D"/>
                      <w:sz w:val="14"/>
                      <w:szCs w:val="14"/>
                      <w:lang w:val="es-BO" w:eastAsia="es-BO"/>
                    </w:rPr>
                    <w:t xml:space="preserve">Cinta aislante </w:t>
                  </w:r>
                </w:p>
              </w:tc>
              <w:tc>
                <w:tcPr>
                  <w:tcW w:w="526" w:type="dxa"/>
                  <w:tcBorders>
                    <w:top w:val="nil"/>
                    <w:left w:val="nil"/>
                    <w:bottom w:val="single" w:sz="4" w:space="0" w:color="auto"/>
                    <w:right w:val="single" w:sz="4" w:space="0" w:color="auto"/>
                  </w:tcBorders>
                  <w:shd w:val="clear" w:color="auto" w:fill="auto"/>
                  <w:vAlign w:val="center"/>
                  <w:hideMark/>
                </w:tcPr>
                <w:p w14:paraId="739EF17A"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Pza</w:t>
                  </w:r>
                </w:p>
              </w:tc>
              <w:tc>
                <w:tcPr>
                  <w:tcW w:w="394" w:type="dxa"/>
                  <w:tcBorders>
                    <w:top w:val="nil"/>
                    <w:left w:val="nil"/>
                    <w:bottom w:val="single" w:sz="4" w:space="0" w:color="auto"/>
                    <w:right w:val="single" w:sz="4" w:space="0" w:color="auto"/>
                  </w:tcBorders>
                  <w:shd w:val="clear" w:color="auto" w:fill="auto"/>
                  <w:vAlign w:val="center"/>
                  <w:hideMark/>
                </w:tcPr>
                <w:p w14:paraId="33A2C002"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40</w:t>
                  </w:r>
                </w:p>
              </w:tc>
              <w:tc>
                <w:tcPr>
                  <w:tcW w:w="394" w:type="dxa"/>
                  <w:tcBorders>
                    <w:top w:val="nil"/>
                    <w:left w:val="nil"/>
                    <w:bottom w:val="single" w:sz="4" w:space="0" w:color="auto"/>
                    <w:right w:val="single" w:sz="4" w:space="0" w:color="auto"/>
                  </w:tcBorders>
                  <w:shd w:val="clear" w:color="auto" w:fill="auto"/>
                  <w:vAlign w:val="center"/>
                  <w:hideMark/>
                </w:tcPr>
                <w:p w14:paraId="05ACD988"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94" w:type="dxa"/>
                  <w:tcBorders>
                    <w:top w:val="nil"/>
                    <w:left w:val="nil"/>
                    <w:bottom w:val="single" w:sz="4" w:space="0" w:color="auto"/>
                    <w:right w:val="single" w:sz="4" w:space="0" w:color="auto"/>
                  </w:tcBorders>
                  <w:shd w:val="clear" w:color="auto" w:fill="auto"/>
                  <w:vAlign w:val="center"/>
                  <w:hideMark/>
                </w:tcPr>
                <w:p w14:paraId="5321F0D9"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77" w:type="dxa"/>
                  <w:tcBorders>
                    <w:top w:val="nil"/>
                    <w:left w:val="nil"/>
                    <w:bottom w:val="single" w:sz="4" w:space="0" w:color="auto"/>
                    <w:right w:val="single" w:sz="4" w:space="0" w:color="auto"/>
                  </w:tcBorders>
                  <w:shd w:val="clear" w:color="auto" w:fill="auto"/>
                  <w:vAlign w:val="center"/>
                  <w:hideMark/>
                </w:tcPr>
                <w:p w14:paraId="5821A8B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w:t>
                  </w:r>
                </w:p>
              </w:tc>
              <w:tc>
                <w:tcPr>
                  <w:tcW w:w="376" w:type="dxa"/>
                  <w:tcBorders>
                    <w:top w:val="nil"/>
                    <w:left w:val="nil"/>
                    <w:bottom w:val="single" w:sz="4" w:space="0" w:color="auto"/>
                    <w:right w:val="single" w:sz="4" w:space="0" w:color="auto"/>
                  </w:tcBorders>
                  <w:shd w:val="clear" w:color="auto" w:fill="auto"/>
                  <w:vAlign w:val="center"/>
                  <w:hideMark/>
                </w:tcPr>
                <w:p w14:paraId="1E538127"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w:t>
                  </w:r>
                </w:p>
              </w:tc>
              <w:tc>
                <w:tcPr>
                  <w:tcW w:w="394" w:type="dxa"/>
                  <w:tcBorders>
                    <w:top w:val="nil"/>
                    <w:left w:val="nil"/>
                    <w:bottom w:val="single" w:sz="4" w:space="0" w:color="auto"/>
                    <w:right w:val="single" w:sz="4" w:space="0" w:color="auto"/>
                  </w:tcBorders>
                  <w:shd w:val="clear" w:color="auto" w:fill="auto"/>
                  <w:vAlign w:val="center"/>
                  <w:hideMark/>
                </w:tcPr>
                <w:p w14:paraId="048E7FE0"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30</w:t>
                  </w:r>
                </w:p>
              </w:tc>
              <w:tc>
                <w:tcPr>
                  <w:tcW w:w="373" w:type="dxa"/>
                  <w:tcBorders>
                    <w:top w:val="nil"/>
                    <w:left w:val="nil"/>
                    <w:bottom w:val="single" w:sz="4" w:space="0" w:color="auto"/>
                    <w:right w:val="single" w:sz="4" w:space="0" w:color="auto"/>
                  </w:tcBorders>
                  <w:shd w:val="clear" w:color="auto" w:fill="auto"/>
                  <w:vAlign w:val="center"/>
                  <w:hideMark/>
                </w:tcPr>
                <w:p w14:paraId="69CC6B85"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12</w:t>
                  </w:r>
                </w:p>
              </w:tc>
              <w:tc>
                <w:tcPr>
                  <w:tcW w:w="376" w:type="dxa"/>
                  <w:tcBorders>
                    <w:top w:val="nil"/>
                    <w:left w:val="nil"/>
                    <w:bottom w:val="single" w:sz="4" w:space="0" w:color="auto"/>
                    <w:right w:val="single" w:sz="4" w:space="0" w:color="auto"/>
                  </w:tcBorders>
                  <w:shd w:val="clear" w:color="auto" w:fill="auto"/>
                  <w:vAlign w:val="center"/>
                  <w:hideMark/>
                </w:tcPr>
                <w:p w14:paraId="6245C187"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w:t>
                  </w:r>
                </w:p>
              </w:tc>
              <w:tc>
                <w:tcPr>
                  <w:tcW w:w="354" w:type="dxa"/>
                  <w:tcBorders>
                    <w:top w:val="nil"/>
                    <w:left w:val="nil"/>
                    <w:bottom w:val="single" w:sz="4" w:space="0" w:color="auto"/>
                    <w:right w:val="single" w:sz="4" w:space="0" w:color="auto"/>
                  </w:tcBorders>
                  <w:shd w:val="clear" w:color="auto" w:fill="auto"/>
                  <w:vAlign w:val="center"/>
                  <w:hideMark/>
                </w:tcPr>
                <w:p w14:paraId="291E4DAF" w14:textId="77777777" w:rsidR="00F84B6A" w:rsidRPr="00B306AF" w:rsidRDefault="00F84B6A" w:rsidP="00A217F0">
                  <w:pPr>
                    <w:jc w:val="center"/>
                    <w:rPr>
                      <w:rFonts w:ascii="Tahoma" w:hAnsi="Tahoma" w:cs="Tahoma"/>
                      <w:color w:val="1F497D"/>
                      <w:sz w:val="14"/>
                      <w:szCs w:val="14"/>
                      <w:lang w:val="es-BO" w:eastAsia="es-BO"/>
                    </w:rPr>
                  </w:pPr>
                  <w:r w:rsidRPr="00B306AF">
                    <w:rPr>
                      <w:rFonts w:ascii="Tahoma" w:hAnsi="Tahoma" w:cs="Tahoma"/>
                      <w:color w:val="1F497D"/>
                      <w:sz w:val="14"/>
                      <w:szCs w:val="14"/>
                      <w:lang w:val="es-BO" w:eastAsia="es-BO"/>
                    </w:rPr>
                    <w:t>8</w:t>
                  </w:r>
                </w:p>
              </w:tc>
            </w:tr>
            <w:tr w:rsidR="00F84B6A" w:rsidRPr="00EE7674" w14:paraId="40218F76" w14:textId="77777777" w:rsidTr="00A217F0">
              <w:trPr>
                <w:trHeight w:val="36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5B0706C1"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6</w:t>
                  </w:r>
                </w:p>
              </w:tc>
              <w:tc>
                <w:tcPr>
                  <w:tcW w:w="932" w:type="dxa"/>
                  <w:tcBorders>
                    <w:top w:val="nil"/>
                    <w:left w:val="nil"/>
                    <w:bottom w:val="single" w:sz="4" w:space="0" w:color="auto"/>
                    <w:right w:val="single" w:sz="4" w:space="0" w:color="auto"/>
                  </w:tcBorders>
                  <w:shd w:val="clear" w:color="auto" w:fill="auto"/>
                  <w:vAlign w:val="center"/>
                  <w:hideMark/>
                </w:tcPr>
                <w:p w14:paraId="379B003E" w14:textId="77777777" w:rsidR="00F84B6A" w:rsidRPr="00EE7674" w:rsidRDefault="00F84B6A" w:rsidP="00A217F0">
                  <w:pPr>
                    <w:rPr>
                      <w:rFonts w:ascii="Tahoma" w:hAnsi="Tahoma" w:cs="Tahoma"/>
                      <w:color w:val="1F497D"/>
                      <w:sz w:val="14"/>
                      <w:szCs w:val="14"/>
                      <w:lang w:val="es-BO" w:eastAsia="es-BO"/>
                    </w:rPr>
                  </w:pPr>
                  <w:r w:rsidRPr="00EE7674">
                    <w:rPr>
                      <w:rFonts w:ascii="Tahoma" w:hAnsi="Tahoma" w:cs="Tahoma"/>
                      <w:color w:val="1F497D"/>
                      <w:sz w:val="14"/>
                      <w:szCs w:val="14"/>
                      <w:lang w:val="es-BO" w:eastAsia="es-BO"/>
                    </w:rPr>
                    <w:t>Cinta vulcanizante</w:t>
                  </w:r>
                </w:p>
              </w:tc>
              <w:tc>
                <w:tcPr>
                  <w:tcW w:w="526" w:type="dxa"/>
                  <w:tcBorders>
                    <w:top w:val="nil"/>
                    <w:left w:val="nil"/>
                    <w:bottom w:val="single" w:sz="4" w:space="0" w:color="auto"/>
                    <w:right w:val="single" w:sz="4" w:space="0" w:color="auto"/>
                  </w:tcBorders>
                  <w:shd w:val="clear" w:color="auto" w:fill="auto"/>
                  <w:vAlign w:val="center"/>
                  <w:hideMark/>
                </w:tcPr>
                <w:p w14:paraId="5065141A"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Pza</w:t>
                  </w:r>
                </w:p>
              </w:tc>
              <w:tc>
                <w:tcPr>
                  <w:tcW w:w="394" w:type="dxa"/>
                  <w:tcBorders>
                    <w:top w:val="nil"/>
                    <w:left w:val="nil"/>
                    <w:bottom w:val="single" w:sz="4" w:space="0" w:color="auto"/>
                    <w:right w:val="single" w:sz="4" w:space="0" w:color="auto"/>
                  </w:tcBorders>
                  <w:shd w:val="clear" w:color="auto" w:fill="auto"/>
                  <w:vAlign w:val="center"/>
                  <w:hideMark/>
                </w:tcPr>
                <w:p w14:paraId="50C11185"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40</w:t>
                  </w:r>
                </w:p>
              </w:tc>
              <w:tc>
                <w:tcPr>
                  <w:tcW w:w="394" w:type="dxa"/>
                  <w:tcBorders>
                    <w:top w:val="nil"/>
                    <w:left w:val="nil"/>
                    <w:bottom w:val="single" w:sz="4" w:space="0" w:color="auto"/>
                    <w:right w:val="single" w:sz="4" w:space="0" w:color="auto"/>
                  </w:tcBorders>
                  <w:shd w:val="clear" w:color="auto" w:fill="auto"/>
                  <w:vAlign w:val="center"/>
                  <w:hideMark/>
                </w:tcPr>
                <w:p w14:paraId="19CA009F"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94" w:type="dxa"/>
                  <w:tcBorders>
                    <w:top w:val="nil"/>
                    <w:left w:val="nil"/>
                    <w:bottom w:val="single" w:sz="4" w:space="0" w:color="auto"/>
                    <w:right w:val="single" w:sz="4" w:space="0" w:color="auto"/>
                  </w:tcBorders>
                  <w:shd w:val="clear" w:color="auto" w:fill="auto"/>
                  <w:vAlign w:val="center"/>
                  <w:hideMark/>
                </w:tcPr>
                <w:p w14:paraId="75869D6A"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77" w:type="dxa"/>
                  <w:tcBorders>
                    <w:top w:val="nil"/>
                    <w:left w:val="nil"/>
                    <w:bottom w:val="single" w:sz="4" w:space="0" w:color="auto"/>
                    <w:right w:val="single" w:sz="4" w:space="0" w:color="auto"/>
                  </w:tcBorders>
                  <w:shd w:val="clear" w:color="auto" w:fill="auto"/>
                  <w:vAlign w:val="center"/>
                  <w:hideMark/>
                </w:tcPr>
                <w:p w14:paraId="4851DA8D"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76" w:type="dxa"/>
                  <w:tcBorders>
                    <w:top w:val="nil"/>
                    <w:left w:val="nil"/>
                    <w:bottom w:val="single" w:sz="4" w:space="0" w:color="auto"/>
                    <w:right w:val="single" w:sz="4" w:space="0" w:color="auto"/>
                  </w:tcBorders>
                  <w:shd w:val="clear" w:color="auto" w:fill="auto"/>
                  <w:vAlign w:val="center"/>
                  <w:hideMark/>
                </w:tcPr>
                <w:p w14:paraId="073A348F"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94" w:type="dxa"/>
                  <w:tcBorders>
                    <w:top w:val="nil"/>
                    <w:left w:val="nil"/>
                    <w:bottom w:val="single" w:sz="4" w:space="0" w:color="auto"/>
                    <w:right w:val="single" w:sz="4" w:space="0" w:color="auto"/>
                  </w:tcBorders>
                  <w:shd w:val="clear" w:color="auto" w:fill="auto"/>
                  <w:vAlign w:val="center"/>
                  <w:hideMark/>
                </w:tcPr>
                <w:p w14:paraId="5EFF038D"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73" w:type="dxa"/>
                  <w:tcBorders>
                    <w:top w:val="nil"/>
                    <w:left w:val="nil"/>
                    <w:bottom w:val="single" w:sz="4" w:space="0" w:color="auto"/>
                    <w:right w:val="single" w:sz="4" w:space="0" w:color="auto"/>
                  </w:tcBorders>
                  <w:shd w:val="clear" w:color="auto" w:fill="auto"/>
                  <w:vAlign w:val="center"/>
                  <w:hideMark/>
                </w:tcPr>
                <w:p w14:paraId="78381B80"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12</w:t>
                  </w:r>
                </w:p>
              </w:tc>
              <w:tc>
                <w:tcPr>
                  <w:tcW w:w="376" w:type="dxa"/>
                  <w:tcBorders>
                    <w:top w:val="nil"/>
                    <w:left w:val="nil"/>
                    <w:bottom w:val="single" w:sz="4" w:space="0" w:color="auto"/>
                    <w:right w:val="single" w:sz="4" w:space="0" w:color="auto"/>
                  </w:tcBorders>
                  <w:shd w:val="clear" w:color="auto" w:fill="auto"/>
                  <w:vAlign w:val="center"/>
                  <w:hideMark/>
                </w:tcPr>
                <w:p w14:paraId="1B83F131"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54" w:type="dxa"/>
                  <w:tcBorders>
                    <w:top w:val="nil"/>
                    <w:left w:val="nil"/>
                    <w:bottom w:val="single" w:sz="4" w:space="0" w:color="auto"/>
                    <w:right w:val="single" w:sz="4" w:space="0" w:color="auto"/>
                  </w:tcBorders>
                  <w:shd w:val="clear" w:color="auto" w:fill="auto"/>
                  <w:vAlign w:val="center"/>
                  <w:hideMark/>
                </w:tcPr>
                <w:p w14:paraId="2FC8A9A9"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r>
            <w:tr w:rsidR="00F84B6A" w:rsidRPr="00EE7674" w14:paraId="0C27E817" w14:textId="77777777" w:rsidTr="00A217F0">
              <w:trPr>
                <w:trHeight w:val="30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62897E41"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7</w:t>
                  </w:r>
                </w:p>
              </w:tc>
              <w:tc>
                <w:tcPr>
                  <w:tcW w:w="932" w:type="dxa"/>
                  <w:tcBorders>
                    <w:top w:val="nil"/>
                    <w:left w:val="nil"/>
                    <w:bottom w:val="single" w:sz="4" w:space="0" w:color="auto"/>
                    <w:right w:val="single" w:sz="4" w:space="0" w:color="auto"/>
                  </w:tcBorders>
                  <w:shd w:val="clear" w:color="auto" w:fill="auto"/>
                  <w:vAlign w:val="center"/>
                  <w:hideMark/>
                </w:tcPr>
                <w:p w14:paraId="4FBD5C07" w14:textId="77777777" w:rsidR="00F84B6A" w:rsidRPr="00EE7674" w:rsidRDefault="00F84B6A" w:rsidP="00A217F0">
                  <w:pPr>
                    <w:rPr>
                      <w:rFonts w:ascii="Tahoma" w:hAnsi="Tahoma" w:cs="Tahoma"/>
                      <w:color w:val="1F497D"/>
                      <w:sz w:val="14"/>
                      <w:szCs w:val="14"/>
                      <w:lang w:val="es-BO" w:eastAsia="es-BO"/>
                    </w:rPr>
                  </w:pPr>
                  <w:r w:rsidRPr="00EE7674">
                    <w:rPr>
                      <w:rFonts w:ascii="Tahoma" w:hAnsi="Tahoma" w:cs="Tahoma"/>
                      <w:color w:val="1F497D"/>
                      <w:sz w:val="14"/>
                      <w:szCs w:val="14"/>
                      <w:lang w:val="es-BO" w:eastAsia="es-BO"/>
                    </w:rPr>
                    <w:t>Silicona</w:t>
                  </w:r>
                </w:p>
              </w:tc>
              <w:tc>
                <w:tcPr>
                  <w:tcW w:w="526" w:type="dxa"/>
                  <w:tcBorders>
                    <w:top w:val="nil"/>
                    <w:left w:val="nil"/>
                    <w:bottom w:val="single" w:sz="4" w:space="0" w:color="auto"/>
                    <w:right w:val="single" w:sz="4" w:space="0" w:color="auto"/>
                  </w:tcBorders>
                  <w:shd w:val="clear" w:color="auto" w:fill="auto"/>
                  <w:vAlign w:val="center"/>
                  <w:hideMark/>
                </w:tcPr>
                <w:p w14:paraId="2E805F45"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Pza</w:t>
                  </w:r>
                </w:p>
              </w:tc>
              <w:tc>
                <w:tcPr>
                  <w:tcW w:w="394" w:type="dxa"/>
                  <w:tcBorders>
                    <w:top w:val="nil"/>
                    <w:left w:val="nil"/>
                    <w:bottom w:val="single" w:sz="4" w:space="0" w:color="auto"/>
                    <w:right w:val="single" w:sz="4" w:space="0" w:color="auto"/>
                  </w:tcBorders>
                  <w:shd w:val="clear" w:color="auto" w:fill="auto"/>
                  <w:vAlign w:val="center"/>
                  <w:hideMark/>
                </w:tcPr>
                <w:p w14:paraId="0DD3B508"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40</w:t>
                  </w:r>
                </w:p>
              </w:tc>
              <w:tc>
                <w:tcPr>
                  <w:tcW w:w="394" w:type="dxa"/>
                  <w:tcBorders>
                    <w:top w:val="nil"/>
                    <w:left w:val="nil"/>
                    <w:bottom w:val="single" w:sz="4" w:space="0" w:color="auto"/>
                    <w:right w:val="single" w:sz="4" w:space="0" w:color="auto"/>
                  </w:tcBorders>
                  <w:shd w:val="clear" w:color="auto" w:fill="auto"/>
                  <w:vAlign w:val="center"/>
                  <w:hideMark/>
                </w:tcPr>
                <w:p w14:paraId="0DD4BB04"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94" w:type="dxa"/>
                  <w:tcBorders>
                    <w:top w:val="nil"/>
                    <w:left w:val="nil"/>
                    <w:bottom w:val="single" w:sz="4" w:space="0" w:color="auto"/>
                    <w:right w:val="single" w:sz="4" w:space="0" w:color="auto"/>
                  </w:tcBorders>
                  <w:shd w:val="clear" w:color="auto" w:fill="auto"/>
                  <w:vAlign w:val="center"/>
                  <w:hideMark/>
                </w:tcPr>
                <w:p w14:paraId="35174A64"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77" w:type="dxa"/>
                  <w:tcBorders>
                    <w:top w:val="nil"/>
                    <w:left w:val="nil"/>
                    <w:bottom w:val="single" w:sz="4" w:space="0" w:color="auto"/>
                    <w:right w:val="single" w:sz="4" w:space="0" w:color="auto"/>
                  </w:tcBorders>
                  <w:shd w:val="clear" w:color="auto" w:fill="auto"/>
                  <w:vAlign w:val="center"/>
                  <w:hideMark/>
                </w:tcPr>
                <w:p w14:paraId="598DB22C"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76" w:type="dxa"/>
                  <w:tcBorders>
                    <w:top w:val="nil"/>
                    <w:left w:val="nil"/>
                    <w:bottom w:val="single" w:sz="4" w:space="0" w:color="auto"/>
                    <w:right w:val="single" w:sz="4" w:space="0" w:color="auto"/>
                  </w:tcBorders>
                  <w:shd w:val="clear" w:color="auto" w:fill="auto"/>
                  <w:vAlign w:val="center"/>
                  <w:hideMark/>
                </w:tcPr>
                <w:p w14:paraId="2BF925A4"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94" w:type="dxa"/>
                  <w:tcBorders>
                    <w:top w:val="nil"/>
                    <w:left w:val="nil"/>
                    <w:bottom w:val="single" w:sz="4" w:space="0" w:color="auto"/>
                    <w:right w:val="single" w:sz="4" w:space="0" w:color="auto"/>
                  </w:tcBorders>
                  <w:shd w:val="clear" w:color="auto" w:fill="auto"/>
                  <w:vAlign w:val="center"/>
                  <w:hideMark/>
                </w:tcPr>
                <w:p w14:paraId="1025CE63"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30</w:t>
                  </w:r>
                </w:p>
              </w:tc>
              <w:tc>
                <w:tcPr>
                  <w:tcW w:w="373" w:type="dxa"/>
                  <w:tcBorders>
                    <w:top w:val="nil"/>
                    <w:left w:val="nil"/>
                    <w:bottom w:val="single" w:sz="4" w:space="0" w:color="auto"/>
                    <w:right w:val="single" w:sz="4" w:space="0" w:color="auto"/>
                  </w:tcBorders>
                  <w:shd w:val="clear" w:color="auto" w:fill="auto"/>
                  <w:vAlign w:val="center"/>
                  <w:hideMark/>
                </w:tcPr>
                <w:p w14:paraId="156B5C39"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12</w:t>
                  </w:r>
                </w:p>
              </w:tc>
              <w:tc>
                <w:tcPr>
                  <w:tcW w:w="376" w:type="dxa"/>
                  <w:tcBorders>
                    <w:top w:val="nil"/>
                    <w:left w:val="nil"/>
                    <w:bottom w:val="single" w:sz="4" w:space="0" w:color="auto"/>
                    <w:right w:val="single" w:sz="4" w:space="0" w:color="auto"/>
                  </w:tcBorders>
                  <w:shd w:val="clear" w:color="auto" w:fill="auto"/>
                  <w:vAlign w:val="center"/>
                  <w:hideMark/>
                </w:tcPr>
                <w:p w14:paraId="52BDA948"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c>
                <w:tcPr>
                  <w:tcW w:w="354" w:type="dxa"/>
                  <w:tcBorders>
                    <w:top w:val="nil"/>
                    <w:left w:val="nil"/>
                    <w:bottom w:val="single" w:sz="4" w:space="0" w:color="auto"/>
                    <w:right w:val="single" w:sz="4" w:space="0" w:color="auto"/>
                  </w:tcBorders>
                  <w:shd w:val="clear" w:color="auto" w:fill="auto"/>
                  <w:vAlign w:val="center"/>
                  <w:hideMark/>
                </w:tcPr>
                <w:p w14:paraId="5114204C"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8</w:t>
                  </w:r>
                </w:p>
              </w:tc>
            </w:tr>
            <w:tr w:rsidR="00F84B6A" w:rsidRPr="00EE7674" w14:paraId="29739331" w14:textId="77777777" w:rsidTr="00A217F0">
              <w:trPr>
                <w:trHeight w:val="540"/>
              </w:trPr>
              <w:tc>
                <w:tcPr>
                  <w:tcW w:w="190" w:type="dxa"/>
                  <w:tcBorders>
                    <w:top w:val="nil"/>
                    <w:left w:val="single" w:sz="4" w:space="0" w:color="auto"/>
                    <w:bottom w:val="single" w:sz="4" w:space="0" w:color="auto"/>
                    <w:right w:val="single" w:sz="4" w:space="0" w:color="auto"/>
                  </w:tcBorders>
                  <w:shd w:val="clear" w:color="auto" w:fill="auto"/>
                  <w:vAlign w:val="center"/>
                  <w:hideMark/>
                </w:tcPr>
                <w:p w14:paraId="71FF8415"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lastRenderedPageBreak/>
                    <w:t>8</w:t>
                  </w:r>
                </w:p>
              </w:tc>
              <w:tc>
                <w:tcPr>
                  <w:tcW w:w="932" w:type="dxa"/>
                  <w:tcBorders>
                    <w:top w:val="nil"/>
                    <w:left w:val="nil"/>
                    <w:bottom w:val="single" w:sz="4" w:space="0" w:color="auto"/>
                    <w:right w:val="single" w:sz="4" w:space="0" w:color="auto"/>
                  </w:tcBorders>
                  <w:shd w:val="clear" w:color="auto" w:fill="auto"/>
                  <w:vAlign w:val="center"/>
                  <w:hideMark/>
                </w:tcPr>
                <w:p w14:paraId="727B0FA3" w14:textId="77777777" w:rsidR="00F84B6A" w:rsidRPr="00EE7674" w:rsidRDefault="00F84B6A" w:rsidP="00A217F0">
                  <w:pPr>
                    <w:rPr>
                      <w:rFonts w:ascii="Tahoma" w:hAnsi="Tahoma" w:cs="Tahoma"/>
                      <w:color w:val="1F497D"/>
                      <w:sz w:val="14"/>
                      <w:szCs w:val="14"/>
                      <w:lang w:val="es-BO" w:eastAsia="es-BO"/>
                    </w:rPr>
                  </w:pPr>
                  <w:r w:rsidRPr="00EE7674">
                    <w:rPr>
                      <w:rFonts w:ascii="Tahoma" w:hAnsi="Tahoma" w:cs="Tahoma"/>
                      <w:color w:val="1F497D"/>
                      <w:sz w:val="14"/>
                      <w:szCs w:val="14"/>
                      <w:lang w:val="es-BO" w:eastAsia="es-BO"/>
                    </w:rPr>
                    <w:t>Tirafondos de ½" x 2” más ramplús</w:t>
                  </w:r>
                </w:p>
              </w:tc>
              <w:tc>
                <w:tcPr>
                  <w:tcW w:w="526" w:type="dxa"/>
                  <w:tcBorders>
                    <w:top w:val="nil"/>
                    <w:left w:val="nil"/>
                    <w:bottom w:val="single" w:sz="4" w:space="0" w:color="auto"/>
                    <w:right w:val="single" w:sz="4" w:space="0" w:color="auto"/>
                  </w:tcBorders>
                  <w:shd w:val="clear" w:color="auto" w:fill="auto"/>
                  <w:vAlign w:val="center"/>
                  <w:hideMark/>
                </w:tcPr>
                <w:p w14:paraId="7613E3B6"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Pza</w:t>
                  </w:r>
                </w:p>
              </w:tc>
              <w:tc>
                <w:tcPr>
                  <w:tcW w:w="394" w:type="dxa"/>
                  <w:tcBorders>
                    <w:top w:val="nil"/>
                    <w:left w:val="nil"/>
                    <w:bottom w:val="single" w:sz="4" w:space="0" w:color="auto"/>
                    <w:right w:val="single" w:sz="4" w:space="0" w:color="auto"/>
                  </w:tcBorders>
                  <w:shd w:val="clear" w:color="auto" w:fill="auto"/>
                  <w:vAlign w:val="center"/>
                  <w:hideMark/>
                </w:tcPr>
                <w:p w14:paraId="7413B4ED"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2500</w:t>
                  </w:r>
                </w:p>
              </w:tc>
              <w:tc>
                <w:tcPr>
                  <w:tcW w:w="394" w:type="dxa"/>
                  <w:tcBorders>
                    <w:top w:val="nil"/>
                    <w:left w:val="nil"/>
                    <w:bottom w:val="single" w:sz="4" w:space="0" w:color="auto"/>
                    <w:right w:val="single" w:sz="4" w:space="0" w:color="auto"/>
                  </w:tcBorders>
                  <w:shd w:val="clear" w:color="auto" w:fill="auto"/>
                  <w:vAlign w:val="center"/>
                  <w:hideMark/>
                </w:tcPr>
                <w:p w14:paraId="3310D305"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2000</w:t>
                  </w:r>
                </w:p>
              </w:tc>
              <w:tc>
                <w:tcPr>
                  <w:tcW w:w="394" w:type="dxa"/>
                  <w:tcBorders>
                    <w:top w:val="nil"/>
                    <w:left w:val="nil"/>
                    <w:bottom w:val="single" w:sz="4" w:space="0" w:color="auto"/>
                    <w:right w:val="single" w:sz="4" w:space="0" w:color="auto"/>
                  </w:tcBorders>
                  <w:shd w:val="clear" w:color="auto" w:fill="auto"/>
                  <w:vAlign w:val="center"/>
                  <w:hideMark/>
                </w:tcPr>
                <w:p w14:paraId="277C4873"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2000</w:t>
                  </w:r>
                </w:p>
              </w:tc>
              <w:tc>
                <w:tcPr>
                  <w:tcW w:w="377" w:type="dxa"/>
                  <w:tcBorders>
                    <w:top w:val="nil"/>
                    <w:left w:val="nil"/>
                    <w:bottom w:val="single" w:sz="4" w:space="0" w:color="auto"/>
                    <w:right w:val="single" w:sz="4" w:space="0" w:color="auto"/>
                  </w:tcBorders>
                  <w:shd w:val="clear" w:color="auto" w:fill="auto"/>
                  <w:vAlign w:val="center"/>
                  <w:hideMark/>
                </w:tcPr>
                <w:p w14:paraId="65F43140"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500</w:t>
                  </w:r>
                </w:p>
              </w:tc>
              <w:tc>
                <w:tcPr>
                  <w:tcW w:w="376" w:type="dxa"/>
                  <w:tcBorders>
                    <w:top w:val="nil"/>
                    <w:left w:val="nil"/>
                    <w:bottom w:val="single" w:sz="4" w:space="0" w:color="auto"/>
                    <w:right w:val="single" w:sz="4" w:space="0" w:color="auto"/>
                  </w:tcBorders>
                  <w:shd w:val="clear" w:color="auto" w:fill="auto"/>
                  <w:vAlign w:val="center"/>
                  <w:hideMark/>
                </w:tcPr>
                <w:p w14:paraId="64125D68"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500</w:t>
                  </w:r>
                </w:p>
              </w:tc>
              <w:tc>
                <w:tcPr>
                  <w:tcW w:w="394" w:type="dxa"/>
                  <w:tcBorders>
                    <w:top w:val="nil"/>
                    <w:left w:val="nil"/>
                    <w:bottom w:val="single" w:sz="4" w:space="0" w:color="auto"/>
                    <w:right w:val="single" w:sz="4" w:space="0" w:color="auto"/>
                  </w:tcBorders>
                  <w:shd w:val="clear" w:color="auto" w:fill="auto"/>
                  <w:vAlign w:val="center"/>
                  <w:hideMark/>
                </w:tcPr>
                <w:p w14:paraId="2F9653F8"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2000</w:t>
                  </w:r>
                </w:p>
              </w:tc>
              <w:tc>
                <w:tcPr>
                  <w:tcW w:w="373" w:type="dxa"/>
                  <w:tcBorders>
                    <w:top w:val="nil"/>
                    <w:left w:val="nil"/>
                    <w:bottom w:val="single" w:sz="4" w:space="0" w:color="auto"/>
                    <w:right w:val="single" w:sz="4" w:space="0" w:color="auto"/>
                  </w:tcBorders>
                  <w:shd w:val="clear" w:color="auto" w:fill="auto"/>
                  <w:vAlign w:val="center"/>
                  <w:hideMark/>
                </w:tcPr>
                <w:p w14:paraId="35202E3B"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500</w:t>
                  </w:r>
                </w:p>
              </w:tc>
              <w:tc>
                <w:tcPr>
                  <w:tcW w:w="376" w:type="dxa"/>
                  <w:tcBorders>
                    <w:top w:val="nil"/>
                    <w:left w:val="nil"/>
                    <w:bottom w:val="single" w:sz="4" w:space="0" w:color="auto"/>
                    <w:right w:val="single" w:sz="4" w:space="0" w:color="auto"/>
                  </w:tcBorders>
                  <w:shd w:val="clear" w:color="auto" w:fill="auto"/>
                  <w:vAlign w:val="center"/>
                  <w:hideMark/>
                </w:tcPr>
                <w:p w14:paraId="2E9A5ECF"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200</w:t>
                  </w:r>
                </w:p>
              </w:tc>
              <w:tc>
                <w:tcPr>
                  <w:tcW w:w="354" w:type="dxa"/>
                  <w:tcBorders>
                    <w:top w:val="nil"/>
                    <w:left w:val="nil"/>
                    <w:bottom w:val="single" w:sz="4" w:space="0" w:color="auto"/>
                    <w:right w:val="single" w:sz="4" w:space="0" w:color="auto"/>
                  </w:tcBorders>
                  <w:shd w:val="clear" w:color="auto" w:fill="auto"/>
                  <w:vAlign w:val="center"/>
                  <w:hideMark/>
                </w:tcPr>
                <w:p w14:paraId="7333E8B6" w14:textId="77777777" w:rsidR="00F84B6A" w:rsidRPr="00EE7674" w:rsidRDefault="00F84B6A" w:rsidP="00A217F0">
                  <w:pPr>
                    <w:jc w:val="center"/>
                    <w:rPr>
                      <w:rFonts w:ascii="Tahoma" w:hAnsi="Tahoma" w:cs="Tahoma"/>
                      <w:color w:val="1F497D"/>
                      <w:sz w:val="14"/>
                      <w:szCs w:val="14"/>
                      <w:lang w:val="es-BO" w:eastAsia="es-BO"/>
                    </w:rPr>
                  </w:pPr>
                  <w:r w:rsidRPr="00EE7674">
                    <w:rPr>
                      <w:rFonts w:ascii="Tahoma" w:hAnsi="Tahoma" w:cs="Tahoma"/>
                      <w:color w:val="1F497D"/>
                      <w:sz w:val="14"/>
                      <w:szCs w:val="14"/>
                      <w:lang w:val="es-BO" w:eastAsia="es-BO"/>
                    </w:rPr>
                    <w:t>500</w:t>
                  </w:r>
                </w:p>
              </w:tc>
            </w:tr>
          </w:tbl>
          <w:p w14:paraId="51E2890E" w14:textId="77777777" w:rsidR="008E658F" w:rsidRDefault="008E658F" w:rsidP="00A217F0">
            <w:pPr>
              <w:autoSpaceDE w:val="0"/>
              <w:autoSpaceDN w:val="0"/>
              <w:adjustRightInd w:val="0"/>
              <w:jc w:val="both"/>
              <w:rPr>
                <w:rFonts w:ascii="Tahoma" w:hAnsi="Tahoma" w:cs="Tahoma"/>
                <w:bCs/>
                <w:color w:val="1F497D"/>
                <w:lang w:val="es-BO"/>
              </w:rPr>
            </w:pPr>
          </w:p>
          <w:p w14:paraId="7AB0B826" w14:textId="77777777" w:rsidR="008E658F" w:rsidRDefault="008E658F" w:rsidP="00A217F0">
            <w:pPr>
              <w:autoSpaceDE w:val="0"/>
              <w:autoSpaceDN w:val="0"/>
              <w:adjustRightInd w:val="0"/>
              <w:jc w:val="both"/>
              <w:rPr>
                <w:rFonts w:ascii="Tahoma" w:hAnsi="Tahoma" w:cs="Tahoma"/>
                <w:bCs/>
                <w:color w:val="1F497D"/>
                <w:lang w:val="es-BO"/>
              </w:rPr>
            </w:pPr>
            <w:r>
              <w:rPr>
                <w:rFonts w:ascii="Tahoma" w:hAnsi="Tahoma" w:cs="Tahoma"/>
                <w:bCs/>
                <w:color w:val="1F497D"/>
                <w:lang w:val="es-BO"/>
              </w:rPr>
              <w:t>PARA EL SERVICIO LTE FAMILIA</w:t>
            </w:r>
          </w:p>
          <w:p w14:paraId="68957061" w14:textId="77777777" w:rsidR="008E658F" w:rsidRDefault="008E658F" w:rsidP="00A217F0">
            <w:pPr>
              <w:autoSpaceDE w:val="0"/>
              <w:autoSpaceDN w:val="0"/>
              <w:adjustRightInd w:val="0"/>
              <w:jc w:val="both"/>
              <w:rPr>
                <w:rFonts w:ascii="Tahoma" w:hAnsi="Tahoma" w:cs="Tahoma"/>
                <w:bCs/>
                <w:color w:val="1F497D"/>
                <w:lang w:val="es-BO"/>
              </w:rPr>
            </w:pPr>
          </w:p>
          <w:p w14:paraId="48052CB4" w14:textId="77777777" w:rsidR="008E658F" w:rsidRPr="008E658F" w:rsidRDefault="008E658F" w:rsidP="008E658F">
            <w:pPr>
              <w:autoSpaceDE w:val="0"/>
              <w:autoSpaceDN w:val="0"/>
              <w:adjustRightInd w:val="0"/>
              <w:jc w:val="both"/>
              <w:rPr>
                <w:rFonts w:ascii="Tahoma" w:eastAsiaTheme="minorHAnsi" w:hAnsi="Tahoma" w:cs="Tahoma"/>
                <w:color w:val="1F497D" w:themeColor="text2"/>
                <w:lang w:val="es-BO" w:eastAsia="en-US"/>
              </w:rPr>
            </w:pPr>
            <w:r w:rsidRPr="008E658F">
              <w:rPr>
                <w:rFonts w:ascii="Tahoma" w:eastAsiaTheme="minorHAnsi" w:hAnsi="Tahoma" w:cs="Tahoma"/>
                <w:color w:val="1F497D" w:themeColor="text2"/>
                <w:lang w:val="es-BO" w:eastAsia="en-US"/>
              </w:rPr>
              <w:t>A fin de garantizar la continuidad del trabajo, el contratista está en la obligación de contar con material suficiente para efectuar los trabajos tanto de operación como de mantenimiento de la red LTE Familia de ENTEL S.A. Por lo tanto debe prever la compra del material necesario de forma anticipada para evitar demoras o cese de actividades por falta de material.</w:t>
            </w:r>
          </w:p>
          <w:p w14:paraId="0990CBB6" w14:textId="77777777" w:rsidR="008E658F" w:rsidRPr="008E658F" w:rsidRDefault="008E658F" w:rsidP="008E658F">
            <w:pPr>
              <w:autoSpaceDE w:val="0"/>
              <w:autoSpaceDN w:val="0"/>
              <w:adjustRightInd w:val="0"/>
              <w:jc w:val="both"/>
              <w:rPr>
                <w:rFonts w:ascii="Tahoma" w:eastAsiaTheme="minorHAnsi" w:hAnsi="Tahoma" w:cs="Tahoma"/>
                <w:color w:val="1F497D" w:themeColor="text2"/>
                <w:lang w:val="es-BO" w:eastAsia="en-US"/>
              </w:rPr>
            </w:pPr>
          </w:p>
          <w:p w14:paraId="12E3C230" w14:textId="77777777" w:rsidR="008E658F" w:rsidRPr="00EE7674" w:rsidRDefault="008E658F" w:rsidP="008E658F">
            <w:pPr>
              <w:autoSpaceDE w:val="0"/>
              <w:autoSpaceDN w:val="0"/>
              <w:adjustRightInd w:val="0"/>
              <w:jc w:val="both"/>
              <w:rPr>
                <w:rFonts w:ascii="Tahoma" w:eastAsiaTheme="minorHAnsi" w:hAnsi="Tahoma" w:cs="Tahoma"/>
                <w:color w:val="1F497D" w:themeColor="text2"/>
                <w:lang w:val="es-BO" w:eastAsia="en-US"/>
              </w:rPr>
            </w:pPr>
            <w:r w:rsidRPr="008E658F">
              <w:rPr>
                <w:rFonts w:ascii="Tahoma" w:eastAsiaTheme="minorHAnsi" w:hAnsi="Tahoma" w:cs="Tahoma"/>
                <w:color w:val="1F497D" w:themeColor="text2"/>
                <w:lang w:val="es-BO" w:eastAsia="en-US"/>
              </w:rPr>
              <w:t>Con este fin, se sugiere mantener cantidades mínim</w:t>
            </w:r>
            <w:r>
              <w:rPr>
                <w:rFonts w:ascii="Tahoma" w:eastAsiaTheme="minorHAnsi" w:hAnsi="Tahoma" w:cs="Tahoma"/>
                <w:color w:val="1F497D" w:themeColor="text2"/>
                <w:lang w:val="es-BO" w:eastAsia="en-US"/>
              </w:rPr>
              <w:t xml:space="preserve">as de los siguientes materiales: </w:t>
            </w:r>
            <w:r w:rsidRPr="008E658F">
              <w:rPr>
                <w:rFonts w:ascii="Tahoma" w:eastAsiaTheme="minorHAnsi" w:hAnsi="Tahoma" w:cs="Tahoma"/>
                <w:color w:val="1F497D" w:themeColor="text2"/>
                <w:lang w:val="es-BO" w:eastAsia="en-US"/>
              </w:rPr>
              <w:t>Cable UTP CAT5e</w:t>
            </w:r>
            <w:r>
              <w:rPr>
                <w:rFonts w:ascii="Tahoma" w:eastAsiaTheme="minorHAnsi" w:hAnsi="Tahoma" w:cs="Tahoma"/>
                <w:color w:val="1F497D" w:themeColor="text2"/>
                <w:lang w:val="es-BO" w:eastAsia="en-US"/>
              </w:rPr>
              <w:t xml:space="preserve">, </w:t>
            </w:r>
            <w:r w:rsidRPr="008E658F">
              <w:rPr>
                <w:rFonts w:ascii="Tahoma" w:eastAsiaTheme="minorHAnsi" w:hAnsi="Tahoma" w:cs="Tahoma"/>
                <w:color w:val="1F497D" w:themeColor="text2"/>
                <w:lang w:val="es-BO" w:eastAsia="en-US"/>
              </w:rPr>
              <w:t>Cable Ducto</w:t>
            </w:r>
            <w:r>
              <w:rPr>
                <w:rFonts w:ascii="Tahoma" w:eastAsiaTheme="minorHAnsi" w:hAnsi="Tahoma" w:cs="Tahoma"/>
                <w:color w:val="1F497D" w:themeColor="text2"/>
                <w:lang w:val="es-BO" w:eastAsia="en-US"/>
              </w:rPr>
              <w:t xml:space="preserve">, </w:t>
            </w:r>
            <w:r w:rsidRPr="008E658F">
              <w:rPr>
                <w:rFonts w:ascii="Tahoma" w:eastAsiaTheme="minorHAnsi" w:hAnsi="Tahoma" w:cs="Tahoma"/>
                <w:color w:val="1F497D" w:themeColor="text2"/>
                <w:lang w:val="es-BO" w:eastAsia="en-US"/>
              </w:rPr>
              <w:t>Capuchon - RJ45</w:t>
            </w:r>
            <w:r>
              <w:rPr>
                <w:rFonts w:ascii="Tahoma" w:eastAsiaTheme="minorHAnsi" w:hAnsi="Tahoma" w:cs="Tahoma"/>
                <w:color w:val="1F497D" w:themeColor="text2"/>
                <w:lang w:val="es-BO" w:eastAsia="en-US"/>
              </w:rPr>
              <w:t xml:space="preserve">, </w:t>
            </w:r>
            <w:r w:rsidRPr="008E658F">
              <w:rPr>
                <w:rFonts w:ascii="Tahoma" w:eastAsiaTheme="minorHAnsi" w:hAnsi="Tahoma" w:cs="Tahoma"/>
                <w:color w:val="1F497D" w:themeColor="text2"/>
                <w:lang w:val="es-BO" w:eastAsia="en-US"/>
              </w:rPr>
              <w:t>Conector RJ45</w:t>
            </w:r>
            <w:r>
              <w:rPr>
                <w:rFonts w:ascii="Tahoma" w:eastAsiaTheme="minorHAnsi" w:hAnsi="Tahoma" w:cs="Tahoma"/>
                <w:color w:val="1F497D" w:themeColor="text2"/>
                <w:lang w:val="es-BO" w:eastAsia="en-US"/>
              </w:rPr>
              <w:t xml:space="preserve">, </w:t>
            </w:r>
            <w:r w:rsidRPr="008E658F">
              <w:rPr>
                <w:rFonts w:ascii="Tahoma" w:eastAsiaTheme="minorHAnsi" w:hAnsi="Tahoma" w:cs="Tahoma"/>
                <w:color w:val="1F497D" w:themeColor="text2"/>
                <w:lang w:val="es-BO" w:eastAsia="en-US"/>
              </w:rPr>
              <w:t>en cada uno de los departamentos</w:t>
            </w:r>
            <w:r>
              <w:rPr>
                <w:rFonts w:ascii="Tahoma" w:eastAsiaTheme="minorHAnsi" w:hAnsi="Tahoma" w:cs="Tahoma"/>
                <w:color w:val="1F497D" w:themeColor="text2"/>
                <w:lang w:val="es-BO" w:eastAsia="en-US"/>
              </w:rPr>
              <w:t>.</w:t>
            </w:r>
          </w:p>
          <w:p w14:paraId="469D6056" w14:textId="77777777" w:rsidR="00F84B6A" w:rsidRPr="00EE7674" w:rsidRDefault="00F84B6A" w:rsidP="00A217F0">
            <w:pPr>
              <w:ind w:left="215"/>
              <w:rPr>
                <w:rFonts w:ascii="Tahoma" w:hAnsi="Tahoma" w:cs="Tahoma"/>
                <w:bCs/>
                <w:color w:val="1F497D" w:themeColor="text2"/>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E85A63A" w14:textId="77777777" w:rsidR="00FE66C7" w:rsidRDefault="00FE66C7" w:rsidP="00A217F0">
            <w:pPr>
              <w:jc w:val="center"/>
              <w:rPr>
                <w:b/>
                <w:color w:val="004990"/>
                <w:sz w:val="20"/>
                <w:szCs w:val="20"/>
              </w:rPr>
            </w:pPr>
          </w:p>
          <w:p w14:paraId="0846B087" w14:textId="77777777" w:rsidR="00FE66C7" w:rsidRDefault="00FE66C7" w:rsidP="00A217F0">
            <w:pPr>
              <w:jc w:val="center"/>
              <w:rPr>
                <w:b/>
                <w:color w:val="004990"/>
                <w:sz w:val="20"/>
                <w:szCs w:val="20"/>
              </w:rPr>
            </w:pPr>
          </w:p>
          <w:p w14:paraId="1AEEDA07" w14:textId="77777777" w:rsidR="00FE66C7" w:rsidRDefault="00FE66C7" w:rsidP="00A217F0">
            <w:pPr>
              <w:jc w:val="center"/>
              <w:rPr>
                <w:b/>
                <w:color w:val="004990"/>
                <w:sz w:val="20"/>
                <w:szCs w:val="20"/>
              </w:rPr>
            </w:pPr>
          </w:p>
          <w:p w14:paraId="582EEDBF" w14:textId="77777777" w:rsidR="00FE66C7" w:rsidRDefault="00FE66C7" w:rsidP="00A217F0">
            <w:pPr>
              <w:jc w:val="center"/>
              <w:rPr>
                <w:b/>
                <w:color w:val="004990"/>
                <w:sz w:val="20"/>
                <w:szCs w:val="20"/>
              </w:rPr>
            </w:pPr>
          </w:p>
          <w:p w14:paraId="1B63A2DD" w14:textId="77777777" w:rsidR="00FE66C7" w:rsidRDefault="00FE66C7" w:rsidP="00A217F0">
            <w:pPr>
              <w:jc w:val="center"/>
              <w:rPr>
                <w:b/>
                <w:color w:val="004990"/>
                <w:sz w:val="20"/>
                <w:szCs w:val="20"/>
              </w:rPr>
            </w:pPr>
          </w:p>
          <w:p w14:paraId="586BB008" w14:textId="77777777" w:rsidR="00FE66C7" w:rsidRDefault="00FE66C7" w:rsidP="00A217F0">
            <w:pPr>
              <w:jc w:val="center"/>
              <w:rPr>
                <w:b/>
                <w:color w:val="004990"/>
                <w:sz w:val="20"/>
                <w:szCs w:val="20"/>
              </w:rPr>
            </w:pPr>
          </w:p>
          <w:p w14:paraId="364D0224" w14:textId="77777777" w:rsidR="00FE66C7" w:rsidRDefault="00FE66C7" w:rsidP="00A217F0">
            <w:pPr>
              <w:jc w:val="center"/>
              <w:rPr>
                <w:b/>
                <w:color w:val="004990"/>
                <w:sz w:val="20"/>
                <w:szCs w:val="20"/>
              </w:rPr>
            </w:pPr>
          </w:p>
          <w:p w14:paraId="4357F3BF" w14:textId="77777777" w:rsidR="00FE66C7" w:rsidRDefault="00FE66C7" w:rsidP="00A217F0">
            <w:pPr>
              <w:jc w:val="center"/>
              <w:rPr>
                <w:b/>
                <w:color w:val="004990"/>
                <w:sz w:val="20"/>
                <w:szCs w:val="20"/>
              </w:rPr>
            </w:pPr>
          </w:p>
          <w:p w14:paraId="202EC9F8" w14:textId="77777777" w:rsidR="00FE66C7" w:rsidRDefault="00FE66C7" w:rsidP="00A217F0">
            <w:pPr>
              <w:jc w:val="center"/>
              <w:rPr>
                <w:b/>
                <w:color w:val="004990"/>
                <w:sz w:val="20"/>
                <w:szCs w:val="20"/>
              </w:rPr>
            </w:pPr>
          </w:p>
          <w:p w14:paraId="3E06F1EE" w14:textId="77777777" w:rsidR="00FE66C7" w:rsidRDefault="00FE66C7" w:rsidP="00A217F0">
            <w:pPr>
              <w:jc w:val="center"/>
              <w:rPr>
                <w:b/>
                <w:color w:val="004990"/>
                <w:sz w:val="20"/>
                <w:szCs w:val="20"/>
              </w:rPr>
            </w:pPr>
          </w:p>
          <w:p w14:paraId="2B7C1233" w14:textId="77777777" w:rsidR="00FE66C7" w:rsidRDefault="00FE66C7" w:rsidP="00A217F0">
            <w:pPr>
              <w:jc w:val="center"/>
              <w:rPr>
                <w:b/>
                <w:color w:val="004990"/>
                <w:sz w:val="20"/>
                <w:szCs w:val="20"/>
              </w:rPr>
            </w:pPr>
          </w:p>
          <w:p w14:paraId="51D30718" w14:textId="77777777" w:rsidR="00FE66C7" w:rsidRDefault="00FE66C7" w:rsidP="00A217F0">
            <w:pPr>
              <w:jc w:val="center"/>
              <w:rPr>
                <w:b/>
                <w:color w:val="004990"/>
                <w:sz w:val="20"/>
                <w:szCs w:val="20"/>
              </w:rPr>
            </w:pPr>
          </w:p>
          <w:p w14:paraId="27C3F205" w14:textId="77777777" w:rsidR="00FE66C7" w:rsidRDefault="00FE66C7" w:rsidP="00A217F0">
            <w:pPr>
              <w:jc w:val="center"/>
              <w:rPr>
                <w:b/>
                <w:color w:val="004990"/>
                <w:sz w:val="20"/>
                <w:szCs w:val="20"/>
              </w:rPr>
            </w:pPr>
          </w:p>
          <w:p w14:paraId="23287C8A" w14:textId="77777777" w:rsidR="00FE66C7" w:rsidRDefault="00FE66C7" w:rsidP="00A217F0">
            <w:pPr>
              <w:jc w:val="center"/>
              <w:rPr>
                <w:b/>
                <w:color w:val="004990"/>
                <w:sz w:val="20"/>
                <w:szCs w:val="20"/>
              </w:rPr>
            </w:pPr>
          </w:p>
          <w:p w14:paraId="633E81FD" w14:textId="77777777" w:rsidR="00FE66C7" w:rsidRDefault="00FE66C7" w:rsidP="00A217F0">
            <w:pPr>
              <w:jc w:val="center"/>
              <w:rPr>
                <w:b/>
                <w:color w:val="004990"/>
                <w:sz w:val="20"/>
                <w:szCs w:val="20"/>
              </w:rPr>
            </w:pPr>
          </w:p>
          <w:p w14:paraId="700DA82A"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94A9E"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B076E0"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75D92A93" w14:textId="77777777" w:rsidTr="00A217F0">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9B7EDF" w14:textId="77777777" w:rsidR="00F84B6A" w:rsidRDefault="00F84B6A" w:rsidP="00A217F0">
            <w:pPr>
              <w:jc w:val="center"/>
              <w:rPr>
                <w:rFonts w:ascii="Calibri" w:hAnsi="Calibri" w:cs="Calibri"/>
                <w:color w:val="1F497D"/>
              </w:rPr>
            </w:pPr>
            <w:r>
              <w:rPr>
                <w:rFonts w:ascii="Calibri" w:hAnsi="Calibri" w:cs="Calibri"/>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EF6C6" w14:textId="77777777" w:rsidR="00F84B6A" w:rsidRDefault="00F84B6A" w:rsidP="00A217F0">
            <w:pPr>
              <w:jc w:val="both"/>
              <w:rPr>
                <w:rFonts w:ascii="Tahoma" w:hAnsi="Tahoma" w:cs="Tahoma"/>
                <w:bCs/>
                <w:color w:val="1F497D"/>
                <w:lang w:val="es-MX"/>
              </w:rPr>
            </w:pPr>
            <w:r>
              <w:rPr>
                <w:rFonts w:ascii="Tahoma" w:hAnsi="Tahoma" w:cs="Tahoma"/>
                <w:bCs/>
                <w:color w:val="1F497D"/>
                <w:lang w:val="es-MX"/>
              </w:rPr>
              <w:t>6.9  NORMAS DE SEGURIDAD</w:t>
            </w:r>
          </w:p>
          <w:p w14:paraId="532DC187" w14:textId="77777777" w:rsidR="00F84B6A" w:rsidRDefault="00F84B6A" w:rsidP="00A217F0">
            <w:pPr>
              <w:jc w:val="both"/>
              <w:rPr>
                <w:rFonts w:ascii="Tahoma" w:hAnsi="Tahoma" w:cs="Tahoma"/>
                <w:b/>
                <w:bCs/>
                <w:color w:val="244061" w:themeColor="accent1" w:themeShade="80"/>
                <w:lang w:val="es-BO"/>
              </w:rPr>
            </w:pPr>
          </w:p>
          <w:p w14:paraId="1D662958" w14:textId="77777777" w:rsidR="00F84B6A" w:rsidRPr="009A0356" w:rsidRDefault="00F84B6A" w:rsidP="00A217F0">
            <w:pPr>
              <w:ind w:left="-3"/>
              <w:jc w:val="both"/>
              <w:rPr>
                <w:rFonts w:ascii="Tahoma" w:hAnsi="Tahoma" w:cs="Tahoma"/>
                <w:bCs/>
                <w:color w:val="1F497D"/>
              </w:rPr>
            </w:pPr>
            <w:r w:rsidRPr="009A0356">
              <w:rPr>
                <w:rFonts w:ascii="Tahoma" w:hAnsi="Tahoma" w:cs="Tahoma"/>
                <w:bCs/>
                <w:color w:val="1F497D"/>
              </w:rPr>
              <w:t>El contratista se compromete a la observancia plena de las disposiciones legales del Estado Plurinacional de Bolivia en materia de seguridad, higiene y calidad en el trabajo. Por lo  tanto, durante la ejecución de los servicios objeto del presente documento, deberá adoptar las medidas preventivas necesarias (incluida la señalización) para salvaguardar la seguridad y salud de los trabajadores en el lugar de trabajo. De la misma manera la contratista debe velar por la seguridad de terceras personas.</w:t>
            </w:r>
          </w:p>
          <w:p w14:paraId="734CCB84" w14:textId="77777777" w:rsidR="00F84B6A" w:rsidRPr="009A0356" w:rsidRDefault="00F84B6A" w:rsidP="00A217F0">
            <w:pPr>
              <w:ind w:left="-3"/>
              <w:jc w:val="both"/>
              <w:rPr>
                <w:rFonts w:ascii="Tahoma" w:hAnsi="Tahoma" w:cs="Tahoma"/>
                <w:bCs/>
                <w:color w:val="1F497D"/>
              </w:rPr>
            </w:pPr>
            <w:r w:rsidRPr="009A0356">
              <w:rPr>
                <w:rFonts w:ascii="Tahoma" w:hAnsi="Tahoma" w:cs="Tahoma"/>
                <w:bCs/>
                <w:color w:val="1F497D"/>
              </w:rPr>
              <w:t xml:space="preserve">Es muy importante que todos los técnicos que ejecutan las actividades, se encuentren capacitados en todo lo que es </w:t>
            </w:r>
            <w:r w:rsidRPr="009A0356">
              <w:rPr>
                <w:rFonts w:ascii="Tahoma" w:hAnsi="Tahoma" w:cs="Tahoma"/>
                <w:b/>
                <w:bCs/>
                <w:color w:val="1F497D"/>
              </w:rPr>
              <w:t>SEGURIDAD INDUSTRIAL</w:t>
            </w:r>
            <w:r w:rsidRPr="009A0356">
              <w:rPr>
                <w:rFonts w:ascii="Tahoma" w:hAnsi="Tahoma" w:cs="Tahoma"/>
                <w:bCs/>
                <w:color w:val="1F497D"/>
              </w:rPr>
              <w:t>, ya que cualquier descuido del técnico durante la ejecución de los trabajos, puede ocasionar un accidente.</w:t>
            </w:r>
          </w:p>
          <w:p w14:paraId="642869C8" w14:textId="77777777" w:rsidR="00F84B6A" w:rsidRPr="009A0356" w:rsidRDefault="00F84B6A" w:rsidP="00A217F0">
            <w:pPr>
              <w:ind w:left="-3"/>
              <w:jc w:val="both"/>
              <w:rPr>
                <w:rFonts w:ascii="Tahoma" w:hAnsi="Tahoma" w:cs="Tahoma"/>
                <w:bCs/>
                <w:color w:val="1F497D"/>
              </w:rPr>
            </w:pPr>
          </w:p>
          <w:p w14:paraId="7D6F0DF8" w14:textId="77777777" w:rsidR="00F84B6A" w:rsidRDefault="009436A2" w:rsidP="00A217F0">
            <w:pPr>
              <w:ind w:left="-3"/>
              <w:jc w:val="both"/>
              <w:rPr>
                <w:rFonts w:ascii="Tahoma" w:hAnsi="Tahoma" w:cs="Tahoma"/>
                <w:bCs/>
                <w:color w:val="1F497D"/>
              </w:rPr>
            </w:pPr>
            <w:r w:rsidRPr="009436A2">
              <w:rPr>
                <w:rFonts w:ascii="Tahoma" w:hAnsi="Tahoma" w:cs="Tahoma"/>
                <w:bCs/>
                <w:color w:val="1F497D"/>
              </w:rPr>
              <w:t>Cada Técnico de Campo de provisiones y fallas, debe contar con el siguiente equipamiento de trabajo</w:t>
            </w:r>
            <w:r w:rsidR="00F84B6A" w:rsidRPr="009436A2">
              <w:rPr>
                <w:rFonts w:ascii="Tahoma" w:hAnsi="Tahoma" w:cs="Tahoma"/>
                <w:bCs/>
                <w:color w:val="1F497D"/>
              </w:rPr>
              <w:t>:</w:t>
            </w:r>
          </w:p>
          <w:p w14:paraId="2877EE03" w14:textId="77777777" w:rsidR="009436A2" w:rsidRPr="009A0356" w:rsidRDefault="009436A2" w:rsidP="00A217F0">
            <w:pPr>
              <w:ind w:left="-3"/>
              <w:jc w:val="both"/>
              <w:rPr>
                <w:rFonts w:ascii="Tahoma" w:hAnsi="Tahoma" w:cs="Tahoma"/>
                <w:bCs/>
                <w:color w:val="1F497D"/>
              </w:rPr>
            </w:pPr>
          </w:p>
          <w:p w14:paraId="1BF2B9F1" w14:textId="77777777" w:rsidR="009436A2" w:rsidRDefault="009436A2" w:rsidP="009436A2">
            <w:pPr>
              <w:jc w:val="both"/>
              <w:rPr>
                <w:rFonts w:ascii="Tahoma" w:hAnsi="Tahoma" w:cs="Tahoma"/>
                <w:color w:val="1F497D"/>
                <w:u w:val="single"/>
              </w:rPr>
            </w:pPr>
            <w:r>
              <w:rPr>
                <w:rFonts w:ascii="Tahoma" w:hAnsi="Tahoma" w:cs="Tahoma"/>
                <w:color w:val="1F497D"/>
                <w:u w:val="single"/>
              </w:rPr>
              <w:t>Dotación Semestral</w:t>
            </w:r>
          </w:p>
          <w:p w14:paraId="49D405A7" w14:textId="77777777" w:rsidR="009436A2" w:rsidRDefault="009436A2" w:rsidP="009436A2">
            <w:pPr>
              <w:jc w:val="both"/>
              <w:rPr>
                <w:rFonts w:ascii="Calibri" w:hAnsi="Calibri"/>
                <w:color w:val="1F497D"/>
              </w:rPr>
            </w:pPr>
          </w:p>
          <w:p w14:paraId="65E9ACDC"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Pantalón y camisa de trabajo.</w:t>
            </w:r>
          </w:p>
          <w:p w14:paraId="509961EA"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Chaleco.</w:t>
            </w:r>
          </w:p>
          <w:p w14:paraId="274E40BA"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Botines de seguridad.</w:t>
            </w:r>
          </w:p>
          <w:p w14:paraId="0015D692"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Guantes.</w:t>
            </w:r>
          </w:p>
          <w:p w14:paraId="60D55EF4" w14:textId="77777777" w:rsidR="009436A2" w:rsidRDefault="009436A2" w:rsidP="009436A2">
            <w:pPr>
              <w:jc w:val="both"/>
              <w:rPr>
                <w:rFonts w:ascii="Calibri" w:hAnsi="Calibri"/>
                <w:color w:val="1F497D"/>
              </w:rPr>
            </w:pPr>
          </w:p>
          <w:p w14:paraId="74A88E28" w14:textId="77777777" w:rsidR="009436A2" w:rsidRDefault="009436A2" w:rsidP="009436A2">
            <w:pPr>
              <w:jc w:val="both"/>
              <w:rPr>
                <w:rFonts w:ascii="Tahoma" w:hAnsi="Tahoma" w:cs="Tahoma"/>
                <w:color w:val="1F497D"/>
                <w:u w:val="single"/>
              </w:rPr>
            </w:pPr>
            <w:r>
              <w:rPr>
                <w:rFonts w:ascii="Tahoma" w:hAnsi="Tahoma" w:cs="Tahoma"/>
                <w:color w:val="1F497D"/>
                <w:u w:val="single"/>
              </w:rPr>
              <w:t>Dotación Anual</w:t>
            </w:r>
          </w:p>
          <w:p w14:paraId="01628201" w14:textId="77777777" w:rsidR="009436A2" w:rsidRDefault="009436A2" w:rsidP="009436A2">
            <w:pPr>
              <w:jc w:val="both"/>
              <w:rPr>
                <w:rFonts w:ascii="Calibri" w:hAnsi="Calibri"/>
                <w:color w:val="1F497D"/>
              </w:rPr>
            </w:pPr>
          </w:p>
          <w:p w14:paraId="3B222260"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Chamarra.</w:t>
            </w:r>
          </w:p>
          <w:p w14:paraId="278D97B1"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Poncho para lluvia.</w:t>
            </w:r>
          </w:p>
          <w:p w14:paraId="7E0125EE"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Casco.</w:t>
            </w:r>
          </w:p>
          <w:p w14:paraId="0D192A5A" w14:textId="77777777" w:rsidR="009436A2" w:rsidRDefault="009436A2" w:rsidP="009436A2">
            <w:pPr>
              <w:numPr>
                <w:ilvl w:val="0"/>
                <w:numId w:val="71"/>
              </w:numPr>
              <w:ind w:left="0" w:firstLine="0"/>
              <w:jc w:val="both"/>
              <w:rPr>
                <w:rFonts w:ascii="Tahoma" w:hAnsi="Tahoma" w:cs="Tahoma"/>
                <w:color w:val="1F497D"/>
              </w:rPr>
            </w:pPr>
            <w:r>
              <w:rPr>
                <w:rFonts w:ascii="Tahoma" w:hAnsi="Tahoma" w:cs="Tahoma"/>
                <w:color w:val="1F497D"/>
              </w:rPr>
              <w:t>Gafas.</w:t>
            </w:r>
          </w:p>
          <w:p w14:paraId="197A8129" w14:textId="77777777" w:rsidR="00F84B6A" w:rsidRDefault="009436A2" w:rsidP="009436A2">
            <w:pPr>
              <w:ind w:left="-3"/>
              <w:jc w:val="both"/>
              <w:rPr>
                <w:rFonts w:ascii="Tahoma" w:hAnsi="Tahoma" w:cs="Tahoma"/>
                <w:color w:val="1F497D"/>
              </w:rPr>
            </w:pPr>
            <w:r>
              <w:rPr>
                <w:rFonts w:ascii="Tahoma" w:hAnsi="Tahoma" w:cs="Tahoma"/>
                <w:color w:val="1F497D"/>
              </w:rPr>
              <w:t>Credencial con el logotipo de su empresa, fotografía actualizada, datos personales y datos de referencia de la empresa contratista.</w:t>
            </w:r>
          </w:p>
          <w:p w14:paraId="0BB9B9CB" w14:textId="77777777" w:rsidR="009436A2" w:rsidRPr="009A0356" w:rsidRDefault="009436A2" w:rsidP="009436A2">
            <w:pPr>
              <w:ind w:left="-3"/>
              <w:jc w:val="both"/>
              <w:rPr>
                <w:rFonts w:ascii="Tahoma" w:hAnsi="Tahoma" w:cs="Tahoma"/>
                <w:bCs/>
                <w:color w:val="1F497D"/>
              </w:rPr>
            </w:pPr>
          </w:p>
          <w:p w14:paraId="6F19678D" w14:textId="77777777" w:rsidR="00F84B6A" w:rsidRPr="009A0356" w:rsidRDefault="009436A2" w:rsidP="00A217F0">
            <w:pPr>
              <w:ind w:left="-3"/>
              <w:jc w:val="both"/>
              <w:rPr>
                <w:rFonts w:ascii="Tahoma" w:hAnsi="Tahoma" w:cs="Tahoma"/>
                <w:bCs/>
                <w:color w:val="1F497D"/>
              </w:rPr>
            </w:pPr>
            <w:r w:rsidRPr="009436A2">
              <w:rPr>
                <w:rFonts w:ascii="Tahoma" w:hAnsi="Tahoma" w:cs="Tahoma"/>
                <w:bCs/>
                <w:color w:val="1F497D"/>
              </w:rPr>
              <w:t>Cada gestor de provisiones y/o referente departamental debe contar anualmente, con la siguiente ropa de trabajo</w:t>
            </w:r>
            <w:r w:rsidR="00F84B6A" w:rsidRPr="009A0356">
              <w:rPr>
                <w:rFonts w:ascii="Tahoma" w:hAnsi="Tahoma" w:cs="Tahoma"/>
                <w:bCs/>
                <w:color w:val="1F497D"/>
              </w:rPr>
              <w:t>.</w:t>
            </w:r>
          </w:p>
          <w:p w14:paraId="3CA67F03" w14:textId="77777777" w:rsidR="00F84B6A" w:rsidRPr="009A0356" w:rsidRDefault="00F84B6A" w:rsidP="00A217F0">
            <w:pPr>
              <w:ind w:left="-3"/>
              <w:jc w:val="both"/>
              <w:rPr>
                <w:rFonts w:ascii="Tahoma" w:hAnsi="Tahoma" w:cs="Tahoma"/>
                <w:bCs/>
                <w:color w:val="1F497D"/>
              </w:rPr>
            </w:pPr>
          </w:p>
          <w:p w14:paraId="5A637A6B" w14:textId="77777777" w:rsidR="00F84B6A" w:rsidRPr="009A0356" w:rsidRDefault="00F84B6A" w:rsidP="00F84B6A">
            <w:pPr>
              <w:numPr>
                <w:ilvl w:val="0"/>
                <w:numId w:val="54"/>
              </w:numPr>
              <w:tabs>
                <w:tab w:val="clear" w:pos="720"/>
                <w:tab w:val="num" w:pos="357"/>
              </w:tabs>
              <w:ind w:left="-3" w:firstLine="0"/>
              <w:jc w:val="both"/>
              <w:rPr>
                <w:rFonts w:ascii="Tahoma" w:hAnsi="Tahoma" w:cs="Tahoma"/>
                <w:bCs/>
                <w:color w:val="1F497D"/>
              </w:rPr>
            </w:pPr>
            <w:r w:rsidRPr="009A0356">
              <w:rPr>
                <w:rFonts w:ascii="Tahoma" w:hAnsi="Tahoma" w:cs="Tahoma"/>
                <w:bCs/>
                <w:color w:val="1F497D"/>
              </w:rPr>
              <w:t>Pantalón y camisa de trabajo.</w:t>
            </w:r>
          </w:p>
          <w:p w14:paraId="355C3D07" w14:textId="77777777" w:rsidR="00F84B6A" w:rsidRPr="009A0356" w:rsidRDefault="00F84B6A" w:rsidP="00F84B6A">
            <w:pPr>
              <w:numPr>
                <w:ilvl w:val="0"/>
                <w:numId w:val="54"/>
              </w:numPr>
              <w:tabs>
                <w:tab w:val="clear" w:pos="720"/>
                <w:tab w:val="num" w:pos="357"/>
              </w:tabs>
              <w:ind w:left="-3" w:firstLine="0"/>
              <w:jc w:val="both"/>
              <w:rPr>
                <w:rFonts w:ascii="Tahoma" w:hAnsi="Tahoma" w:cs="Tahoma"/>
                <w:bCs/>
                <w:color w:val="1F497D"/>
              </w:rPr>
            </w:pPr>
            <w:r w:rsidRPr="009A0356">
              <w:rPr>
                <w:rFonts w:ascii="Tahoma" w:hAnsi="Tahoma" w:cs="Tahoma"/>
                <w:bCs/>
                <w:color w:val="1F497D"/>
              </w:rPr>
              <w:t>Chaleco.</w:t>
            </w:r>
          </w:p>
          <w:p w14:paraId="2E9E0D6F" w14:textId="77777777" w:rsidR="00F84B6A" w:rsidRPr="009A0356" w:rsidRDefault="00F84B6A" w:rsidP="00F84B6A">
            <w:pPr>
              <w:numPr>
                <w:ilvl w:val="0"/>
                <w:numId w:val="54"/>
              </w:numPr>
              <w:tabs>
                <w:tab w:val="clear" w:pos="720"/>
                <w:tab w:val="num" w:pos="357"/>
              </w:tabs>
              <w:ind w:left="-3" w:firstLine="0"/>
              <w:jc w:val="both"/>
              <w:rPr>
                <w:rFonts w:ascii="Tahoma" w:hAnsi="Tahoma" w:cs="Tahoma"/>
                <w:bCs/>
                <w:color w:val="1F497D"/>
              </w:rPr>
            </w:pPr>
            <w:r w:rsidRPr="009A0356">
              <w:rPr>
                <w:rFonts w:ascii="Tahoma" w:hAnsi="Tahoma" w:cs="Tahoma"/>
                <w:bCs/>
                <w:color w:val="1F497D"/>
              </w:rPr>
              <w:t>Zapatos de seguridad.</w:t>
            </w:r>
          </w:p>
          <w:p w14:paraId="007637A4" w14:textId="77777777" w:rsidR="00F84B6A" w:rsidRPr="009A0356" w:rsidRDefault="00F84B6A" w:rsidP="00F84B6A">
            <w:pPr>
              <w:numPr>
                <w:ilvl w:val="0"/>
                <w:numId w:val="54"/>
              </w:numPr>
              <w:tabs>
                <w:tab w:val="clear" w:pos="720"/>
                <w:tab w:val="num" w:pos="357"/>
              </w:tabs>
              <w:ind w:left="-3" w:firstLine="0"/>
              <w:jc w:val="both"/>
              <w:rPr>
                <w:rFonts w:ascii="Tahoma" w:hAnsi="Tahoma" w:cs="Tahoma"/>
                <w:bCs/>
                <w:color w:val="1F497D"/>
              </w:rPr>
            </w:pPr>
            <w:r w:rsidRPr="009A0356">
              <w:rPr>
                <w:rFonts w:ascii="Tahoma" w:hAnsi="Tahoma" w:cs="Tahoma"/>
                <w:bCs/>
                <w:color w:val="1F497D"/>
              </w:rPr>
              <w:t>Guantes.</w:t>
            </w:r>
          </w:p>
          <w:p w14:paraId="524139A9" w14:textId="77777777" w:rsidR="00F84B6A" w:rsidRPr="009A0356" w:rsidRDefault="00F84B6A" w:rsidP="00F84B6A">
            <w:pPr>
              <w:numPr>
                <w:ilvl w:val="0"/>
                <w:numId w:val="54"/>
              </w:numPr>
              <w:tabs>
                <w:tab w:val="clear" w:pos="720"/>
                <w:tab w:val="num" w:pos="357"/>
              </w:tabs>
              <w:ind w:left="-3" w:firstLine="0"/>
              <w:jc w:val="both"/>
              <w:rPr>
                <w:rFonts w:ascii="Tahoma" w:hAnsi="Tahoma" w:cs="Tahoma"/>
                <w:bCs/>
                <w:color w:val="1F497D"/>
              </w:rPr>
            </w:pPr>
            <w:r w:rsidRPr="009A0356">
              <w:rPr>
                <w:rFonts w:ascii="Tahoma" w:hAnsi="Tahoma" w:cs="Tahoma"/>
                <w:bCs/>
                <w:color w:val="1F497D"/>
              </w:rPr>
              <w:t>Credencial con el logotipo de su empresa, fotografía actualizada, datos personales y datos de referencia de la empresa contratista.</w:t>
            </w:r>
          </w:p>
          <w:p w14:paraId="2B4DF33F" w14:textId="77777777" w:rsidR="00F84B6A" w:rsidRPr="009A0356" w:rsidRDefault="00F84B6A" w:rsidP="00A217F0">
            <w:pPr>
              <w:ind w:left="215"/>
              <w:jc w:val="both"/>
              <w:rPr>
                <w:rFonts w:ascii="Tahoma" w:hAnsi="Tahoma" w:cs="Tahoma"/>
                <w:bCs/>
                <w:color w:val="1F497D"/>
              </w:rPr>
            </w:pPr>
          </w:p>
          <w:p w14:paraId="68797793" w14:textId="77777777" w:rsidR="00F84B6A" w:rsidRPr="009A0356" w:rsidRDefault="00F84B6A" w:rsidP="00A217F0">
            <w:pPr>
              <w:ind w:hanging="3"/>
              <w:jc w:val="both"/>
              <w:rPr>
                <w:rFonts w:ascii="Tahoma" w:hAnsi="Tahoma" w:cs="Tahoma"/>
                <w:bCs/>
                <w:color w:val="1F497D"/>
              </w:rPr>
            </w:pPr>
            <w:r w:rsidRPr="009A0356">
              <w:rPr>
                <w:rFonts w:ascii="Tahoma" w:hAnsi="Tahoma" w:cs="Tahoma"/>
                <w:bCs/>
                <w:color w:val="1F497D"/>
              </w:rPr>
              <w:lastRenderedPageBreak/>
              <w:t>En el primer mes de inicio de contrato la empresa contratista presentará a la regional y sede nacional de ENTEL S.A. el cronograma anual</w:t>
            </w:r>
            <w:r w:rsidR="009D7DAF">
              <w:rPr>
                <w:rFonts w:ascii="Tahoma" w:hAnsi="Tahoma" w:cs="Tahoma"/>
                <w:bCs/>
                <w:color w:val="1F497D"/>
              </w:rPr>
              <w:t xml:space="preserve"> de dotación de ropa de trabajo, para programar la inspección técnica respectiva</w:t>
            </w:r>
            <w:r w:rsidRPr="009A0356">
              <w:rPr>
                <w:rFonts w:ascii="Tahoma" w:hAnsi="Tahoma" w:cs="Tahoma"/>
                <w:bCs/>
                <w:color w:val="1F497D"/>
              </w:rPr>
              <w:t>.</w:t>
            </w:r>
          </w:p>
          <w:p w14:paraId="16ED2B61" w14:textId="77777777" w:rsidR="00F84B6A" w:rsidRPr="006A45FE" w:rsidRDefault="00F84B6A" w:rsidP="00A217F0">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3A5EE13" w14:textId="77777777" w:rsidR="00FE66C7" w:rsidRDefault="00FE66C7" w:rsidP="00A217F0">
            <w:pPr>
              <w:jc w:val="center"/>
              <w:rPr>
                <w:b/>
                <w:color w:val="004990"/>
                <w:sz w:val="20"/>
                <w:szCs w:val="20"/>
              </w:rPr>
            </w:pPr>
          </w:p>
          <w:p w14:paraId="2FAB0D78" w14:textId="77777777" w:rsidR="00FE66C7" w:rsidRDefault="00FE66C7" w:rsidP="00A217F0">
            <w:pPr>
              <w:jc w:val="center"/>
              <w:rPr>
                <w:b/>
                <w:color w:val="004990"/>
                <w:sz w:val="20"/>
                <w:szCs w:val="20"/>
              </w:rPr>
            </w:pPr>
          </w:p>
          <w:p w14:paraId="503081C5" w14:textId="77777777" w:rsidR="00FE66C7" w:rsidRDefault="00FE66C7" w:rsidP="00A217F0">
            <w:pPr>
              <w:jc w:val="center"/>
              <w:rPr>
                <w:b/>
                <w:color w:val="004990"/>
                <w:sz w:val="20"/>
                <w:szCs w:val="20"/>
              </w:rPr>
            </w:pPr>
          </w:p>
          <w:p w14:paraId="6FEF3FD9" w14:textId="77777777" w:rsidR="00FE66C7" w:rsidRDefault="00FE66C7" w:rsidP="00A217F0">
            <w:pPr>
              <w:jc w:val="center"/>
              <w:rPr>
                <w:b/>
                <w:color w:val="004990"/>
                <w:sz w:val="20"/>
                <w:szCs w:val="20"/>
              </w:rPr>
            </w:pPr>
          </w:p>
          <w:p w14:paraId="48716D81"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82C980"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912F6" w14:textId="77777777" w:rsidR="00F84B6A" w:rsidRPr="009C2DE5" w:rsidRDefault="00F84B6A" w:rsidP="00A217F0">
            <w:pPr>
              <w:jc w:val="center"/>
              <w:rPr>
                <w:rFonts w:ascii="Tahoma" w:hAnsi="Tahoma" w:cs="Tahoma"/>
                <w:color w:val="004990"/>
                <w:sz w:val="18"/>
                <w:szCs w:val="18"/>
                <w:lang w:eastAsia="es-BO"/>
              </w:rPr>
            </w:pPr>
          </w:p>
        </w:tc>
      </w:tr>
      <w:tr w:rsidR="00F84B6A" w:rsidRPr="009C2DE5" w14:paraId="370188A9" w14:textId="77777777" w:rsidTr="000654E6">
        <w:trPr>
          <w:trHeight w:val="1507"/>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4346FC" w14:textId="77777777" w:rsidR="00F84B6A" w:rsidRDefault="00F84B6A" w:rsidP="00A217F0">
            <w:pPr>
              <w:jc w:val="center"/>
              <w:rPr>
                <w:rFonts w:ascii="Calibri" w:hAnsi="Calibri" w:cs="Calibri"/>
                <w:color w:val="1F497D"/>
              </w:rPr>
            </w:pPr>
            <w:r>
              <w:rPr>
                <w:rFonts w:ascii="Calibri" w:hAnsi="Calibri" w:cs="Calibri"/>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6F581" w14:textId="77777777" w:rsidR="00F84B6A" w:rsidRPr="00B10E4D" w:rsidRDefault="00F84B6A" w:rsidP="00A217F0">
            <w:pPr>
              <w:tabs>
                <w:tab w:val="num" w:pos="432"/>
              </w:tabs>
              <w:jc w:val="both"/>
              <w:rPr>
                <w:rFonts w:ascii="Tahoma" w:hAnsi="Tahoma" w:cs="Tahoma"/>
                <w:b/>
                <w:bCs/>
                <w:color w:val="1F497D"/>
                <w:lang w:val="es-MX"/>
              </w:rPr>
            </w:pPr>
            <w:bookmarkStart w:id="20" w:name="_Toc282534658"/>
            <w:r>
              <w:rPr>
                <w:rFonts w:ascii="Tahoma" w:hAnsi="Tahoma" w:cs="Tahoma"/>
                <w:bCs/>
                <w:color w:val="1F497D"/>
                <w:lang w:val="es-MX"/>
              </w:rPr>
              <w:t xml:space="preserve">6.10  </w:t>
            </w:r>
            <w:bookmarkEnd w:id="20"/>
            <w:r>
              <w:rPr>
                <w:rFonts w:ascii="Tahoma" w:hAnsi="Tahoma" w:cs="Tahoma"/>
                <w:bCs/>
                <w:color w:val="1F497D"/>
                <w:lang w:val="es-MX"/>
              </w:rPr>
              <w:t>RESPONSABILIDAD SOCIAL</w:t>
            </w:r>
          </w:p>
          <w:p w14:paraId="35054C67" w14:textId="77777777" w:rsidR="00F84B6A" w:rsidRDefault="00F84B6A" w:rsidP="00A217F0">
            <w:pPr>
              <w:jc w:val="both"/>
              <w:rPr>
                <w:rFonts w:ascii="Tahoma" w:hAnsi="Tahoma" w:cs="Tahoma"/>
                <w:bCs/>
                <w:color w:val="1F497D"/>
                <w:lang w:val="es-MX"/>
              </w:rPr>
            </w:pPr>
          </w:p>
          <w:p w14:paraId="2750CC88" w14:textId="77777777" w:rsidR="00F84B6A" w:rsidRPr="008F26F7" w:rsidRDefault="00F84B6A" w:rsidP="008F26F7">
            <w:pPr>
              <w:ind w:hanging="3"/>
              <w:jc w:val="both"/>
              <w:rPr>
                <w:rFonts w:ascii="Tahoma" w:hAnsi="Tahoma" w:cs="Tahoma"/>
                <w:bCs/>
                <w:color w:val="1F497D"/>
              </w:rPr>
            </w:pPr>
            <w:r w:rsidRPr="009A0356">
              <w:rPr>
                <w:rFonts w:ascii="Tahoma" w:hAnsi="Tahoma" w:cs="Tahoma"/>
                <w:bCs/>
                <w:color w:val="1F497D"/>
              </w:rPr>
              <w:t>La empresa contratista adjudicada, deberá dar cumplimiento a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w:t>
            </w:r>
            <w:r w:rsidRPr="008105F0">
              <w:rPr>
                <w:rFonts w:ascii="Tahoma" w:hAnsi="Tahoma" w:cs="Tahoma"/>
                <w:bCs/>
                <w:color w:val="FF0000"/>
              </w:rPr>
              <w:t xml:space="preserve">   </w:t>
            </w:r>
          </w:p>
          <w:p w14:paraId="1D13C7C7" w14:textId="77777777" w:rsidR="00F84B6A" w:rsidRPr="000654E6" w:rsidRDefault="00F84B6A" w:rsidP="000654E6">
            <w:pPr>
              <w:jc w:val="both"/>
              <w:rPr>
                <w:rFonts w:ascii="Tahoma" w:hAnsi="Tahoma" w:cs="Tahoma"/>
                <w:bCs/>
                <w:color w:val="1F497D"/>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AE3E2FB" w14:textId="77777777" w:rsidR="00FE66C7" w:rsidRDefault="00FE66C7" w:rsidP="00A217F0">
            <w:pPr>
              <w:jc w:val="center"/>
              <w:rPr>
                <w:b/>
                <w:color w:val="004990"/>
                <w:sz w:val="20"/>
                <w:szCs w:val="20"/>
              </w:rPr>
            </w:pPr>
          </w:p>
          <w:p w14:paraId="338767D0" w14:textId="77777777" w:rsidR="00FE66C7" w:rsidRDefault="00FE66C7" w:rsidP="00A217F0">
            <w:pPr>
              <w:jc w:val="center"/>
              <w:rPr>
                <w:b/>
                <w:color w:val="004990"/>
                <w:sz w:val="20"/>
                <w:szCs w:val="20"/>
              </w:rPr>
            </w:pPr>
          </w:p>
          <w:p w14:paraId="6CA66BFA" w14:textId="77777777" w:rsidR="00FE66C7" w:rsidRDefault="00FE66C7" w:rsidP="00A217F0">
            <w:pPr>
              <w:jc w:val="center"/>
              <w:rPr>
                <w:b/>
                <w:color w:val="004990"/>
                <w:sz w:val="20"/>
                <w:szCs w:val="20"/>
              </w:rPr>
            </w:pPr>
          </w:p>
          <w:p w14:paraId="478958B8" w14:textId="77777777" w:rsidR="00FE66C7" w:rsidRDefault="00FE66C7" w:rsidP="00A217F0">
            <w:pPr>
              <w:jc w:val="center"/>
              <w:rPr>
                <w:b/>
                <w:color w:val="004990"/>
                <w:sz w:val="20"/>
                <w:szCs w:val="20"/>
              </w:rPr>
            </w:pPr>
          </w:p>
          <w:p w14:paraId="7B1D7144" w14:textId="77777777" w:rsidR="00FE66C7" w:rsidRDefault="00FE66C7" w:rsidP="00A217F0">
            <w:pPr>
              <w:jc w:val="center"/>
              <w:rPr>
                <w:b/>
                <w:color w:val="004990"/>
                <w:sz w:val="20"/>
                <w:szCs w:val="20"/>
              </w:rPr>
            </w:pPr>
          </w:p>
          <w:p w14:paraId="338F4985" w14:textId="77777777" w:rsidR="00FE66C7" w:rsidRDefault="00FE66C7" w:rsidP="00A217F0">
            <w:pPr>
              <w:jc w:val="center"/>
              <w:rPr>
                <w:b/>
                <w:color w:val="004990"/>
                <w:sz w:val="20"/>
                <w:szCs w:val="20"/>
              </w:rPr>
            </w:pPr>
          </w:p>
          <w:p w14:paraId="1B044B0F" w14:textId="77777777" w:rsidR="00FE66C7" w:rsidRDefault="00FE66C7" w:rsidP="00A217F0">
            <w:pPr>
              <w:jc w:val="center"/>
              <w:rPr>
                <w:b/>
                <w:color w:val="004990"/>
                <w:sz w:val="20"/>
                <w:szCs w:val="20"/>
              </w:rPr>
            </w:pPr>
          </w:p>
          <w:p w14:paraId="0EC04CD4" w14:textId="77777777" w:rsidR="00FE66C7" w:rsidRDefault="00FE66C7" w:rsidP="00A217F0">
            <w:pPr>
              <w:jc w:val="center"/>
              <w:rPr>
                <w:b/>
                <w:color w:val="004990"/>
                <w:sz w:val="20"/>
                <w:szCs w:val="20"/>
              </w:rPr>
            </w:pPr>
          </w:p>
          <w:p w14:paraId="02501458" w14:textId="77777777" w:rsidR="00F84B6A" w:rsidRDefault="00F84B6A" w:rsidP="00A217F0">
            <w:pPr>
              <w:jc w:val="center"/>
            </w:pPr>
            <w:r w:rsidRPr="003456A5">
              <w:rPr>
                <w:b/>
                <w:color w:val="004990"/>
                <w:sz w:val="20"/>
                <w:szCs w:val="20"/>
              </w:rPr>
              <w:fldChar w:fldCharType="begin">
                <w:ffData>
                  <w:name w:val="Casilla1"/>
                  <w:enabled/>
                  <w:calcOnExit w:val="0"/>
                  <w:checkBox>
                    <w:sizeAuto/>
                    <w:default w:val="1"/>
                  </w:checkBox>
                </w:ffData>
              </w:fldChar>
            </w:r>
            <w:r w:rsidRPr="003456A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3456A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2937B4" w14:textId="77777777" w:rsidR="00F84B6A" w:rsidRPr="009C2DE5" w:rsidRDefault="00F84B6A" w:rsidP="00A217F0">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4AD607" w14:textId="77777777" w:rsidR="00F84B6A" w:rsidRPr="009C2DE5" w:rsidRDefault="00F84B6A" w:rsidP="00A217F0">
            <w:pPr>
              <w:jc w:val="center"/>
              <w:rPr>
                <w:rFonts w:ascii="Tahoma" w:hAnsi="Tahoma" w:cs="Tahoma"/>
                <w:color w:val="004990"/>
                <w:sz w:val="18"/>
                <w:szCs w:val="18"/>
                <w:lang w:eastAsia="es-BO"/>
              </w:rPr>
            </w:pPr>
          </w:p>
        </w:tc>
      </w:tr>
    </w:tbl>
    <w:p w14:paraId="50E48520"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69D3EC46" w14:textId="77777777" w:rsidR="00E74B5B" w:rsidRDefault="00E74B5B" w:rsidP="00E74B5B">
      <w:pPr>
        <w:pStyle w:val="Continuarlista"/>
        <w:spacing w:after="0"/>
        <w:ind w:left="0"/>
        <w:rPr>
          <w:rFonts w:ascii="Tahoma" w:hAnsi="Tahoma" w:cs="Tahoma"/>
          <w:b/>
          <w:bCs/>
          <w:noProof/>
          <w:color w:val="004990"/>
          <w:lang w:eastAsia="es-BO"/>
        </w:rPr>
      </w:pPr>
    </w:p>
    <w:p w14:paraId="021C167F" w14:textId="77777777" w:rsidR="00D805EF" w:rsidRDefault="00D805EF" w:rsidP="00E74B5B">
      <w:pPr>
        <w:pStyle w:val="Continuarlista"/>
        <w:spacing w:after="0"/>
        <w:ind w:left="0"/>
        <w:rPr>
          <w:rFonts w:ascii="Tahoma" w:hAnsi="Tahoma" w:cs="Tahoma"/>
          <w:b/>
          <w:bCs/>
          <w:noProof/>
          <w:color w:val="004990"/>
          <w:lang w:eastAsia="es-BO"/>
        </w:rPr>
      </w:pPr>
    </w:p>
    <w:p w14:paraId="0A97AA2E" w14:textId="77777777" w:rsidR="00D805EF" w:rsidRDefault="00D805EF" w:rsidP="00E74B5B">
      <w:pPr>
        <w:pStyle w:val="Continuarlista"/>
        <w:spacing w:after="0"/>
        <w:ind w:left="0"/>
        <w:rPr>
          <w:rFonts w:ascii="Tahoma" w:hAnsi="Tahoma" w:cs="Tahoma"/>
          <w:b/>
          <w:bCs/>
          <w:noProof/>
          <w:color w:val="004990"/>
          <w:lang w:eastAsia="es-BO"/>
        </w:rPr>
      </w:pPr>
    </w:p>
    <w:p w14:paraId="77686859" w14:textId="77777777" w:rsidR="00D805EF" w:rsidRDefault="00D805EF" w:rsidP="00E74B5B">
      <w:pPr>
        <w:pStyle w:val="Continuarlista"/>
        <w:spacing w:after="0"/>
        <w:ind w:left="0"/>
        <w:rPr>
          <w:rFonts w:ascii="Tahoma" w:hAnsi="Tahoma" w:cs="Tahoma"/>
          <w:b/>
          <w:bCs/>
          <w:noProof/>
          <w:color w:val="004990"/>
          <w:lang w:eastAsia="es-BO"/>
        </w:rPr>
      </w:pPr>
    </w:p>
    <w:p w14:paraId="7B7813A8" w14:textId="77777777" w:rsidR="00D805EF" w:rsidRDefault="00D805EF" w:rsidP="00E74B5B">
      <w:pPr>
        <w:pStyle w:val="Continuarlista"/>
        <w:spacing w:after="0"/>
        <w:ind w:left="0"/>
        <w:rPr>
          <w:rFonts w:ascii="Tahoma" w:hAnsi="Tahoma" w:cs="Tahoma"/>
          <w:color w:val="1F497D" w:themeColor="text2"/>
          <w:sz w:val="22"/>
          <w:szCs w:val="22"/>
          <w:lang w:val="es-ES_tradnl" w:bidi="en-US"/>
        </w:rPr>
        <w:sectPr w:rsidR="00D805EF" w:rsidSect="000672C9">
          <w:headerReference w:type="default" r:id="rId16"/>
          <w:footerReference w:type="default" r:id="rId17"/>
          <w:footerReference w:type="first" r:id="rId18"/>
          <w:pgSz w:w="12240" w:h="15840"/>
          <w:pgMar w:top="238" w:right="1418" w:bottom="244" w:left="1418" w:header="280" w:footer="709" w:gutter="0"/>
          <w:pgNumType w:start="2"/>
          <w:cols w:space="708"/>
          <w:titlePg/>
          <w:docGrid w:linePitch="360"/>
        </w:sectPr>
      </w:pPr>
    </w:p>
    <w:p w14:paraId="48971655" w14:textId="77777777" w:rsidR="00D805EF" w:rsidRDefault="007F78D2" w:rsidP="00E74B5B">
      <w:pPr>
        <w:pStyle w:val="Continuarlista"/>
        <w:spacing w:after="0"/>
        <w:ind w:left="0"/>
        <w:rPr>
          <w:rFonts w:ascii="Tahoma" w:hAnsi="Tahoma" w:cs="Tahoma"/>
          <w:color w:val="1F497D" w:themeColor="text2"/>
          <w:sz w:val="22"/>
          <w:szCs w:val="22"/>
          <w:lang w:val="es-ES_tradnl" w:bidi="en-US"/>
        </w:rPr>
        <w:sectPr w:rsidR="00D805EF" w:rsidSect="00D805EF">
          <w:pgSz w:w="15840" w:h="12240" w:orient="landscape"/>
          <w:pgMar w:top="1418" w:right="238" w:bottom="1418" w:left="244" w:header="278" w:footer="709" w:gutter="0"/>
          <w:pgNumType w:start="2"/>
          <w:cols w:space="708"/>
          <w:titlePg/>
          <w:docGrid w:linePitch="360"/>
        </w:sectPr>
      </w:pPr>
      <w:r>
        <w:rPr>
          <w:noProof/>
          <w:lang w:val="en-US"/>
        </w:rPr>
        <w:lastRenderedPageBreak/>
        <w:drawing>
          <wp:anchor distT="0" distB="0" distL="114300" distR="114300" simplePos="0" relativeHeight="251658240" behindDoc="1" locked="0" layoutInCell="1" allowOverlap="1" wp14:anchorId="3DDB8D09" wp14:editId="2ABE5BA0">
            <wp:simplePos x="0" y="0"/>
            <wp:positionH relativeFrom="column">
              <wp:posOffset>331470</wp:posOffset>
            </wp:positionH>
            <wp:positionV relativeFrom="paragraph">
              <wp:posOffset>-187960</wp:posOffset>
            </wp:positionV>
            <wp:extent cx="8881110" cy="5699760"/>
            <wp:effectExtent l="0" t="0" r="0" b="0"/>
            <wp:wrapThrough wrapText="bothSides">
              <wp:wrapPolygon edited="0">
                <wp:start x="0" y="0"/>
                <wp:lineTo x="0" y="21513"/>
                <wp:lineTo x="21544" y="21513"/>
                <wp:lineTo x="21544" y="0"/>
                <wp:lineTo x="0" y="0"/>
              </wp:wrapPolygon>
            </wp:wrapThrough>
            <wp:docPr id="3" name="Imagen 3" descr="cid:image001.png@01D3BBB8.BC18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Imagen" descr="cid:image001.png@01D3BBB8.BC18E10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8881110" cy="5699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408FEC"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32DE30CB" w14:textId="77777777" w:rsidR="009A0356" w:rsidRDefault="009A0356" w:rsidP="00E74B5B">
      <w:pPr>
        <w:pStyle w:val="TITULOS"/>
        <w:spacing w:after="0" w:line="240" w:lineRule="auto"/>
        <w:ind w:left="0" w:firstLine="0"/>
        <w:rPr>
          <w:rFonts w:ascii="Tahoma" w:hAnsi="Tahoma" w:cs="Tahoma"/>
          <w:color w:val="004990"/>
          <w:sz w:val="22"/>
          <w:szCs w:val="22"/>
        </w:rPr>
      </w:pPr>
    </w:p>
    <w:p w14:paraId="1102B058" w14:textId="77777777" w:rsidR="00A50043" w:rsidRDefault="00A50043" w:rsidP="00A50043">
      <w:pPr>
        <w:rPr>
          <w:lang w:val="es-BO" w:eastAsia="en-US"/>
        </w:rPr>
      </w:pPr>
    </w:p>
    <w:p w14:paraId="2F33D638" w14:textId="77777777" w:rsidR="00E74B5B" w:rsidRDefault="00E74B5B" w:rsidP="00E74B5B">
      <w:pPr>
        <w:pStyle w:val="TITULOS"/>
        <w:spacing w:after="0" w:line="240" w:lineRule="auto"/>
        <w:ind w:left="0" w:firstLine="0"/>
        <w:rPr>
          <w:rFonts w:ascii="Tahoma" w:hAnsi="Tahoma" w:cs="Tahoma"/>
          <w:color w:val="004990"/>
          <w:sz w:val="22"/>
          <w:szCs w:val="22"/>
        </w:rPr>
      </w:pPr>
      <w:r>
        <w:rPr>
          <w:rFonts w:ascii="Tahoma" w:hAnsi="Tahoma" w:cs="Tahoma"/>
          <w:color w:val="004990"/>
          <w:sz w:val="22"/>
          <w:szCs w:val="22"/>
        </w:rPr>
        <w:t xml:space="preserve">7  </w:t>
      </w:r>
      <w:r w:rsidRPr="00E74B5B">
        <w:rPr>
          <w:rFonts w:ascii="Tahoma" w:hAnsi="Tahoma" w:cs="Tahoma"/>
          <w:color w:val="004990"/>
          <w:sz w:val="22"/>
          <w:szCs w:val="22"/>
        </w:rPr>
        <w:t>ACÁPITE 7:  DEFINICIÓN DE METAS Y MULTAS</w:t>
      </w:r>
    </w:p>
    <w:p w14:paraId="72ADE94C" w14:textId="77777777" w:rsidR="00E74B5B" w:rsidRDefault="00E74B5B" w:rsidP="00E74B5B">
      <w:pPr>
        <w:pStyle w:val="Continuarlista"/>
        <w:spacing w:after="0"/>
        <w:ind w:left="0"/>
        <w:rPr>
          <w:rFonts w:ascii="Tahoma" w:hAnsi="Tahoma" w:cs="Tahoma"/>
          <w:color w:val="1F497D" w:themeColor="text2"/>
          <w:sz w:val="22"/>
          <w:szCs w:val="22"/>
          <w:lang w:bidi="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74B5B" w:rsidRPr="009C2DE5" w14:paraId="503BAD29" w14:textId="77777777" w:rsidTr="00E74B5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4DC0957"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85F047A"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74B5B" w:rsidRPr="009C2DE5" w14:paraId="3EE6AB74" w14:textId="77777777" w:rsidTr="00E74B5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C6EECDE" w14:textId="77777777" w:rsidR="00E74B5B" w:rsidRPr="00363D85" w:rsidRDefault="00E74B5B" w:rsidP="00E74B5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ACÁPITE 7: DEFINICIÓN DE METAS Y MULTAS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81B47F"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8F660A7"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74B5B" w:rsidRPr="009C2DE5" w14:paraId="4E8E4947" w14:textId="77777777" w:rsidTr="00E74B5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24C513D" w14:textId="77777777" w:rsidR="00E74B5B" w:rsidRPr="00363D85" w:rsidRDefault="00E74B5B" w:rsidP="00E74B5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4D571AB" w14:textId="77777777" w:rsidR="00E74B5B" w:rsidRPr="00363D85" w:rsidRDefault="00E74B5B" w:rsidP="00E74B5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B768529"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CDF6025" w14:textId="77777777" w:rsidR="00E74B5B" w:rsidRPr="00363D85" w:rsidRDefault="00E74B5B" w:rsidP="00E74B5B">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07834CB"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74B5B" w:rsidRPr="009C2DE5" w14:paraId="440A8982" w14:textId="77777777" w:rsidTr="00E74B5B">
        <w:trPr>
          <w:trHeight w:val="19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E1A9C" w14:textId="77777777" w:rsidR="00E74B5B" w:rsidRDefault="00E74B5B" w:rsidP="00E74B5B">
            <w:pPr>
              <w:jc w:val="center"/>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6FA924" w14:textId="77777777" w:rsidR="00E74B5B" w:rsidRDefault="00E74B5B" w:rsidP="00E74B5B">
            <w:pPr>
              <w:rPr>
                <w:rFonts w:ascii="Tahoma" w:hAnsi="Tahoma" w:cs="Tahoma"/>
                <w:bCs/>
                <w:color w:val="1F497D"/>
                <w:lang w:val="es-MX"/>
              </w:rPr>
            </w:pPr>
            <w:r>
              <w:rPr>
                <w:rFonts w:ascii="Tahoma" w:hAnsi="Tahoma" w:cs="Tahoma"/>
                <w:bCs/>
                <w:color w:val="1F497D"/>
                <w:lang w:val="es-MX"/>
              </w:rPr>
              <w:t>7.1</w:t>
            </w:r>
            <w:r>
              <w:rPr>
                <w:bCs/>
                <w:color w:val="1F497D"/>
                <w:lang w:val="es-MX"/>
              </w:rPr>
              <w:t xml:space="preserve">  </w:t>
            </w:r>
            <w:r w:rsidRPr="006A45FE">
              <w:rPr>
                <w:rFonts w:ascii="Tahoma" w:hAnsi="Tahoma" w:cs="Tahoma"/>
                <w:bCs/>
                <w:color w:val="1F497D"/>
                <w:lang w:val="es-MX"/>
              </w:rPr>
              <w:t>INTRODUCCIÓN</w:t>
            </w:r>
          </w:p>
          <w:p w14:paraId="0DB89516" w14:textId="77777777" w:rsidR="00E74B5B" w:rsidRDefault="00E74B5B" w:rsidP="00E74B5B">
            <w:pPr>
              <w:rPr>
                <w:rFonts w:ascii="Tahoma" w:hAnsi="Tahoma" w:cs="Tahoma"/>
                <w:bCs/>
                <w:color w:val="1F497D"/>
                <w:lang w:val="es-MX"/>
              </w:rPr>
            </w:pPr>
          </w:p>
          <w:p w14:paraId="7D3C19A5" w14:textId="77777777" w:rsidR="00E74B5B" w:rsidRPr="009C4160" w:rsidRDefault="00E74B5B" w:rsidP="00E74B5B">
            <w:pPr>
              <w:jc w:val="both"/>
              <w:rPr>
                <w:rFonts w:ascii="Tahoma" w:hAnsi="Tahoma" w:cs="Tahoma"/>
                <w:bCs/>
                <w:color w:val="1F497D"/>
                <w:lang w:val="es-MX"/>
              </w:rPr>
            </w:pPr>
            <w:r w:rsidRPr="009C4160">
              <w:rPr>
                <w:rFonts w:ascii="Tahoma" w:hAnsi="Tahoma" w:cs="Tahoma"/>
                <w:bCs/>
                <w:color w:val="1F497D"/>
                <w:lang w:val="es-MX"/>
              </w:rPr>
              <w:t>En el presente acápite se describen los objetivos y metas que debe cumplir la EMPRESA CONTRATISTA y las multas a aplicarse en caso de incumplimiento de las mismas.</w:t>
            </w:r>
          </w:p>
          <w:p w14:paraId="05B0D90A" w14:textId="77777777" w:rsidR="00E74B5B" w:rsidRPr="009C4160" w:rsidRDefault="00E74B5B" w:rsidP="00E74B5B">
            <w:pPr>
              <w:jc w:val="both"/>
              <w:rPr>
                <w:rFonts w:ascii="Tahoma" w:hAnsi="Tahoma" w:cs="Tahoma"/>
                <w:bCs/>
                <w:color w:val="1F497D"/>
                <w:lang w:val="es-MX"/>
              </w:rPr>
            </w:pPr>
          </w:p>
          <w:p w14:paraId="6C82FF1D" w14:textId="77777777" w:rsidR="00E74B5B" w:rsidRPr="009C4160" w:rsidRDefault="00E74B5B" w:rsidP="00E74B5B">
            <w:pPr>
              <w:jc w:val="both"/>
              <w:rPr>
                <w:rFonts w:ascii="Tahoma" w:hAnsi="Tahoma" w:cs="Tahoma"/>
                <w:bCs/>
                <w:color w:val="1F497D"/>
                <w:lang w:val="es-MX"/>
              </w:rPr>
            </w:pPr>
            <w:r w:rsidRPr="009C4160">
              <w:rPr>
                <w:rFonts w:ascii="Tahoma" w:hAnsi="Tahoma" w:cs="Tahoma"/>
                <w:bCs/>
                <w:color w:val="1F497D"/>
                <w:lang w:val="es-MX"/>
              </w:rPr>
              <w:t>Las multas descritas a continuación son independientes entre sí y pueden aplicarse simultáneamente sobre una misma actividad.</w:t>
            </w:r>
          </w:p>
          <w:p w14:paraId="7881FB5C" w14:textId="77777777" w:rsidR="00E74B5B" w:rsidRPr="009C4160" w:rsidRDefault="00E74B5B" w:rsidP="00E74B5B">
            <w:pPr>
              <w:jc w:val="both"/>
              <w:rPr>
                <w:rFonts w:ascii="Tahoma" w:hAnsi="Tahoma" w:cs="Tahoma"/>
                <w:bCs/>
                <w:color w:val="1F497D"/>
                <w:lang w:val="es-MX"/>
              </w:rPr>
            </w:pPr>
          </w:p>
          <w:p w14:paraId="2D94F421" w14:textId="77777777" w:rsidR="00E74B5B" w:rsidRPr="009C4160" w:rsidRDefault="00E74B5B" w:rsidP="00E74B5B">
            <w:pPr>
              <w:jc w:val="both"/>
              <w:rPr>
                <w:rFonts w:ascii="Tahoma" w:hAnsi="Tahoma" w:cs="Tahoma"/>
                <w:bCs/>
                <w:color w:val="1F497D"/>
                <w:lang w:val="es-MX"/>
              </w:rPr>
            </w:pPr>
            <w:r w:rsidRPr="009C4160">
              <w:rPr>
                <w:rFonts w:ascii="Tahoma" w:hAnsi="Tahoma" w:cs="Tahoma"/>
                <w:bCs/>
                <w:color w:val="1F497D"/>
                <w:lang w:val="es-MX"/>
              </w:rPr>
              <w:t xml:space="preserve">Si la contratista no cumpliere o se retrasare en el cumplimiento de alguna o algunas de las obligaciones establecidas en el presente contrato y en los demás documentos contractuales, ENTEL S.A. podrá aplicarle las penalidades establecidas en el presente Anexo, además de hacer efectiva la garantía de Cumplimiento de Contrato si correspondiere. </w:t>
            </w:r>
          </w:p>
          <w:p w14:paraId="46666BA2" w14:textId="77777777" w:rsidR="00E74B5B" w:rsidRPr="009C4160" w:rsidRDefault="00E74B5B" w:rsidP="00E74B5B">
            <w:pPr>
              <w:jc w:val="both"/>
              <w:rPr>
                <w:rFonts w:ascii="Tahoma" w:hAnsi="Tahoma" w:cs="Tahoma"/>
                <w:bCs/>
                <w:color w:val="1F497D"/>
                <w:lang w:val="es-MX"/>
              </w:rPr>
            </w:pPr>
            <w:r w:rsidRPr="009C4160">
              <w:rPr>
                <w:rFonts w:ascii="Tahoma" w:hAnsi="Tahoma" w:cs="Tahoma"/>
                <w:bCs/>
                <w:color w:val="1F497D"/>
                <w:lang w:val="es-MX"/>
              </w:rPr>
              <w:t>En el caso de las multas y/o penalidades, éstas se descontarán de los pagos mensuales correspondientes. La contratista manifiesta conocer y aceptar todas las sanciones y penalidades contenidas en los documentos contractuales, así como conocer y aceptar los procedimientos para su aplicación.</w:t>
            </w:r>
          </w:p>
          <w:p w14:paraId="623BF0EE" w14:textId="77777777" w:rsidR="00E74B5B" w:rsidRPr="009C4160" w:rsidRDefault="00E74B5B" w:rsidP="00E74B5B">
            <w:pPr>
              <w:jc w:val="both"/>
              <w:rPr>
                <w:rFonts w:ascii="Tahoma" w:hAnsi="Tahoma" w:cs="Tahoma"/>
                <w:bCs/>
                <w:color w:val="1F497D"/>
                <w:lang w:val="es-MX"/>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96B473" w14:textId="77777777" w:rsidR="00E74B5B" w:rsidRPr="009C2DE5" w:rsidRDefault="00D603E2"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57F63"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44CA1D"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74B5B" w:rsidRPr="009C2DE5" w14:paraId="5B33B413" w14:textId="77777777" w:rsidTr="00E74B5B">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2F6BF21B" w14:textId="7CBA6947" w:rsidR="00E74B5B" w:rsidRPr="00F96034" w:rsidRDefault="00E74B5B" w:rsidP="000654E6">
            <w:pPr>
              <w:rPr>
                <w:rFonts w:ascii="Tahoma" w:hAnsi="Tahoma" w:cs="Tahoma"/>
                <w:bCs/>
                <w:color w:val="365F91" w:themeColor="accent1" w:themeShade="BF"/>
                <w:lang w:val="es-MX"/>
              </w:rPr>
            </w:pPr>
            <w:r>
              <w:rPr>
                <w:rFonts w:ascii="Tahoma" w:hAnsi="Tahoma" w:cs="Tahoma"/>
                <w:bCs/>
                <w:color w:val="1F497D"/>
                <w:lang w:val="es-MX"/>
              </w:rPr>
              <w:t>7.2</w:t>
            </w:r>
            <w:r>
              <w:rPr>
                <w:bCs/>
                <w:color w:val="1F497D"/>
                <w:lang w:val="es-MX"/>
              </w:rPr>
              <w:t xml:space="preserve">  </w:t>
            </w:r>
            <w:r w:rsidRPr="00A61F01">
              <w:rPr>
                <w:rFonts w:ascii="Tahoma" w:hAnsi="Tahoma" w:cs="Tahoma"/>
                <w:bCs/>
                <w:color w:val="1F497D"/>
                <w:lang w:val="es-MX"/>
              </w:rPr>
              <w:t>PENALIDAD POR INCUMPLIMIENTO EN PLAZOS DE TIEMPO</w:t>
            </w:r>
          </w:p>
        </w:tc>
      </w:tr>
      <w:tr w:rsidR="00E74B5B" w:rsidRPr="009C2DE5" w14:paraId="51D1FAFB" w14:textId="77777777" w:rsidTr="00E74B5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901491" w14:textId="77777777" w:rsidR="00E74B5B" w:rsidRDefault="00E74B5B" w:rsidP="00E74B5B">
            <w:pPr>
              <w:jc w:val="center"/>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71EC72" w14:textId="77777777" w:rsidR="00E74B5B" w:rsidRDefault="00E74B5B" w:rsidP="00E74B5B">
            <w:pPr>
              <w:ind w:left="215" w:hanging="218"/>
              <w:rPr>
                <w:rFonts w:ascii="Tahoma" w:hAnsi="Tahoma" w:cs="Tahoma"/>
                <w:bCs/>
                <w:color w:val="1F497D"/>
                <w:lang w:val="es-MX"/>
              </w:rPr>
            </w:pPr>
          </w:p>
          <w:p w14:paraId="4888AF39" w14:textId="77777777" w:rsidR="00E74B5B" w:rsidRPr="009C4160" w:rsidRDefault="00E74B5B" w:rsidP="00E74B5B">
            <w:pPr>
              <w:ind w:left="215" w:hanging="215"/>
              <w:rPr>
                <w:rFonts w:ascii="Tahoma" w:hAnsi="Tahoma" w:cs="Tahoma"/>
                <w:bCs/>
                <w:color w:val="1F497D"/>
                <w:lang w:val="es-MX"/>
              </w:rPr>
            </w:pPr>
            <w:r>
              <w:rPr>
                <w:rFonts w:ascii="Tahoma" w:hAnsi="Tahoma" w:cs="Tahoma"/>
                <w:bCs/>
                <w:color w:val="1F497D"/>
                <w:lang w:val="es-MX"/>
              </w:rPr>
              <w:t>7.</w:t>
            </w:r>
            <w:r w:rsidRPr="009C4160">
              <w:rPr>
                <w:rFonts w:ascii="Tahoma" w:hAnsi="Tahoma" w:cs="Tahoma"/>
                <w:bCs/>
                <w:color w:val="1F497D"/>
                <w:lang w:val="es-MX"/>
              </w:rPr>
              <w:t>2.1 INSTALACION, INSTALACION EQUIPO ADICIONAL, TRASLADOS  Y RETIROS (PROVISIONES)</w:t>
            </w:r>
            <w:r w:rsidR="00245C13">
              <w:rPr>
                <w:rFonts w:ascii="Tahoma" w:hAnsi="Tahoma" w:cs="Tahoma"/>
                <w:bCs/>
                <w:color w:val="1F497D"/>
                <w:lang w:val="es-MX"/>
              </w:rPr>
              <w:t xml:space="preserve"> DTH y LTE Familia </w:t>
            </w:r>
          </w:p>
          <w:p w14:paraId="3EB7076E" w14:textId="77777777" w:rsidR="00E74B5B" w:rsidRDefault="00E74B5B" w:rsidP="00E74B5B">
            <w:pPr>
              <w:ind w:hanging="3"/>
              <w:rPr>
                <w:rFonts w:ascii="Tahoma" w:hAnsi="Tahoma" w:cs="Tahoma"/>
                <w:bCs/>
                <w:color w:val="1F497D"/>
                <w:lang w:val="es-MX"/>
              </w:rPr>
            </w:pPr>
          </w:p>
          <w:p w14:paraId="0EA4EC1E" w14:textId="77777777" w:rsidR="00E74B5B" w:rsidRDefault="00E74B5B" w:rsidP="00E74B5B">
            <w:pPr>
              <w:autoSpaceDE w:val="0"/>
              <w:autoSpaceDN w:val="0"/>
              <w:adjustRightInd w:val="0"/>
              <w:jc w:val="both"/>
              <w:rPr>
                <w:ins w:id="21" w:author="Gustavo Caceres Vasquez" w:date="2018-03-23T10:31:00Z"/>
                <w:rFonts w:ascii="Tahoma" w:hAnsi="Tahoma" w:cs="Tahoma"/>
                <w:bCs/>
                <w:color w:val="1F497D"/>
                <w:lang w:val="es-ES_tradnl"/>
              </w:rPr>
            </w:pPr>
            <w:r w:rsidRPr="009C4160">
              <w:rPr>
                <w:rFonts w:ascii="Tahoma" w:hAnsi="Tahoma" w:cs="Tahoma"/>
                <w:bCs/>
                <w:color w:val="1F497D"/>
                <w:lang w:val="es-ES_tradnl"/>
              </w:rPr>
              <w:t>Según el tipo de actividad  (Instalación, Instalación equipo adicional, traslados y retiros), se han definido los tiempos máximos de ejecución que el contratista debe cumplir:</w:t>
            </w:r>
          </w:p>
          <w:p w14:paraId="6802F69D" w14:textId="77777777" w:rsidR="00773AEE" w:rsidRPr="009C4160" w:rsidRDefault="00773AEE" w:rsidP="00E74B5B">
            <w:pPr>
              <w:autoSpaceDE w:val="0"/>
              <w:autoSpaceDN w:val="0"/>
              <w:adjustRightInd w:val="0"/>
              <w:jc w:val="both"/>
              <w:rPr>
                <w:rFonts w:ascii="Tahoma" w:hAnsi="Tahoma" w:cs="Tahoma"/>
                <w:bCs/>
                <w:color w:val="1F497D"/>
                <w:lang w:val="es-ES_tradnl"/>
              </w:rPr>
            </w:pPr>
          </w:p>
          <w:p w14:paraId="54BBDC52" w14:textId="77777777" w:rsidR="00E74B5B" w:rsidRPr="00773AEE" w:rsidRDefault="00773AEE" w:rsidP="00773AEE">
            <w:pPr>
              <w:ind w:left="72"/>
              <w:rPr>
                <w:rFonts w:ascii="Tahoma" w:hAnsi="Tahoma" w:cs="Tahoma"/>
                <w:b/>
                <w:bCs/>
                <w:color w:val="1F497D"/>
                <w:lang w:val="es-ES_tradnl"/>
              </w:rPr>
            </w:pPr>
            <w:r w:rsidRPr="00773AEE">
              <w:rPr>
                <w:rFonts w:ascii="Tahoma" w:hAnsi="Tahoma" w:cs="Tahoma"/>
                <w:b/>
                <w:bCs/>
                <w:color w:val="1F497D"/>
                <w:lang w:val="es-ES_tradnl"/>
              </w:rPr>
              <w:t>TV SATELITAL</w:t>
            </w:r>
          </w:p>
          <w:tbl>
            <w:tblPr>
              <w:tblW w:w="3918" w:type="dxa"/>
              <w:jc w:val="center"/>
              <w:tblLayout w:type="fixed"/>
              <w:tblCellMar>
                <w:left w:w="70" w:type="dxa"/>
                <w:right w:w="70" w:type="dxa"/>
              </w:tblCellMar>
              <w:tblLook w:val="04A0" w:firstRow="1" w:lastRow="0" w:firstColumn="1" w:lastColumn="0" w:noHBand="0" w:noVBand="1"/>
            </w:tblPr>
            <w:tblGrid>
              <w:gridCol w:w="2182"/>
              <w:gridCol w:w="946"/>
              <w:gridCol w:w="790"/>
            </w:tblGrid>
            <w:tr w:rsidR="00E74B5B" w:rsidRPr="00272CE1" w14:paraId="5051E396" w14:textId="77777777" w:rsidTr="00E74B5B">
              <w:trPr>
                <w:trHeight w:val="103"/>
                <w:jc w:val="center"/>
              </w:trPr>
              <w:tc>
                <w:tcPr>
                  <w:tcW w:w="2182" w:type="dxa"/>
                  <w:vMerge w:val="restart"/>
                  <w:tcBorders>
                    <w:top w:val="nil"/>
                    <w:left w:val="single" w:sz="8" w:space="0" w:color="000000"/>
                    <w:bottom w:val="single" w:sz="8" w:space="0" w:color="000000"/>
                    <w:right w:val="single" w:sz="8" w:space="0" w:color="000000"/>
                  </w:tcBorders>
                  <w:shd w:val="clear" w:color="000000" w:fill="1F497D"/>
                  <w:vAlign w:val="center"/>
                  <w:hideMark/>
                </w:tcPr>
                <w:p w14:paraId="46001639" w14:textId="77777777" w:rsidR="00E74B5B" w:rsidRPr="009C4160" w:rsidRDefault="00E74B5B" w:rsidP="00E74B5B">
                  <w:pPr>
                    <w:rPr>
                      <w:rFonts w:ascii="Tahoma" w:hAnsi="Tahoma" w:cs="Tahoma"/>
                      <w:b/>
                      <w:bCs/>
                      <w:color w:val="FFFFFF"/>
                      <w:lang w:val="es-BO" w:eastAsia="es-BO"/>
                    </w:rPr>
                  </w:pPr>
                  <w:r w:rsidRPr="009C4160">
                    <w:rPr>
                      <w:rFonts w:ascii="Tahoma" w:hAnsi="Tahoma" w:cs="Tahoma"/>
                      <w:b/>
                      <w:bCs/>
                      <w:color w:val="FFFFFF"/>
                      <w:lang w:val="es-ES_tradnl" w:eastAsia="es-BO"/>
                    </w:rPr>
                    <w:t>Tipo de trabajo</w:t>
                  </w:r>
                </w:p>
              </w:tc>
              <w:tc>
                <w:tcPr>
                  <w:tcW w:w="946" w:type="dxa"/>
                  <w:tcBorders>
                    <w:top w:val="nil"/>
                    <w:left w:val="nil"/>
                    <w:bottom w:val="nil"/>
                    <w:right w:val="single" w:sz="8" w:space="0" w:color="000000"/>
                  </w:tcBorders>
                  <w:shd w:val="clear" w:color="000000" w:fill="1F497D"/>
                  <w:vAlign w:val="center"/>
                  <w:hideMark/>
                </w:tcPr>
                <w:p w14:paraId="0C6159C8" w14:textId="77777777" w:rsidR="00E74B5B" w:rsidRPr="009C4160" w:rsidRDefault="00E74B5B" w:rsidP="00E74B5B">
                  <w:pPr>
                    <w:jc w:val="center"/>
                    <w:rPr>
                      <w:rFonts w:ascii="Tahoma" w:hAnsi="Tahoma" w:cs="Tahoma"/>
                      <w:b/>
                      <w:bCs/>
                      <w:color w:val="FFFFFF"/>
                      <w:lang w:val="es-BO" w:eastAsia="es-BO"/>
                    </w:rPr>
                  </w:pPr>
                  <w:r w:rsidRPr="009C4160">
                    <w:rPr>
                      <w:rFonts w:ascii="Tahoma" w:hAnsi="Tahoma" w:cs="Tahoma"/>
                      <w:b/>
                      <w:bCs/>
                      <w:color w:val="FFFFFF"/>
                      <w:lang w:val="es-ES_tradnl" w:eastAsia="es-BO"/>
                    </w:rPr>
                    <w:t>Urbano</w:t>
                  </w:r>
                </w:p>
              </w:tc>
              <w:tc>
                <w:tcPr>
                  <w:tcW w:w="790" w:type="dxa"/>
                  <w:tcBorders>
                    <w:top w:val="nil"/>
                    <w:left w:val="nil"/>
                    <w:bottom w:val="nil"/>
                    <w:right w:val="single" w:sz="8" w:space="0" w:color="000000"/>
                  </w:tcBorders>
                  <w:shd w:val="clear" w:color="000000" w:fill="1F497D"/>
                  <w:vAlign w:val="center"/>
                  <w:hideMark/>
                </w:tcPr>
                <w:p w14:paraId="0DBE15AA" w14:textId="77777777" w:rsidR="00E74B5B" w:rsidRPr="009C4160" w:rsidRDefault="00E74B5B" w:rsidP="00E74B5B">
                  <w:pPr>
                    <w:jc w:val="center"/>
                    <w:rPr>
                      <w:rFonts w:ascii="Tahoma" w:hAnsi="Tahoma" w:cs="Tahoma"/>
                      <w:b/>
                      <w:bCs/>
                      <w:color w:val="FFFFFF"/>
                      <w:lang w:val="es-BO" w:eastAsia="es-BO"/>
                    </w:rPr>
                  </w:pPr>
                  <w:r w:rsidRPr="009C4160">
                    <w:rPr>
                      <w:rFonts w:ascii="Tahoma" w:hAnsi="Tahoma" w:cs="Tahoma"/>
                      <w:b/>
                      <w:bCs/>
                      <w:color w:val="FFFFFF"/>
                      <w:lang w:val="es-ES_tradnl" w:eastAsia="es-BO"/>
                    </w:rPr>
                    <w:t>Rural</w:t>
                  </w:r>
                </w:p>
              </w:tc>
            </w:tr>
            <w:tr w:rsidR="00E74B5B" w:rsidRPr="00272CE1" w14:paraId="03AD5597" w14:textId="77777777" w:rsidTr="00E74B5B">
              <w:trPr>
                <w:trHeight w:val="54"/>
                <w:jc w:val="center"/>
              </w:trPr>
              <w:tc>
                <w:tcPr>
                  <w:tcW w:w="2182" w:type="dxa"/>
                  <w:vMerge/>
                  <w:tcBorders>
                    <w:top w:val="nil"/>
                    <w:left w:val="single" w:sz="8" w:space="0" w:color="000000"/>
                    <w:bottom w:val="single" w:sz="8" w:space="0" w:color="000000"/>
                    <w:right w:val="single" w:sz="8" w:space="0" w:color="000000"/>
                  </w:tcBorders>
                  <w:vAlign w:val="center"/>
                  <w:hideMark/>
                </w:tcPr>
                <w:p w14:paraId="7094E09C" w14:textId="77777777" w:rsidR="00E74B5B" w:rsidRPr="009C4160" w:rsidRDefault="00E74B5B" w:rsidP="00E74B5B">
                  <w:pPr>
                    <w:rPr>
                      <w:rFonts w:ascii="Tahoma" w:hAnsi="Tahoma" w:cs="Tahoma"/>
                      <w:b/>
                      <w:bCs/>
                      <w:color w:val="FFFFFF"/>
                      <w:lang w:val="es-BO" w:eastAsia="es-BO"/>
                    </w:rPr>
                  </w:pPr>
                </w:p>
              </w:tc>
              <w:tc>
                <w:tcPr>
                  <w:tcW w:w="946" w:type="dxa"/>
                  <w:tcBorders>
                    <w:top w:val="nil"/>
                    <w:left w:val="nil"/>
                    <w:bottom w:val="single" w:sz="8" w:space="0" w:color="000000"/>
                    <w:right w:val="single" w:sz="8" w:space="0" w:color="000000"/>
                  </w:tcBorders>
                  <w:shd w:val="clear" w:color="000000" w:fill="1F497D"/>
                  <w:vAlign w:val="center"/>
                  <w:hideMark/>
                </w:tcPr>
                <w:p w14:paraId="1A79A8D3"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ES_tradnl" w:eastAsia="es-BO"/>
                    </w:rPr>
                    <w:t>(días)</w:t>
                  </w:r>
                </w:p>
              </w:tc>
              <w:tc>
                <w:tcPr>
                  <w:tcW w:w="790" w:type="dxa"/>
                  <w:tcBorders>
                    <w:top w:val="nil"/>
                    <w:left w:val="nil"/>
                    <w:bottom w:val="single" w:sz="8" w:space="0" w:color="000000"/>
                    <w:right w:val="single" w:sz="8" w:space="0" w:color="000000"/>
                  </w:tcBorders>
                  <w:shd w:val="clear" w:color="000000" w:fill="1F497D"/>
                  <w:vAlign w:val="center"/>
                  <w:hideMark/>
                </w:tcPr>
                <w:p w14:paraId="484E6CB6"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ES_tradnl" w:eastAsia="es-BO"/>
                    </w:rPr>
                    <w:t>(días)</w:t>
                  </w:r>
                </w:p>
              </w:tc>
            </w:tr>
            <w:tr w:rsidR="00E74B5B" w:rsidRPr="00272CE1" w14:paraId="1E94726E" w14:textId="77777777" w:rsidTr="00E74B5B">
              <w:trPr>
                <w:trHeight w:val="82"/>
                <w:jc w:val="center"/>
              </w:trPr>
              <w:tc>
                <w:tcPr>
                  <w:tcW w:w="2182" w:type="dxa"/>
                  <w:tcBorders>
                    <w:top w:val="nil"/>
                    <w:left w:val="single" w:sz="8" w:space="0" w:color="000000"/>
                    <w:bottom w:val="single" w:sz="8" w:space="0" w:color="000000"/>
                    <w:right w:val="single" w:sz="8" w:space="0" w:color="000000"/>
                  </w:tcBorders>
                  <w:shd w:val="clear" w:color="auto" w:fill="auto"/>
                  <w:vAlign w:val="center"/>
                  <w:hideMark/>
                </w:tcPr>
                <w:p w14:paraId="2BB942AC"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Instalación</w:t>
                  </w:r>
                </w:p>
              </w:tc>
              <w:tc>
                <w:tcPr>
                  <w:tcW w:w="946" w:type="dxa"/>
                  <w:tcBorders>
                    <w:top w:val="nil"/>
                    <w:left w:val="nil"/>
                    <w:bottom w:val="single" w:sz="8" w:space="0" w:color="000000"/>
                    <w:right w:val="single" w:sz="8" w:space="0" w:color="000000"/>
                  </w:tcBorders>
                  <w:shd w:val="clear" w:color="auto" w:fill="auto"/>
                  <w:vAlign w:val="center"/>
                  <w:hideMark/>
                </w:tcPr>
                <w:p w14:paraId="7D3F7887" w14:textId="77777777" w:rsidR="00E74B5B" w:rsidRPr="009C4160" w:rsidRDefault="00E74B5B" w:rsidP="00E74B5B">
                  <w:pPr>
                    <w:jc w:val="center"/>
                    <w:rPr>
                      <w:rFonts w:ascii="Tahoma" w:hAnsi="Tahoma" w:cs="Tahoma"/>
                      <w:color w:val="1F497D"/>
                      <w:lang w:val="es-BO" w:eastAsia="es-BO"/>
                    </w:rPr>
                  </w:pPr>
                  <w:r w:rsidRPr="009C4160">
                    <w:rPr>
                      <w:rFonts w:ascii="Tahoma" w:hAnsi="Tahoma" w:cs="Tahoma"/>
                      <w:color w:val="1F497D"/>
                      <w:lang w:val="es-ES_tradnl" w:eastAsia="es-BO"/>
                    </w:rPr>
                    <w:t>3</w:t>
                  </w:r>
                </w:p>
              </w:tc>
              <w:tc>
                <w:tcPr>
                  <w:tcW w:w="790" w:type="dxa"/>
                  <w:tcBorders>
                    <w:top w:val="nil"/>
                    <w:left w:val="nil"/>
                    <w:bottom w:val="single" w:sz="8" w:space="0" w:color="000000"/>
                    <w:right w:val="single" w:sz="8" w:space="0" w:color="000000"/>
                  </w:tcBorders>
                  <w:shd w:val="clear" w:color="auto" w:fill="auto"/>
                  <w:vAlign w:val="center"/>
                  <w:hideMark/>
                </w:tcPr>
                <w:p w14:paraId="06FFCE27"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ES_tradnl" w:eastAsia="es-BO"/>
                    </w:rPr>
                    <w:t>9</w:t>
                  </w:r>
                </w:p>
              </w:tc>
            </w:tr>
            <w:tr w:rsidR="00E74B5B" w:rsidRPr="00272CE1" w14:paraId="169DDC10" w14:textId="77777777" w:rsidTr="00E74B5B">
              <w:trPr>
                <w:trHeight w:val="142"/>
                <w:jc w:val="center"/>
              </w:trPr>
              <w:tc>
                <w:tcPr>
                  <w:tcW w:w="2182" w:type="dxa"/>
                  <w:tcBorders>
                    <w:top w:val="nil"/>
                    <w:left w:val="single" w:sz="8" w:space="0" w:color="000000"/>
                    <w:bottom w:val="single" w:sz="8" w:space="0" w:color="000000"/>
                    <w:right w:val="single" w:sz="8" w:space="0" w:color="000000"/>
                  </w:tcBorders>
                  <w:shd w:val="clear" w:color="auto" w:fill="auto"/>
                  <w:vAlign w:val="center"/>
                  <w:hideMark/>
                </w:tcPr>
                <w:p w14:paraId="3FF6ABA5"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Instalación equipo adicional</w:t>
                  </w:r>
                </w:p>
              </w:tc>
              <w:tc>
                <w:tcPr>
                  <w:tcW w:w="946" w:type="dxa"/>
                  <w:tcBorders>
                    <w:top w:val="nil"/>
                    <w:left w:val="nil"/>
                    <w:bottom w:val="single" w:sz="8" w:space="0" w:color="000000"/>
                    <w:right w:val="single" w:sz="8" w:space="0" w:color="000000"/>
                  </w:tcBorders>
                  <w:shd w:val="clear" w:color="auto" w:fill="auto"/>
                  <w:vAlign w:val="center"/>
                  <w:hideMark/>
                </w:tcPr>
                <w:p w14:paraId="7523AFEE" w14:textId="77777777" w:rsidR="00E74B5B" w:rsidRPr="009C4160" w:rsidRDefault="00E74B5B" w:rsidP="00E74B5B">
                  <w:pPr>
                    <w:jc w:val="center"/>
                    <w:rPr>
                      <w:rFonts w:ascii="Tahoma" w:hAnsi="Tahoma" w:cs="Tahoma"/>
                      <w:color w:val="1F497D"/>
                      <w:lang w:val="es-BO" w:eastAsia="es-BO"/>
                    </w:rPr>
                  </w:pPr>
                  <w:r w:rsidRPr="009C4160">
                    <w:rPr>
                      <w:rFonts w:ascii="Tahoma" w:hAnsi="Tahoma" w:cs="Tahoma"/>
                      <w:color w:val="1F497D"/>
                      <w:lang w:val="es-ES_tradnl" w:eastAsia="es-BO"/>
                    </w:rPr>
                    <w:t>3</w:t>
                  </w:r>
                </w:p>
              </w:tc>
              <w:tc>
                <w:tcPr>
                  <w:tcW w:w="790" w:type="dxa"/>
                  <w:tcBorders>
                    <w:top w:val="nil"/>
                    <w:left w:val="nil"/>
                    <w:bottom w:val="single" w:sz="8" w:space="0" w:color="000000"/>
                    <w:right w:val="single" w:sz="8" w:space="0" w:color="000000"/>
                  </w:tcBorders>
                  <w:shd w:val="clear" w:color="auto" w:fill="auto"/>
                  <w:vAlign w:val="center"/>
                  <w:hideMark/>
                </w:tcPr>
                <w:p w14:paraId="7521393D"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ES_tradnl" w:eastAsia="es-BO"/>
                    </w:rPr>
                    <w:t>9</w:t>
                  </w:r>
                </w:p>
              </w:tc>
            </w:tr>
            <w:tr w:rsidR="00E74B5B" w:rsidRPr="00272CE1" w14:paraId="1DB1C81D" w14:textId="77777777" w:rsidTr="00E74B5B">
              <w:trPr>
                <w:trHeight w:val="74"/>
                <w:jc w:val="center"/>
              </w:trPr>
              <w:tc>
                <w:tcPr>
                  <w:tcW w:w="2182" w:type="dxa"/>
                  <w:tcBorders>
                    <w:top w:val="nil"/>
                    <w:left w:val="single" w:sz="8" w:space="0" w:color="000000"/>
                    <w:bottom w:val="single" w:sz="8" w:space="0" w:color="000000"/>
                    <w:right w:val="single" w:sz="8" w:space="0" w:color="000000"/>
                  </w:tcBorders>
                  <w:shd w:val="clear" w:color="auto" w:fill="auto"/>
                  <w:vAlign w:val="center"/>
                  <w:hideMark/>
                </w:tcPr>
                <w:p w14:paraId="411011E0"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Traslados</w:t>
                  </w:r>
                </w:p>
              </w:tc>
              <w:tc>
                <w:tcPr>
                  <w:tcW w:w="946" w:type="dxa"/>
                  <w:tcBorders>
                    <w:top w:val="nil"/>
                    <w:left w:val="nil"/>
                    <w:bottom w:val="single" w:sz="8" w:space="0" w:color="000000"/>
                    <w:right w:val="single" w:sz="8" w:space="0" w:color="000000"/>
                  </w:tcBorders>
                  <w:shd w:val="clear" w:color="auto" w:fill="auto"/>
                  <w:vAlign w:val="center"/>
                  <w:hideMark/>
                </w:tcPr>
                <w:p w14:paraId="208AA3D5" w14:textId="77777777" w:rsidR="00E74B5B" w:rsidRPr="009C4160" w:rsidRDefault="00E74B5B" w:rsidP="00E74B5B">
                  <w:pPr>
                    <w:jc w:val="center"/>
                    <w:rPr>
                      <w:rFonts w:ascii="Tahoma" w:hAnsi="Tahoma" w:cs="Tahoma"/>
                      <w:color w:val="1F497D"/>
                      <w:lang w:val="es-BO" w:eastAsia="es-BO"/>
                    </w:rPr>
                  </w:pPr>
                  <w:r w:rsidRPr="009C4160">
                    <w:rPr>
                      <w:rFonts w:ascii="Tahoma" w:hAnsi="Tahoma" w:cs="Tahoma"/>
                      <w:color w:val="1F497D"/>
                      <w:lang w:val="es-ES_tradnl" w:eastAsia="es-BO"/>
                    </w:rPr>
                    <w:t>3</w:t>
                  </w:r>
                </w:p>
              </w:tc>
              <w:tc>
                <w:tcPr>
                  <w:tcW w:w="790" w:type="dxa"/>
                  <w:tcBorders>
                    <w:top w:val="nil"/>
                    <w:left w:val="nil"/>
                    <w:bottom w:val="single" w:sz="8" w:space="0" w:color="000000"/>
                    <w:right w:val="single" w:sz="8" w:space="0" w:color="000000"/>
                  </w:tcBorders>
                  <w:shd w:val="clear" w:color="auto" w:fill="auto"/>
                  <w:vAlign w:val="center"/>
                  <w:hideMark/>
                </w:tcPr>
                <w:p w14:paraId="01BBD39C"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ES_tradnl" w:eastAsia="es-BO"/>
                    </w:rPr>
                    <w:t>9</w:t>
                  </w:r>
                </w:p>
              </w:tc>
            </w:tr>
            <w:tr w:rsidR="00E74B5B" w:rsidRPr="00272CE1" w14:paraId="219CE9FE" w14:textId="77777777" w:rsidTr="00E74B5B">
              <w:trPr>
                <w:trHeight w:val="149"/>
                <w:jc w:val="center"/>
              </w:trPr>
              <w:tc>
                <w:tcPr>
                  <w:tcW w:w="2182" w:type="dxa"/>
                  <w:tcBorders>
                    <w:top w:val="nil"/>
                    <w:left w:val="single" w:sz="8" w:space="0" w:color="000000"/>
                    <w:bottom w:val="single" w:sz="8" w:space="0" w:color="000000"/>
                    <w:right w:val="single" w:sz="8" w:space="0" w:color="000000"/>
                  </w:tcBorders>
                  <w:shd w:val="clear" w:color="auto" w:fill="auto"/>
                  <w:vAlign w:val="center"/>
                  <w:hideMark/>
                </w:tcPr>
                <w:p w14:paraId="4856BC1B"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Retiros</w:t>
                  </w:r>
                </w:p>
              </w:tc>
              <w:tc>
                <w:tcPr>
                  <w:tcW w:w="946" w:type="dxa"/>
                  <w:tcBorders>
                    <w:top w:val="nil"/>
                    <w:left w:val="nil"/>
                    <w:bottom w:val="single" w:sz="8" w:space="0" w:color="000000"/>
                    <w:right w:val="single" w:sz="8" w:space="0" w:color="000000"/>
                  </w:tcBorders>
                  <w:shd w:val="clear" w:color="auto" w:fill="auto"/>
                  <w:vAlign w:val="center"/>
                  <w:hideMark/>
                </w:tcPr>
                <w:p w14:paraId="427B31CC" w14:textId="77777777" w:rsidR="00E74B5B" w:rsidRPr="009C4160" w:rsidRDefault="00E74B5B" w:rsidP="00E74B5B">
                  <w:pPr>
                    <w:jc w:val="center"/>
                    <w:rPr>
                      <w:rFonts w:ascii="Tahoma" w:hAnsi="Tahoma" w:cs="Tahoma"/>
                      <w:color w:val="1F497D"/>
                      <w:lang w:val="es-BO" w:eastAsia="es-BO"/>
                    </w:rPr>
                  </w:pPr>
                  <w:r w:rsidRPr="009C4160">
                    <w:rPr>
                      <w:rFonts w:ascii="Tahoma" w:hAnsi="Tahoma" w:cs="Tahoma"/>
                      <w:color w:val="1F497D"/>
                      <w:lang w:val="es-ES_tradnl" w:eastAsia="es-BO"/>
                    </w:rPr>
                    <w:t>3</w:t>
                  </w:r>
                </w:p>
              </w:tc>
              <w:tc>
                <w:tcPr>
                  <w:tcW w:w="790" w:type="dxa"/>
                  <w:tcBorders>
                    <w:top w:val="nil"/>
                    <w:left w:val="nil"/>
                    <w:bottom w:val="single" w:sz="8" w:space="0" w:color="000000"/>
                    <w:right w:val="single" w:sz="8" w:space="0" w:color="000000"/>
                  </w:tcBorders>
                  <w:shd w:val="clear" w:color="auto" w:fill="auto"/>
                  <w:vAlign w:val="center"/>
                  <w:hideMark/>
                </w:tcPr>
                <w:p w14:paraId="0B323EB9"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ES_tradnl" w:eastAsia="es-BO"/>
                    </w:rPr>
                    <w:t>9</w:t>
                  </w:r>
                </w:p>
              </w:tc>
            </w:tr>
          </w:tbl>
          <w:p w14:paraId="1BC98440" w14:textId="77777777" w:rsidR="00EA4A57" w:rsidRDefault="00EA4A57" w:rsidP="00EA4A57">
            <w:pPr>
              <w:ind w:left="281" w:hanging="284"/>
              <w:jc w:val="both"/>
              <w:rPr>
                <w:rFonts w:ascii="Tahoma" w:hAnsi="Tahoma" w:cs="Tahoma"/>
                <w:bCs/>
                <w:color w:val="365F91"/>
              </w:rPr>
            </w:pPr>
          </w:p>
          <w:p w14:paraId="1CE34FF6" w14:textId="77777777" w:rsidR="00EA4A57" w:rsidRPr="00E62365" w:rsidRDefault="00EA4A57" w:rsidP="00EA4A57">
            <w:pPr>
              <w:ind w:left="281" w:hanging="284"/>
              <w:jc w:val="both"/>
              <w:rPr>
                <w:rFonts w:ascii="Tahoma" w:hAnsi="Tahoma" w:cs="Tahoma"/>
                <w:b/>
                <w:bCs/>
                <w:color w:val="365F91"/>
              </w:rPr>
            </w:pPr>
            <w:r w:rsidRPr="00E62365">
              <w:rPr>
                <w:rFonts w:ascii="Tahoma" w:hAnsi="Tahoma" w:cs="Tahoma"/>
                <w:b/>
                <w:bCs/>
                <w:color w:val="365F91"/>
              </w:rPr>
              <w:t>LTE FAMILIA</w:t>
            </w:r>
            <w:r>
              <w:rPr>
                <w:rFonts w:ascii="Tahoma" w:hAnsi="Tahoma" w:cs="Tahoma"/>
                <w:b/>
                <w:bCs/>
                <w:color w:val="365F91"/>
              </w:rPr>
              <w:t>:</w:t>
            </w:r>
          </w:p>
          <w:tbl>
            <w:tblPr>
              <w:tblW w:w="4678" w:type="dxa"/>
              <w:tblInd w:w="204" w:type="dxa"/>
              <w:tblLayout w:type="fixed"/>
              <w:tblCellMar>
                <w:left w:w="70" w:type="dxa"/>
                <w:right w:w="70" w:type="dxa"/>
              </w:tblCellMar>
              <w:tblLook w:val="04A0" w:firstRow="1" w:lastRow="0" w:firstColumn="1" w:lastColumn="0" w:noHBand="0" w:noVBand="1"/>
            </w:tblPr>
            <w:tblGrid>
              <w:gridCol w:w="3041"/>
              <w:gridCol w:w="1637"/>
            </w:tblGrid>
            <w:tr w:rsidR="00EA4A57" w:rsidRPr="00E62365" w14:paraId="517CD3DE" w14:textId="77777777" w:rsidTr="005B146A">
              <w:trPr>
                <w:trHeight w:val="315"/>
              </w:trPr>
              <w:tc>
                <w:tcPr>
                  <w:tcW w:w="3041"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577F597F" w14:textId="77777777" w:rsidR="00EA4A57" w:rsidRPr="00E62365" w:rsidRDefault="00EA4A57" w:rsidP="005B146A">
                  <w:pPr>
                    <w:rPr>
                      <w:rFonts w:ascii="Tahoma" w:hAnsi="Tahoma" w:cs="Tahoma"/>
                      <w:b/>
                      <w:bCs/>
                      <w:color w:val="FFFFFF"/>
                      <w:lang w:val="es-BO" w:eastAsia="es-BO"/>
                    </w:rPr>
                  </w:pPr>
                  <w:r w:rsidRPr="00E62365">
                    <w:rPr>
                      <w:rFonts w:ascii="Tahoma" w:hAnsi="Tahoma" w:cs="Tahoma"/>
                      <w:b/>
                      <w:bCs/>
                      <w:color w:val="FFFFFF"/>
                      <w:lang w:val="es-BO" w:eastAsia="es-BO"/>
                    </w:rPr>
                    <w:t>Tipo de trabajo</w:t>
                  </w:r>
                </w:p>
              </w:tc>
              <w:tc>
                <w:tcPr>
                  <w:tcW w:w="1637" w:type="dxa"/>
                  <w:tcBorders>
                    <w:top w:val="single" w:sz="8" w:space="0" w:color="auto"/>
                    <w:left w:val="nil"/>
                    <w:bottom w:val="single" w:sz="8" w:space="0" w:color="auto"/>
                    <w:right w:val="single" w:sz="8" w:space="0" w:color="auto"/>
                  </w:tcBorders>
                  <w:shd w:val="clear" w:color="000000" w:fill="1F497D"/>
                  <w:vAlign w:val="center"/>
                  <w:hideMark/>
                </w:tcPr>
                <w:p w14:paraId="4B9941C4" w14:textId="77777777" w:rsidR="00EA4A57" w:rsidRPr="00E62365" w:rsidRDefault="00EA4A57" w:rsidP="005B146A">
                  <w:pPr>
                    <w:jc w:val="center"/>
                    <w:rPr>
                      <w:rFonts w:ascii="Tahoma" w:hAnsi="Tahoma" w:cs="Tahoma"/>
                      <w:b/>
                      <w:bCs/>
                      <w:color w:val="FFFFFF"/>
                      <w:lang w:val="es-BO" w:eastAsia="es-BO"/>
                    </w:rPr>
                  </w:pPr>
                  <w:r w:rsidRPr="00E62365">
                    <w:rPr>
                      <w:rFonts w:ascii="Tahoma" w:hAnsi="Tahoma" w:cs="Tahoma"/>
                      <w:b/>
                      <w:bCs/>
                      <w:color w:val="FFFFFF"/>
                      <w:lang w:val="es-BO" w:eastAsia="es-BO"/>
                    </w:rPr>
                    <w:t>Urbano</w:t>
                  </w:r>
                </w:p>
              </w:tc>
            </w:tr>
            <w:tr w:rsidR="00EA4A57" w:rsidRPr="00E62365" w14:paraId="0441EBF0" w14:textId="77777777" w:rsidTr="005B146A">
              <w:trPr>
                <w:trHeight w:val="315"/>
              </w:trPr>
              <w:tc>
                <w:tcPr>
                  <w:tcW w:w="3041" w:type="dxa"/>
                  <w:vMerge/>
                  <w:tcBorders>
                    <w:top w:val="single" w:sz="8" w:space="0" w:color="auto"/>
                    <w:left w:val="single" w:sz="8" w:space="0" w:color="auto"/>
                    <w:bottom w:val="single" w:sz="8" w:space="0" w:color="000000"/>
                    <w:right w:val="single" w:sz="8" w:space="0" w:color="auto"/>
                  </w:tcBorders>
                  <w:vAlign w:val="center"/>
                  <w:hideMark/>
                </w:tcPr>
                <w:p w14:paraId="3CD8D96B" w14:textId="77777777" w:rsidR="00EA4A57" w:rsidRPr="00E62365" w:rsidRDefault="00EA4A57" w:rsidP="005B146A">
                  <w:pPr>
                    <w:rPr>
                      <w:rFonts w:ascii="Tahoma" w:hAnsi="Tahoma" w:cs="Tahoma"/>
                      <w:b/>
                      <w:bCs/>
                      <w:color w:val="FFFFFF"/>
                      <w:lang w:val="es-BO" w:eastAsia="es-BO"/>
                    </w:rPr>
                  </w:pPr>
                </w:p>
              </w:tc>
              <w:tc>
                <w:tcPr>
                  <w:tcW w:w="1637" w:type="dxa"/>
                  <w:tcBorders>
                    <w:top w:val="nil"/>
                    <w:left w:val="nil"/>
                    <w:bottom w:val="single" w:sz="8" w:space="0" w:color="auto"/>
                    <w:right w:val="single" w:sz="8" w:space="0" w:color="auto"/>
                  </w:tcBorders>
                  <w:shd w:val="clear" w:color="000000" w:fill="1F497D"/>
                  <w:vAlign w:val="center"/>
                  <w:hideMark/>
                </w:tcPr>
                <w:p w14:paraId="6619BBAE" w14:textId="77777777" w:rsidR="00EA4A57" w:rsidRPr="00E62365" w:rsidRDefault="00EA4A57" w:rsidP="005B146A">
                  <w:pPr>
                    <w:jc w:val="center"/>
                    <w:rPr>
                      <w:rFonts w:ascii="Tahoma" w:hAnsi="Tahoma" w:cs="Tahoma"/>
                      <w:color w:val="FFFFFF"/>
                      <w:lang w:val="es-BO" w:eastAsia="es-BO"/>
                    </w:rPr>
                  </w:pPr>
                  <w:r w:rsidRPr="00E62365">
                    <w:rPr>
                      <w:rFonts w:ascii="Tahoma" w:hAnsi="Tahoma" w:cs="Tahoma"/>
                      <w:color w:val="FFFFFF"/>
                      <w:lang w:val="es-BO" w:eastAsia="es-BO"/>
                    </w:rPr>
                    <w:t>(días)</w:t>
                  </w:r>
                </w:p>
              </w:tc>
            </w:tr>
            <w:tr w:rsidR="00EA4A57" w:rsidRPr="00E62365" w14:paraId="154A1AEB" w14:textId="77777777" w:rsidTr="005B146A">
              <w:trPr>
                <w:trHeight w:val="155"/>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700514FA" w14:textId="77777777" w:rsidR="00EA4A57" w:rsidRPr="00E62365" w:rsidRDefault="00EA4A57" w:rsidP="005B146A">
                  <w:pPr>
                    <w:rPr>
                      <w:rFonts w:ascii="Tahoma" w:hAnsi="Tahoma" w:cs="Tahoma"/>
                      <w:color w:val="1F497D"/>
                      <w:lang w:val="es-BO" w:eastAsia="es-BO"/>
                    </w:rPr>
                  </w:pPr>
                  <w:r w:rsidRPr="00E62365">
                    <w:rPr>
                      <w:rFonts w:ascii="Tahoma" w:hAnsi="Tahoma" w:cs="Tahoma"/>
                      <w:color w:val="1F497D"/>
                      <w:lang w:val="es-BO" w:eastAsia="es-BO"/>
                    </w:rPr>
                    <w:t>Instalación</w:t>
                  </w:r>
                </w:p>
              </w:tc>
              <w:tc>
                <w:tcPr>
                  <w:tcW w:w="1637" w:type="dxa"/>
                  <w:tcBorders>
                    <w:top w:val="nil"/>
                    <w:left w:val="nil"/>
                    <w:bottom w:val="single" w:sz="8" w:space="0" w:color="auto"/>
                    <w:right w:val="single" w:sz="8" w:space="0" w:color="auto"/>
                  </w:tcBorders>
                  <w:shd w:val="clear" w:color="auto" w:fill="auto"/>
                  <w:vAlign w:val="center"/>
                  <w:hideMark/>
                </w:tcPr>
                <w:p w14:paraId="0E029CE8" w14:textId="77777777" w:rsidR="00EA4A57" w:rsidRPr="00E62365" w:rsidRDefault="00EA4A57" w:rsidP="005B146A">
                  <w:pPr>
                    <w:jc w:val="center"/>
                    <w:rPr>
                      <w:rFonts w:ascii="Tahoma" w:hAnsi="Tahoma" w:cs="Tahoma"/>
                      <w:color w:val="1F497D"/>
                      <w:lang w:val="es-BO" w:eastAsia="es-BO"/>
                    </w:rPr>
                  </w:pPr>
                  <w:r w:rsidRPr="00E62365">
                    <w:rPr>
                      <w:rFonts w:ascii="Tahoma" w:hAnsi="Tahoma" w:cs="Tahoma"/>
                      <w:color w:val="1F497D"/>
                      <w:lang w:val="es-BO" w:eastAsia="es-BO"/>
                    </w:rPr>
                    <w:t>3</w:t>
                  </w:r>
                </w:p>
              </w:tc>
            </w:tr>
            <w:tr w:rsidR="00EA4A57" w:rsidRPr="00E62365" w14:paraId="38488677" w14:textId="77777777" w:rsidTr="005B146A">
              <w:trPr>
                <w:trHeight w:val="216"/>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56F76A68" w14:textId="77777777" w:rsidR="00EA4A57" w:rsidRPr="00E62365" w:rsidRDefault="00EA4A57" w:rsidP="005B146A">
                  <w:pPr>
                    <w:rPr>
                      <w:rFonts w:ascii="Tahoma" w:hAnsi="Tahoma" w:cs="Tahoma"/>
                      <w:color w:val="1F497D"/>
                      <w:lang w:val="es-BO" w:eastAsia="es-BO"/>
                    </w:rPr>
                  </w:pPr>
                  <w:r w:rsidRPr="00E62365">
                    <w:rPr>
                      <w:rFonts w:ascii="Tahoma" w:hAnsi="Tahoma" w:cs="Tahoma"/>
                      <w:color w:val="1F497D"/>
                      <w:lang w:val="es-BO" w:eastAsia="es-BO"/>
                    </w:rPr>
                    <w:t>Traslado</w:t>
                  </w:r>
                </w:p>
              </w:tc>
              <w:tc>
                <w:tcPr>
                  <w:tcW w:w="1637" w:type="dxa"/>
                  <w:tcBorders>
                    <w:top w:val="nil"/>
                    <w:left w:val="nil"/>
                    <w:bottom w:val="single" w:sz="8" w:space="0" w:color="auto"/>
                    <w:right w:val="single" w:sz="8" w:space="0" w:color="auto"/>
                  </w:tcBorders>
                  <w:shd w:val="clear" w:color="auto" w:fill="auto"/>
                  <w:vAlign w:val="center"/>
                  <w:hideMark/>
                </w:tcPr>
                <w:p w14:paraId="6CBA0B18" w14:textId="77777777" w:rsidR="00EA4A57" w:rsidRPr="00E62365" w:rsidRDefault="00EA4A57" w:rsidP="005B146A">
                  <w:pPr>
                    <w:jc w:val="center"/>
                    <w:rPr>
                      <w:rFonts w:ascii="Tahoma" w:hAnsi="Tahoma" w:cs="Tahoma"/>
                      <w:color w:val="1F497D"/>
                      <w:lang w:val="es-BO" w:eastAsia="es-BO"/>
                    </w:rPr>
                  </w:pPr>
                  <w:r w:rsidRPr="00E62365">
                    <w:rPr>
                      <w:rFonts w:ascii="Tahoma" w:hAnsi="Tahoma" w:cs="Tahoma"/>
                      <w:color w:val="1F497D"/>
                      <w:lang w:val="es-BO" w:eastAsia="es-BO"/>
                    </w:rPr>
                    <w:t>4</w:t>
                  </w:r>
                </w:p>
              </w:tc>
            </w:tr>
            <w:tr w:rsidR="00EA4A57" w:rsidRPr="00E62365" w14:paraId="49E467BF" w14:textId="77777777" w:rsidTr="005B146A">
              <w:trPr>
                <w:trHeight w:val="193"/>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515B48B0" w14:textId="77777777" w:rsidR="00EA4A57" w:rsidRPr="00E62365" w:rsidRDefault="00EA4A57" w:rsidP="005B146A">
                  <w:pPr>
                    <w:rPr>
                      <w:rFonts w:ascii="Tahoma" w:hAnsi="Tahoma" w:cs="Tahoma"/>
                      <w:color w:val="1F497D"/>
                      <w:lang w:val="es-BO" w:eastAsia="es-BO"/>
                    </w:rPr>
                  </w:pPr>
                  <w:r w:rsidRPr="00E62365">
                    <w:rPr>
                      <w:rFonts w:ascii="Tahoma" w:hAnsi="Tahoma" w:cs="Tahoma"/>
                      <w:color w:val="1F497D"/>
                      <w:lang w:val="es-BO" w:eastAsia="es-BO"/>
                    </w:rPr>
                    <w:t>Retiro</w:t>
                  </w:r>
                </w:p>
              </w:tc>
              <w:tc>
                <w:tcPr>
                  <w:tcW w:w="1637" w:type="dxa"/>
                  <w:tcBorders>
                    <w:top w:val="nil"/>
                    <w:left w:val="nil"/>
                    <w:bottom w:val="single" w:sz="8" w:space="0" w:color="auto"/>
                    <w:right w:val="single" w:sz="8" w:space="0" w:color="auto"/>
                  </w:tcBorders>
                  <w:shd w:val="clear" w:color="auto" w:fill="auto"/>
                  <w:vAlign w:val="center"/>
                  <w:hideMark/>
                </w:tcPr>
                <w:p w14:paraId="36007063" w14:textId="77777777" w:rsidR="00EA4A57" w:rsidRPr="00E62365" w:rsidRDefault="00EA4A57" w:rsidP="005B146A">
                  <w:pPr>
                    <w:jc w:val="center"/>
                    <w:rPr>
                      <w:rFonts w:ascii="Tahoma" w:hAnsi="Tahoma" w:cs="Tahoma"/>
                      <w:color w:val="1F497D"/>
                      <w:lang w:val="es-BO" w:eastAsia="es-BO"/>
                    </w:rPr>
                  </w:pPr>
                  <w:r w:rsidRPr="00E62365">
                    <w:rPr>
                      <w:rFonts w:ascii="Tahoma" w:hAnsi="Tahoma" w:cs="Tahoma"/>
                      <w:color w:val="1F497D"/>
                      <w:lang w:val="es-BO" w:eastAsia="es-BO"/>
                    </w:rPr>
                    <w:t>4</w:t>
                  </w:r>
                </w:p>
              </w:tc>
            </w:tr>
            <w:tr w:rsidR="00EA4A57" w:rsidRPr="00E62365" w14:paraId="2EDF401E" w14:textId="77777777" w:rsidTr="005B146A">
              <w:trPr>
                <w:trHeight w:val="391"/>
              </w:trPr>
              <w:tc>
                <w:tcPr>
                  <w:tcW w:w="3041" w:type="dxa"/>
                  <w:tcBorders>
                    <w:top w:val="nil"/>
                    <w:left w:val="single" w:sz="8" w:space="0" w:color="auto"/>
                    <w:bottom w:val="single" w:sz="8" w:space="0" w:color="auto"/>
                    <w:right w:val="single" w:sz="8" w:space="0" w:color="auto"/>
                  </w:tcBorders>
                  <w:shd w:val="clear" w:color="auto" w:fill="auto"/>
                  <w:vAlign w:val="center"/>
                  <w:hideMark/>
                </w:tcPr>
                <w:p w14:paraId="5A6CE5CC" w14:textId="77777777" w:rsidR="00EA4A57" w:rsidRPr="00E62365" w:rsidRDefault="00EA4A57" w:rsidP="005B146A">
                  <w:pPr>
                    <w:jc w:val="both"/>
                    <w:rPr>
                      <w:rFonts w:ascii="Tahoma" w:hAnsi="Tahoma" w:cs="Tahoma"/>
                      <w:color w:val="1F497D"/>
                      <w:lang w:val="es-BO" w:eastAsia="es-BO"/>
                    </w:rPr>
                  </w:pPr>
                  <w:r w:rsidRPr="00E62365">
                    <w:rPr>
                      <w:rFonts w:ascii="Tahoma" w:hAnsi="Tahoma" w:cs="Tahoma"/>
                      <w:color w:val="1F497D"/>
                      <w:lang w:val="es-BO" w:eastAsia="es-BO"/>
                    </w:rPr>
                    <w:t>Cambio de características (cambio de velocidad - asignación de IP)</w:t>
                  </w:r>
                </w:p>
              </w:tc>
              <w:tc>
                <w:tcPr>
                  <w:tcW w:w="1637" w:type="dxa"/>
                  <w:tcBorders>
                    <w:top w:val="nil"/>
                    <w:left w:val="nil"/>
                    <w:bottom w:val="single" w:sz="8" w:space="0" w:color="auto"/>
                    <w:right w:val="single" w:sz="8" w:space="0" w:color="auto"/>
                  </w:tcBorders>
                  <w:shd w:val="clear" w:color="auto" w:fill="auto"/>
                  <w:vAlign w:val="center"/>
                  <w:hideMark/>
                </w:tcPr>
                <w:p w14:paraId="1EB8B407" w14:textId="77777777" w:rsidR="00EA4A57" w:rsidRPr="00E62365" w:rsidRDefault="00EA4A57" w:rsidP="005B146A">
                  <w:pPr>
                    <w:jc w:val="center"/>
                    <w:rPr>
                      <w:rFonts w:ascii="Tahoma" w:hAnsi="Tahoma" w:cs="Tahoma"/>
                      <w:color w:val="1F497D"/>
                      <w:lang w:val="es-BO" w:eastAsia="es-BO"/>
                    </w:rPr>
                  </w:pPr>
                  <w:r w:rsidRPr="00E62365">
                    <w:rPr>
                      <w:rFonts w:ascii="Tahoma" w:hAnsi="Tahoma" w:cs="Tahoma"/>
                      <w:color w:val="1F497D"/>
                      <w:lang w:val="es-BO" w:eastAsia="es-BO"/>
                    </w:rPr>
                    <w:t>4</w:t>
                  </w:r>
                </w:p>
              </w:tc>
            </w:tr>
          </w:tbl>
          <w:p w14:paraId="45AB94FE" w14:textId="77777777" w:rsidR="00E74B5B" w:rsidRPr="00DD2C15" w:rsidRDefault="00E74B5B" w:rsidP="00E74B5B">
            <w:pPr>
              <w:ind w:left="215"/>
              <w:rPr>
                <w:rFonts w:ascii="Tahoma" w:hAnsi="Tahoma" w:cs="Tahoma"/>
                <w:bCs/>
                <w:color w:val="1F497D"/>
                <w:lang w:val="es-MX"/>
              </w:rPr>
            </w:pPr>
          </w:p>
          <w:p w14:paraId="47D6FC0F" w14:textId="77777777" w:rsidR="00E56E85" w:rsidRDefault="00E56E85" w:rsidP="00E56E85">
            <w:pPr>
              <w:ind w:left="-3"/>
              <w:jc w:val="both"/>
              <w:rPr>
                <w:rFonts w:ascii="Tahoma" w:hAnsi="Tahoma" w:cs="Tahoma"/>
                <w:b/>
                <w:color w:val="1F497D"/>
                <w:lang w:val="es-ES_tradnl"/>
              </w:rPr>
            </w:pPr>
            <w:r>
              <w:rPr>
                <w:rFonts w:ascii="Tahoma" w:hAnsi="Tahoma" w:cs="Tahoma"/>
                <w:bCs/>
                <w:color w:val="1F497D"/>
                <w:lang w:val="es-ES_tradnl"/>
              </w:rPr>
              <w:t>El porcentaje de incumplimiento</w:t>
            </w:r>
            <w:r w:rsidRPr="00B306AF">
              <w:rPr>
                <w:rFonts w:ascii="Tahoma" w:hAnsi="Tahoma" w:cs="Tahoma"/>
                <w:bCs/>
                <w:color w:val="1F497D"/>
                <w:lang w:val="es-ES_tradnl"/>
              </w:rPr>
              <w:t xml:space="preserve"> </w:t>
            </w:r>
            <w:r>
              <w:rPr>
                <w:rFonts w:ascii="Tahoma" w:hAnsi="Tahoma" w:cs="Tahoma"/>
                <w:bCs/>
                <w:color w:val="1F497D"/>
                <w:lang w:val="es-ES_tradnl"/>
              </w:rPr>
              <w:t>en plazo de todos los trabajos encomendados en provisiones</w:t>
            </w:r>
            <w:r w:rsidRPr="00B306AF">
              <w:rPr>
                <w:rFonts w:ascii="Tahoma" w:hAnsi="Tahoma" w:cs="Tahoma"/>
                <w:bCs/>
                <w:color w:val="1F497D"/>
                <w:lang w:val="es-ES_tradnl"/>
              </w:rPr>
              <w:t xml:space="preserve">, será penalizado multiplicando </w:t>
            </w:r>
            <w:r>
              <w:rPr>
                <w:rFonts w:ascii="Tahoma" w:hAnsi="Tahoma" w:cs="Tahoma"/>
                <w:bCs/>
                <w:color w:val="1F497D"/>
                <w:lang w:val="es-ES_tradnl"/>
              </w:rPr>
              <w:t xml:space="preserve">el coeficiente de este </w:t>
            </w:r>
            <w:r w:rsidRPr="00B306AF">
              <w:rPr>
                <w:rFonts w:ascii="Tahoma" w:hAnsi="Tahoma" w:cs="Tahoma"/>
                <w:bCs/>
                <w:color w:val="1F497D"/>
                <w:lang w:val="es-ES_tradnl"/>
              </w:rPr>
              <w:t xml:space="preserve">por el porcentaje fijo de 0.5%, cuyo resultado final será </w:t>
            </w:r>
            <w:r w:rsidRPr="00B306AF">
              <w:rPr>
                <w:rFonts w:ascii="Tahoma" w:hAnsi="Tahoma" w:cs="Tahoma"/>
                <w:bCs/>
                <w:color w:val="1F497D"/>
                <w:lang w:val="es-ES_tradnl"/>
              </w:rPr>
              <w:lastRenderedPageBreak/>
              <w:t xml:space="preserve">descontado del monto </w:t>
            </w:r>
            <w:r>
              <w:rPr>
                <w:rFonts w:ascii="Tahoma" w:hAnsi="Tahoma" w:cs="Tahoma"/>
                <w:bCs/>
                <w:color w:val="1F497D"/>
                <w:lang w:val="es-ES_tradnl"/>
              </w:rPr>
              <w:t xml:space="preserve">total a pagarse por concepto de </w:t>
            </w:r>
            <w:r w:rsidRPr="00B306AF">
              <w:rPr>
                <w:rFonts w:ascii="Tahoma" w:hAnsi="Tahoma" w:cs="Tahoma"/>
                <w:bCs/>
                <w:color w:val="1F497D"/>
                <w:lang w:val="es-ES_tradnl"/>
              </w:rPr>
              <w:t>mano de obra del mes evaluado</w:t>
            </w:r>
            <w:r>
              <w:rPr>
                <w:rFonts w:ascii="Tahoma" w:hAnsi="Tahoma" w:cs="Tahoma"/>
                <w:bCs/>
                <w:color w:val="1F497D"/>
                <w:lang w:val="es-ES_tradnl"/>
              </w:rPr>
              <w:t xml:space="preserve">, </w:t>
            </w:r>
            <w:r w:rsidRPr="00CF4B41">
              <w:rPr>
                <w:rFonts w:ascii="Tahoma" w:hAnsi="Tahoma" w:cs="Tahoma"/>
                <w:b/>
                <w:color w:val="1F497D"/>
                <w:lang w:val="es-ES_tradnl"/>
              </w:rPr>
              <w:t>es decir sobre el monto mensual a cancelar.</w:t>
            </w:r>
          </w:p>
          <w:p w14:paraId="1D909854" w14:textId="77777777" w:rsidR="00E56E85" w:rsidRDefault="00E56E85" w:rsidP="00E56E85">
            <w:pPr>
              <w:ind w:left="-3"/>
              <w:rPr>
                <w:rFonts w:ascii="Tahoma" w:hAnsi="Tahoma" w:cs="Tahoma"/>
                <w:b/>
                <w:color w:val="1F497D"/>
                <w:lang w:val="es-ES_tradnl"/>
              </w:rPr>
            </w:pPr>
          </w:p>
          <w:p w14:paraId="4F308FED" w14:textId="77777777" w:rsidR="00E56E85" w:rsidRPr="006F6DE5" w:rsidRDefault="00E56E85" w:rsidP="00E56E85">
            <w:pPr>
              <w:ind w:left="-3"/>
              <w:rPr>
                <w:rFonts w:ascii="Tahoma" w:hAnsi="Tahoma" w:cs="Tahoma"/>
                <w:color w:val="1F497D"/>
                <w:lang w:val="es-ES_tradnl"/>
              </w:rPr>
            </w:pPr>
            <w:r w:rsidRPr="006F6DE5">
              <w:rPr>
                <w:rFonts w:ascii="Tahoma" w:hAnsi="Tahoma" w:cs="Tahoma"/>
                <w:color w:val="1F497D"/>
                <w:lang w:val="es-ES_tradnl"/>
              </w:rPr>
              <w:t>Ej. Porcentaje de incumplimiento</w:t>
            </w:r>
            <w:r>
              <w:rPr>
                <w:rFonts w:ascii="Tahoma" w:hAnsi="Tahoma" w:cs="Tahoma"/>
                <w:color w:val="1F497D"/>
                <w:lang w:val="es-ES_tradnl"/>
              </w:rPr>
              <w:t xml:space="preserve"> =</w:t>
            </w:r>
            <w:r w:rsidRPr="006F6DE5">
              <w:rPr>
                <w:rFonts w:ascii="Tahoma" w:hAnsi="Tahoma" w:cs="Tahoma"/>
                <w:color w:val="1F497D"/>
                <w:lang w:val="es-ES_tradnl"/>
              </w:rPr>
              <w:t xml:space="preserve"> </w:t>
            </w:r>
            <w:r w:rsidRPr="006F6DE5">
              <w:rPr>
                <w:rFonts w:ascii="Tahoma" w:hAnsi="Tahoma" w:cs="Tahoma"/>
                <w:color w:val="1F497D"/>
                <w:u w:val="single"/>
                <w:lang w:val="es-ES_tradnl"/>
              </w:rPr>
              <w:t>10</w:t>
            </w:r>
            <w:r w:rsidRPr="006F6DE5">
              <w:rPr>
                <w:rFonts w:ascii="Tahoma" w:hAnsi="Tahoma" w:cs="Tahoma"/>
                <w:color w:val="1F497D"/>
                <w:lang w:val="es-ES_tradnl"/>
              </w:rPr>
              <w:t xml:space="preserve">%  </w:t>
            </w:r>
          </w:p>
          <w:p w14:paraId="150E66E5" w14:textId="77777777" w:rsidR="00E56E85" w:rsidRPr="006F6DE5" w:rsidRDefault="00E56E85" w:rsidP="00E56E85">
            <w:pPr>
              <w:ind w:left="-3"/>
              <w:rPr>
                <w:rFonts w:ascii="Tahoma" w:hAnsi="Tahoma" w:cs="Tahoma"/>
                <w:bCs/>
                <w:color w:val="1F497D"/>
                <w:lang w:val="es-ES_tradnl"/>
              </w:rPr>
            </w:pPr>
            <w:r>
              <w:rPr>
                <w:rFonts w:ascii="Tahoma" w:hAnsi="Tahoma" w:cs="Tahoma"/>
                <w:color w:val="1F497D"/>
                <w:lang w:val="es-ES_tradnl"/>
              </w:rPr>
              <w:tab/>
              <w:t xml:space="preserve">     </w:t>
            </w:r>
            <w:r w:rsidRPr="006F6DE5">
              <w:rPr>
                <w:rFonts w:ascii="Tahoma" w:hAnsi="Tahoma" w:cs="Tahoma"/>
                <w:color w:val="1F497D"/>
                <w:lang w:val="es-ES_tradnl"/>
              </w:rPr>
              <w:t xml:space="preserve">% de penalización= </w:t>
            </w:r>
            <w:r w:rsidRPr="006F6DE5">
              <w:rPr>
                <w:rFonts w:ascii="Tahoma" w:hAnsi="Tahoma" w:cs="Tahoma"/>
                <w:color w:val="1F497D"/>
                <w:u w:val="single"/>
                <w:lang w:val="es-ES_tradnl"/>
              </w:rPr>
              <w:t>10</w:t>
            </w:r>
            <w:r w:rsidRPr="006F6DE5">
              <w:rPr>
                <w:rFonts w:ascii="Tahoma" w:hAnsi="Tahoma" w:cs="Tahoma"/>
                <w:color w:val="1F497D"/>
                <w:lang w:val="es-ES_tradnl"/>
              </w:rPr>
              <w:t xml:space="preserve"> x 0.5%= 5%</w:t>
            </w:r>
          </w:p>
          <w:p w14:paraId="3E97F83D" w14:textId="77777777" w:rsidR="00E56E85" w:rsidRPr="009C4160" w:rsidRDefault="00E56E85" w:rsidP="00E74B5B">
            <w:pPr>
              <w:ind w:left="-3"/>
              <w:jc w:val="both"/>
              <w:rPr>
                <w:rFonts w:ascii="Tahoma" w:hAnsi="Tahoma" w:cs="Tahoma"/>
                <w:bCs/>
                <w:color w:val="1F497D"/>
                <w:lang w:val="es-ES_tradnl"/>
              </w:rPr>
            </w:pPr>
          </w:p>
          <w:p w14:paraId="559553BC" w14:textId="77777777" w:rsidR="00E74B5B" w:rsidRPr="009C4160" w:rsidRDefault="00E74B5B" w:rsidP="00E56E85">
            <w:pPr>
              <w:ind w:left="-3"/>
              <w:jc w:val="both"/>
              <w:rPr>
                <w:rFonts w:ascii="Tahoma" w:hAnsi="Tahoma" w:cs="Tahoma"/>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BA3527"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95FB8C"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E016A9"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74B5B" w:rsidRPr="009C2DE5" w14:paraId="202A177B" w14:textId="77777777" w:rsidTr="00E74B5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9641C0" w14:textId="77777777" w:rsidR="00E74B5B" w:rsidRDefault="00E74B5B" w:rsidP="00E74B5B">
            <w:pPr>
              <w:jc w:val="center"/>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656965" w14:textId="77777777" w:rsidR="00E74B5B" w:rsidRPr="009C4160" w:rsidRDefault="00E74B5B" w:rsidP="00E74B5B">
            <w:pPr>
              <w:tabs>
                <w:tab w:val="left" w:pos="709"/>
              </w:tabs>
              <w:ind w:left="215" w:hanging="218"/>
              <w:rPr>
                <w:rFonts w:ascii="Tahoma" w:hAnsi="Tahoma" w:cs="Tahoma"/>
                <w:bCs/>
                <w:color w:val="1F497D"/>
                <w:lang w:val="es-MX"/>
              </w:rPr>
            </w:pPr>
            <w:r>
              <w:rPr>
                <w:rFonts w:ascii="Tahoma" w:hAnsi="Tahoma" w:cs="Tahoma"/>
                <w:bCs/>
                <w:color w:val="1F497D"/>
                <w:lang w:val="es-MX"/>
              </w:rPr>
              <w:t>7.2.2</w:t>
            </w:r>
            <w:r>
              <w:rPr>
                <w:bCs/>
                <w:color w:val="1F497D"/>
                <w:lang w:val="es-MX"/>
              </w:rPr>
              <w:t xml:space="preserve">  </w:t>
            </w:r>
            <w:r w:rsidRPr="009C4160">
              <w:rPr>
                <w:rFonts w:ascii="Tahoma" w:hAnsi="Tahoma" w:cs="Tahoma"/>
                <w:bCs/>
                <w:color w:val="1F497D"/>
                <w:lang w:val="es-MX"/>
              </w:rPr>
              <w:t>MANTENIMIENTO CORRECTIVO (Asistencias Técnicas)</w:t>
            </w:r>
            <w:r w:rsidR="00245C13">
              <w:rPr>
                <w:rFonts w:ascii="Tahoma" w:hAnsi="Tahoma" w:cs="Tahoma"/>
                <w:bCs/>
                <w:color w:val="1F497D"/>
                <w:lang w:val="es-MX"/>
              </w:rPr>
              <w:t xml:space="preserve"> DTH y LTE Familia</w:t>
            </w:r>
          </w:p>
          <w:p w14:paraId="47893144" w14:textId="77777777" w:rsidR="00E74B5B" w:rsidRDefault="00E74B5B" w:rsidP="00E74B5B">
            <w:pPr>
              <w:ind w:left="215"/>
              <w:rPr>
                <w:rFonts w:ascii="Tahoma" w:hAnsi="Tahoma" w:cs="Tahoma"/>
                <w:bCs/>
                <w:color w:val="1F497D"/>
                <w:lang w:val="es-MX"/>
              </w:rPr>
            </w:pPr>
          </w:p>
          <w:p w14:paraId="7533D4EB" w14:textId="77777777" w:rsidR="00E74B5B" w:rsidRPr="009C4160" w:rsidRDefault="00E74B5B" w:rsidP="00E74B5B">
            <w:pPr>
              <w:autoSpaceDE w:val="0"/>
              <w:autoSpaceDN w:val="0"/>
              <w:adjustRightInd w:val="0"/>
              <w:jc w:val="both"/>
              <w:rPr>
                <w:rFonts w:ascii="Tahoma" w:hAnsi="Tahoma" w:cs="Tahoma"/>
                <w:bCs/>
                <w:color w:val="1F497D"/>
                <w:lang w:val="es-ES_tradnl"/>
              </w:rPr>
            </w:pPr>
            <w:r w:rsidRPr="009C4160">
              <w:rPr>
                <w:rFonts w:ascii="Tahoma" w:hAnsi="Tahoma" w:cs="Tahoma"/>
                <w:bCs/>
                <w:color w:val="1F497D"/>
                <w:lang w:val="es-ES_tradnl"/>
              </w:rPr>
              <w:t>Los plazos o tiempos para intervenciones de mantenimientos correctivos están definidos, según los siguientes criterios:</w:t>
            </w:r>
          </w:p>
          <w:p w14:paraId="607C25B1" w14:textId="77777777" w:rsidR="00FE7DB7" w:rsidRDefault="00E74B5B" w:rsidP="00E74B5B">
            <w:pPr>
              <w:rPr>
                <w:rFonts w:ascii="Tahoma" w:hAnsi="Tahoma" w:cs="Tahoma"/>
                <w:bCs/>
                <w:color w:val="1F497D"/>
                <w:lang w:val="es-ES_tradnl"/>
              </w:rPr>
            </w:pPr>
            <w:r w:rsidRPr="009C4160">
              <w:rPr>
                <w:rFonts w:ascii="Tahoma" w:hAnsi="Tahoma" w:cs="Tahoma"/>
                <w:bCs/>
                <w:color w:val="1F497D"/>
                <w:lang w:val="es-ES_tradnl"/>
              </w:rPr>
              <w:t xml:space="preserve">Desde el instante en que ENTEL S.A. emita la Orden de Trabajo para la intervención correctiva, la empresa contratista tiene un tiempo máximo de reparación y restablecimiento del servicio de acuerdo </w:t>
            </w:r>
            <w:r w:rsidR="00773AEE">
              <w:rPr>
                <w:rFonts w:ascii="Tahoma" w:hAnsi="Tahoma" w:cs="Tahoma"/>
                <w:bCs/>
                <w:color w:val="1F497D"/>
                <w:lang w:val="es-ES_tradnl"/>
              </w:rPr>
              <w:t>a los</w:t>
            </w:r>
            <w:r w:rsidR="00773AEE" w:rsidRPr="009C4160">
              <w:rPr>
                <w:rFonts w:ascii="Tahoma" w:hAnsi="Tahoma" w:cs="Tahoma"/>
                <w:bCs/>
                <w:color w:val="1F497D"/>
                <w:lang w:val="es-ES_tradnl"/>
              </w:rPr>
              <w:t xml:space="preserve"> </w:t>
            </w:r>
            <w:r w:rsidRPr="009C4160">
              <w:rPr>
                <w:rFonts w:ascii="Tahoma" w:hAnsi="Tahoma" w:cs="Tahoma"/>
                <w:bCs/>
                <w:color w:val="1F497D"/>
                <w:lang w:val="es-ES_tradnl"/>
              </w:rPr>
              <w:t>siguiente</w:t>
            </w:r>
            <w:r w:rsidR="00773AEE">
              <w:rPr>
                <w:rFonts w:ascii="Tahoma" w:hAnsi="Tahoma" w:cs="Tahoma"/>
                <w:bCs/>
                <w:color w:val="1F497D"/>
                <w:lang w:val="es-ES_tradnl"/>
              </w:rPr>
              <w:t>s</w:t>
            </w:r>
            <w:r w:rsidRPr="009C4160">
              <w:rPr>
                <w:rFonts w:ascii="Tahoma" w:hAnsi="Tahoma" w:cs="Tahoma"/>
                <w:bCs/>
                <w:color w:val="1F497D"/>
                <w:lang w:val="es-ES_tradnl"/>
              </w:rPr>
              <w:t xml:space="preserve"> cuadro</w:t>
            </w:r>
            <w:r w:rsidR="00773AEE">
              <w:rPr>
                <w:rFonts w:ascii="Tahoma" w:hAnsi="Tahoma" w:cs="Tahoma"/>
                <w:bCs/>
                <w:color w:val="1F497D"/>
                <w:lang w:val="es-ES_tradnl"/>
              </w:rPr>
              <w:t>s:</w:t>
            </w:r>
          </w:p>
          <w:p w14:paraId="15BEEDEA" w14:textId="77777777" w:rsidR="00E74B5B" w:rsidRDefault="00E74B5B" w:rsidP="00E74B5B">
            <w:pPr>
              <w:rPr>
                <w:rFonts w:ascii="Tahoma" w:hAnsi="Tahoma" w:cs="Tahoma"/>
                <w:bCs/>
                <w:color w:val="1F497D"/>
                <w:lang w:val="es-ES_tradnl"/>
              </w:rPr>
            </w:pPr>
          </w:p>
          <w:p w14:paraId="58B9F216" w14:textId="77777777" w:rsidR="00773AEE" w:rsidRPr="00773AEE" w:rsidRDefault="00773AEE" w:rsidP="00E74B5B">
            <w:pPr>
              <w:rPr>
                <w:rFonts w:ascii="Tahoma" w:hAnsi="Tahoma" w:cs="Tahoma"/>
                <w:b/>
                <w:bCs/>
                <w:color w:val="1F497D"/>
                <w:lang w:val="es-ES_tradnl"/>
              </w:rPr>
            </w:pPr>
            <w:r w:rsidRPr="00773AEE">
              <w:rPr>
                <w:rFonts w:ascii="Tahoma" w:hAnsi="Tahoma" w:cs="Tahoma"/>
                <w:b/>
                <w:bCs/>
                <w:color w:val="1F497D"/>
                <w:lang w:val="es-ES_tradnl"/>
              </w:rPr>
              <w:t>TV SATELITAL</w:t>
            </w:r>
          </w:p>
          <w:tbl>
            <w:tblPr>
              <w:tblW w:w="4163" w:type="dxa"/>
              <w:jc w:val="center"/>
              <w:tblLayout w:type="fixed"/>
              <w:tblCellMar>
                <w:left w:w="70" w:type="dxa"/>
                <w:right w:w="70" w:type="dxa"/>
              </w:tblCellMar>
              <w:tblLook w:val="04A0" w:firstRow="1" w:lastRow="0" w:firstColumn="1" w:lastColumn="0" w:noHBand="0" w:noVBand="1"/>
            </w:tblPr>
            <w:tblGrid>
              <w:gridCol w:w="1845"/>
              <w:gridCol w:w="1200"/>
              <w:gridCol w:w="1118"/>
            </w:tblGrid>
            <w:tr w:rsidR="00E74B5B" w:rsidRPr="005D4B47" w14:paraId="596FBF2A" w14:textId="77777777" w:rsidTr="00E74B5B">
              <w:trPr>
                <w:trHeight w:val="191"/>
                <w:jc w:val="center"/>
              </w:trPr>
              <w:tc>
                <w:tcPr>
                  <w:tcW w:w="4163" w:type="dxa"/>
                  <w:gridSpan w:val="3"/>
                  <w:tcBorders>
                    <w:top w:val="single" w:sz="4" w:space="0" w:color="auto"/>
                    <w:left w:val="single" w:sz="4" w:space="0" w:color="auto"/>
                    <w:bottom w:val="single" w:sz="4" w:space="0" w:color="auto"/>
                    <w:right w:val="single" w:sz="4" w:space="0" w:color="auto"/>
                  </w:tcBorders>
                  <w:shd w:val="clear" w:color="000000" w:fill="1F497D"/>
                  <w:vAlign w:val="center"/>
                  <w:hideMark/>
                </w:tcPr>
                <w:p w14:paraId="70892C27"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BO" w:eastAsia="es-BO"/>
                    </w:rPr>
                    <w:t xml:space="preserve">Tiempos de ejecución Mantenimiento Correctivo </w:t>
                  </w:r>
                </w:p>
              </w:tc>
            </w:tr>
            <w:tr w:rsidR="00E74B5B" w:rsidRPr="005D4B47" w14:paraId="72A4D3D4" w14:textId="77777777" w:rsidTr="00E74B5B">
              <w:trPr>
                <w:trHeight w:val="166"/>
                <w:jc w:val="center"/>
              </w:trPr>
              <w:tc>
                <w:tcPr>
                  <w:tcW w:w="1845" w:type="dxa"/>
                  <w:vMerge w:val="restart"/>
                  <w:tcBorders>
                    <w:top w:val="nil"/>
                    <w:left w:val="single" w:sz="4" w:space="0" w:color="auto"/>
                    <w:bottom w:val="single" w:sz="4" w:space="0" w:color="auto"/>
                    <w:right w:val="single" w:sz="4" w:space="0" w:color="auto"/>
                  </w:tcBorders>
                  <w:shd w:val="clear" w:color="000000" w:fill="1F497D"/>
                  <w:vAlign w:val="center"/>
                  <w:hideMark/>
                </w:tcPr>
                <w:p w14:paraId="2F0596C9" w14:textId="77777777" w:rsidR="00E74B5B" w:rsidRPr="009C4160" w:rsidRDefault="00E74B5B" w:rsidP="00E74B5B">
                  <w:pPr>
                    <w:rPr>
                      <w:rFonts w:ascii="Tahoma" w:hAnsi="Tahoma" w:cs="Tahoma"/>
                      <w:bCs/>
                      <w:color w:val="FFFFFF"/>
                      <w:lang w:val="es-BO" w:eastAsia="es-BO"/>
                    </w:rPr>
                  </w:pPr>
                  <w:r w:rsidRPr="009C4160">
                    <w:rPr>
                      <w:rFonts w:ascii="Tahoma" w:hAnsi="Tahoma" w:cs="Tahoma"/>
                      <w:bCs/>
                      <w:color w:val="FFFFFF"/>
                      <w:lang w:val="es-BO" w:eastAsia="es-BO"/>
                    </w:rPr>
                    <w:t>Cliente</w:t>
                  </w:r>
                </w:p>
              </w:tc>
              <w:tc>
                <w:tcPr>
                  <w:tcW w:w="1200" w:type="dxa"/>
                  <w:tcBorders>
                    <w:top w:val="nil"/>
                    <w:left w:val="nil"/>
                    <w:bottom w:val="single" w:sz="4" w:space="0" w:color="auto"/>
                    <w:right w:val="single" w:sz="4" w:space="0" w:color="auto"/>
                  </w:tcBorders>
                  <w:shd w:val="clear" w:color="000000" w:fill="1F497D"/>
                  <w:vAlign w:val="center"/>
                  <w:hideMark/>
                </w:tcPr>
                <w:p w14:paraId="04765F69"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BO" w:eastAsia="es-BO"/>
                    </w:rPr>
                    <w:t>Urbano</w:t>
                  </w:r>
                </w:p>
              </w:tc>
              <w:tc>
                <w:tcPr>
                  <w:tcW w:w="1118" w:type="dxa"/>
                  <w:tcBorders>
                    <w:top w:val="nil"/>
                    <w:left w:val="nil"/>
                    <w:bottom w:val="single" w:sz="4" w:space="0" w:color="auto"/>
                    <w:right w:val="single" w:sz="4" w:space="0" w:color="auto"/>
                  </w:tcBorders>
                  <w:shd w:val="clear" w:color="000000" w:fill="1F497D"/>
                  <w:vAlign w:val="center"/>
                  <w:hideMark/>
                </w:tcPr>
                <w:p w14:paraId="4C36F013"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BO" w:eastAsia="es-BO"/>
                    </w:rPr>
                    <w:t>Rural</w:t>
                  </w:r>
                </w:p>
              </w:tc>
            </w:tr>
            <w:tr w:rsidR="00E74B5B" w:rsidRPr="005D4B47" w14:paraId="5E2ADD46" w14:textId="77777777" w:rsidTr="00E74B5B">
              <w:trPr>
                <w:trHeight w:val="112"/>
                <w:jc w:val="center"/>
              </w:trPr>
              <w:tc>
                <w:tcPr>
                  <w:tcW w:w="1845" w:type="dxa"/>
                  <w:vMerge/>
                  <w:tcBorders>
                    <w:top w:val="nil"/>
                    <w:left w:val="single" w:sz="4" w:space="0" w:color="auto"/>
                    <w:bottom w:val="single" w:sz="4" w:space="0" w:color="auto"/>
                    <w:right w:val="single" w:sz="4" w:space="0" w:color="auto"/>
                  </w:tcBorders>
                  <w:vAlign w:val="center"/>
                  <w:hideMark/>
                </w:tcPr>
                <w:p w14:paraId="385F5E6F" w14:textId="77777777" w:rsidR="00E74B5B" w:rsidRPr="009C4160" w:rsidRDefault="00E74B5B" w:rsidP="00E74B5B">
                  <w:pPr>
                    <w:rPr>
                      <w:rFonts w:ascii="Tahoma" w:hAnsi="Tahoma" w:cs="Tahoma"/>
                      <w:bCs/>
                      <w:color w:val="FFFFFF"/>
                      <w:lang w:val="es-BO" w:eastAsia="es-BO"/>
                    </w:rPr>
                  </w:pPr>
                </w:p>
              </w:tc>
              <w:tc>
                <w:tcPr>
                  <w:tcW w:w="1200" w:type="dxa"/>
                  <w:tcBorders>
                    <w:top w:val="nil"/>
                    <w:left w:val="nil"/>
                    <w:bottom w:val="single" w:sz="4" w:space="0" w:color="auto"/>
                    <w:right w:val="single" w:sz="4" w:space="0" w:color="auto"/>
                  </w:tcBorders>
                  <w:shd w:val="clear" w:color="000000" w:fill="1F497D"/>
                  <w:vAlign w:val="center"/>
                  <w:hideMark/>
                </w:tcPr>
                <w:p w14:paraId="3DB689E3"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BO" w:eastAsia="es-BO"/>
                    </w:rPr>
                    <w:t>(Hrs)</w:t>
                  </w:r>
                </w:p>
              </w:tc>
              <w:tc>
                <w:tcPr>
                  <w:tcW w:w="1118" w:type="dxa"/>
                  <w:tcBorders>
                    <w:top w:val="nil"/>
                    <w:left w:val="nil"/>
                    <w:bottom w:val="single" w:sz="4" w:space="0" w:color="auto"/>
                    <w:right w:val="single" w:sz="4" w:space="0" w:color="auto"/>
                  </w:tcBorders>
                  <w:shd w:val="clear" w:color="000000" w:fill="1F497D"/>
                  <w:vAlign w:val="center"/>
                  <w:hideMark/>
                </w:tcPr>
                <w:p w14:paraId="1ED4A0D5" w14:textId="77777777" w:rsidR="00E74B5B" w:rsidRPr="009C4160" w:rsidRDefault="00E74B5B" w:rsidP="00E74B5B">
                  <w:pPr>
                    <w:jc w:val="center"/>
                    <w:rPr>
                      <w:rFonts w:ascii="Tahoma" w:hAnsi="Tahoma" w:cs="Tahoma"/>
                      <w:bCs/>
                      <w:color w:val="FFFFFF"/>
                      <w:lang w:val="es-BO" w:eastAsia="es-BO"/>
                    </w:rPr>
                  </w:pPr>
                  <w:r w:rsidRPr="009C4160">
                    <w:rPr>
                      <w:rFonts w:ascii="Tahoma" w:hAnsi="Tahoma" w:cs="Tahoma"/>
                      <w:bCs/>
                      <w:color w:val="FFFFFF"/>
                      <w:lang w:val="es-BO" w:eastAsia="es-BO"/>
                    </w:rPr>
                    <w:t>(Hrs)</w:t>
                  </w:r>
                </w:p>
              </w:tc>
            </w:tr>
            <w:tr w:rsidR="00E74B5B" w:rsidRPr="005D4B47" w14:paraId="07F9CC4F" w14:textId="77777777" w:rsidTr="00E74B5B">
              <w:trPr>
                <w:trHeight w:val="172"/>
                <w:jc w:val="center"/>
              </w:trPr>
              <w:tc>
                <w:tcPr>
                  <w:tcW w:w="1845" w:type="dxa"/>
                  <w:tcBorders>
                    <w:top w:val="nil"/>
                    <w:left w:val="single" w:sz="4" w:space="0" w:color="auto"/>
                    <w:bottom w:val="single" w:sz="4" w:space="0" w:color="auto"/>
                    <w:right w:val="single" w:sz="4" w:space="0" w:color="auto"/>
                  </w:tcBorders>
                  <w:shd w:val="clear" w:color="auto" w:fill="auto"/>
                  <w:vAlign w:val="center"/>
                  <w:hideMark/>
                </w:tcPr>
                <w:p w14:paraId="2D77B4BA"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Masivo</w:t>
                  </w:r>
                </w:p>
              </w:tc>
              <w:tc>
                <w:tcPr>
                  <w:tcW w:w="1200" w:type="dxa"/>
                  <w:tcBorders>
                    <w:top w:val="nil"/>
                    <w:left w:val="nil"/>
                    <w:bottom w:val="single" w:sz="4" w:space="0" w:color="auto"/>
                    <w:right w:val="single" w:sz="4" w:space="0" w:color="auto"/>
                  </w:tcBorders>
                  <w:shd w:val="clear" w:color="auto" w:fill="auto"/>
                  <w:vAlign w:val="center"/>
                  <w:hideMark/>
                </w:tcPr>
                <w:p w14:paraId="645D056E"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BO" w:eastAsia="es-BO"/>
                    </w:rPr>
                    <w:t>20</w:t>
                  </w:r>
                </w:p>
              </w:tc>
              <w:tc>
                <w:tcPr>
                  <w:tcW w:w="1118" w:type="dxa"/>
                  <w:tcBorders>
                    <w:top w:val="nil"/>
                    <w:left w:val="nil"/>
                    <w:bottom w:val="single" w:sz="4" w:space="0" w:color="auto"/>
                    <w:right w:val="single" w:sz="4" w:space="0" w:color="auto"/>
                  </w:tcBorders>
                  <w:shd w:val="clear" w:color="auto" w:fill="auto"/>
                  <w:vAlign w:val="center"/>
                  <w:hideMark/>
                </w:tcPr>
                <w:p w14:paraId="5FA64033"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BO" w:eastAsia="es-BO"/>
                    </w:rPr>
                    <w:t>60</w:t>
                  </w:r>
                </w:p>
              </w:tc>
            </w:tr>
            <w:tr w:rsidR="00E74B5B" w:rsidRPr="005D4B47" w14:paraId="3A6D0639" w14:textId="77777777" w:rsidTr="00E74B5B">
              <w:trPr>
                <w:trHeight w:val="118"/>
                <w:jc w:val="center"/>
              </w:trPr>
              <w:tc>
                <w:tcPr>
                  <w:tcW w:w="1845" w:type="dxa"/>
                  <w:tcBorders>
                    <w:top w:val="nil"/>
                    <w:left w:val="single" w:sz="4" w:space="0" w:color="auto"/>
                    <w:bottom w:val="single" w:sz="4" w:space="0" w:color="auto"/>
                    <w:right w:val="single" w:sz="4" w:space="0" w:color="auto"/>
                  </w:tcBorders>
                  <w:shd w:val="clear" w:color="auto" w:fill="auto"/>
                  <w:vAlign w:val="center"/>
                  <w:hideMark/>
                </w:tcPr>
                <w:p w14:paraId="151F95C5" w14:textId="77777777" w:rsidR="00E74B5B" w:rsidRPr="009C4160" w:rsidRDefault="00E74B5B" w:rsidP="00E74B5B">
                  <w:pPr>
                    <w:rPr>
                      <w:rFonts w:ascii="Tahoma" w:hAnsi="Tahoma" w:cs="Tahoma"/>
                      <w:color w:val="1F497D"/>
                      <w:lang w:val="es-BO" w:eastAsia="es-BO"/>
                    </w:rPr>
                  </w:pPr>
                  <w:r w:rsidRPr="009C4160">
                    <w:rPr>
                      <w:rFonts w:ascii="Tahoma" w:hAnsi="Tahoma" w:cs="Tahoma"/>
                      <w:color w:val="1F497D"/>
                      <w:lang w:val="es-ES_tradnl" w:eastAsia="es-BO"/>
                    </w:rPr>
                    <w:t>Corporativo, Petroleras</w:t>
                  </w:r>
                </w:p>
              </w:tc>
              <w:tc>
                <w:tcPr>
                  <w:tcW w:w="1200" w:type="dxa"/>
                  <w:tcBorders>
                    <w:top w:val="nil"/>
                    <w:left w:val="nil"/>
                    <w:bottom w:val="single" w:sz="4" w:space="0" w:color="auto"/>
                    <w:right w:val="single" w:sz="4" w:space="0" w:color="auto"/>
                  </w:tcBorders>
                  <w:shd w:val="clear" w:color="auto" w:fill="auto"/>
                  <w:noWrap/>
                  <w:vAlign w:val="bottom"/>
                  <w:hideMark/>
                </w:tcPr>
                <w:p w14:paraId="77C15A57" w14:textId="77777777" w:rsidR="00E74B5B" w:rsidRPr="009C4160" w:rsidRDefault="00BF6533" w:rsidP="00E74B5B">
                  <w:pPr>
                    <w:jc w:val="center"/>
                    <w:rPr>
                      <w:rFonts w:ascii="Tahoma" w:hAnsi="Tahoma" w:cs="Tahoma"/>
                      <w:color w:val="1F497D"/>
                      <w:lang w:val="es-BO" w:eastAsia="es-BO"/>
                    </w:rPr>
                  </w:pPr>
                  <w:r>
                    <w:rPr>
                      <w:rFonts w:ascii="Tahoma" w:hAnsi="Tahoma" w:cs="Tahoma"/>
                      <w:color w:val="1F497D"/>
                      <w:lang w:val="es-BO" w:eastAsia="es-BO"/>
                    </w:rPr>
                    <w:t>8</w:t>
                  </w:r>
                </w:p>
              </w:tc>
              <w:tc>
                <w:tcPr>
                  <w:tcW w:w="1118" w:type="dxa"/>
                  <w:tcBorders>
                    <w:top w:val="nil"/>
                    <w:left w:val="nil"/>
                    <w:bottom w:val="single" w:sz="4" w:space="0" w:color="auto"/>
                    <w:right w:val="single" w:sz="4" w:space="0" w:color="auto"/>
                  </w:tcBorders>
                  <w:shd w:val="clear" w:color="auto" w:fill="auto"/>
                  <w:noWrap/>
                  <w:vAlign w:val="bottom"/>
                  <w:hideMark/>
                </w:tcPr>
                <w:p w14:paraId="4FB3A926" w14:textId="77777777" w:rsidR="00E74B5B" w:rsidRPr="009C4160" w:rsidRDefault="00B306AF" w:rsidP="00E74B5B">
                  <w:pPr>
                    <w:jc w:val="center"/>
                    <w:rPr>
                      <w:rFonts w:ascii="Tahoma" w:hAnsi="Tahoma" w:cs="Tahoma"/>
                      <w:color w:val="1F497D"/>
                      <w:lang w:val="es-BO" w:eastAsia="es-BO"/>
                    </w:rPr>
                  </w:pPr>
                  <w:r>
                    <w:rPr>
                      <w:rFonts w:ascii="Tahoma" w:hAnsi="Tahoma" w:cs="Tahoma"/>
                      <w:color w:val="1F497D"/>
                      <w:lang w:val="es-BO" w:eastAsia="es-BO"/>
                    </w:rPr>
                    <w:t>48</w:t>
                  </w:r>
                </w:p>
              </w:tc>
            </w:tr>
          </w:tbl>
          <w:p w14:paraId="0394965F" w14:textId="77777777" w:rsidR="00773AEE" w:rsidRDefault="00773AEE" w:rsidP="00E74B5B">
            <w:pPr>
              <w:ind w:left="499"/>
              <w:rPr>
                <w:rFonts w:ascii="Tahoma" w:hAnsi="Tahoma" w:cs="Tahoma"/>
                <w:bCs/>
                <w:color w:val="1F497D"/>
              </w:rPr>
            </w:pPr>
          </w:p>
          <w:p w14:paraId="76596FEF" w14:textId="77777777" w:rsidR="00773AEE" w:rsidRDefault="00773AEE" w:rsidP="00E74B5B">
            <w:pPr>
              <w:ind w:left="499"/>
              <w:rPr>
                <w:rFonts w:ascii="Tahoma" w:hAnsi="Tahoma" w:cs="Tahoma"/>
                <w:bCs/>
                <w:color w:val="1F497D"/>
              </w:rPr>
            </w:pPr>
          </w:p>
          <w:p w14:paraId="60281138" w14:textId="77777777" w:rsidR="00773AEE" w:rsidRPr="00773AEE" w:rsidRDefault="00773AEE" w:rsidP="00773AEE">
            <w:pPr>
              <w:ind w:left="72"/>
              <w:rPr>
                <w:rFonts w:ascii="Tahoma" w:hAnsi="Tahoma" w:cs="Tahoma"/>
                <w:b/>
                <w:bCs/>
                <w:color w:val="1F497D"/>
              </w:rPr>
            </w:pPr>
            <w:r w:rsidRPr="00773AEE">
              <w:rPr>
                <w:rFonts w:ascii="Tahoma" w:hAnsi="Tahoma" w:cs="Tahoma"/>
                <w:b/>
                <w:bCs/>
                <w:color w:val="1F497D"/>
              </w:rPr>
              <w:t>LTE FAMILIA</w:t>
            </w:r>
          </w:p>
          <w:tbl>
            <w:tblPr>
              <w:tblW w:w="4863" w:type="dxa"/>
              <w:jc w:val="center"/>
              <w:tblLayout w:type="fixed"/>
              <w:tblCellMar>
                <w:left w:w="30" w:type="dxa"/>
                <w:right w:w="30" w:type="dxa"/>
              </w:tblCellMar>
              <w:tblLook w:val="0000" w:firstRow="0" w:lastRow="0" w:firstColumn="0" w:lastColumn="0" w:noHBand="0" w:noVBand="0"/>
            </w:tblPr>
            <w:tblGrid>
              <w:gridCol w:w="2986"/>
              <w:gridCol w:w="1877"/>
            </w:tblGrid>
            <w:tr w:rsidR="00773AEE" w:rsidRPr="00061FB6" w14:paraId="5D0DC4FE" w14:textId="77777777" w:rsidTr="005B146A">
              <w:trPr>
                <w:trHeight w:val="314"/>
                <w:jc w:val="center"/>
              </w:trPr>
              <w:tc>
                <w:tcPr>
                  <w:tcW w:w="2986" w:type="dxa"/>
                  <w:tcBorders>
                    <w:top w:val="single" w:sz="8" w:space="0" w:color="auto"/>
                    <w:left w:val="single" w:sz="8" w:space="0" w:color="auto"/>
                    <w:bottom w:val="single" w:sz="8" w:space="0" w:color="FFFFFF" w:themeColor="background1"/>
                    <w:right w:val="single" w:sz="8" w:space="0" w:color="FFFFFF" w:themeColor="background1"/>
                  </w:tcBorders>
                  <w:shd w:val="clear" w:color="auto" w:fill="244061" w:themeFill="accent1" w:themeFillShade="80"/>
                  <w:vAlign w:val="center"/>
                </w:tcPr>
                <w:p w14:paraId="7C2972AC" w14:textId="77777777" w:rsidR="00773AEE" w:rsidRPr="00BD7246" w:rsidRDefault="00773AEE" w:rsidP="005B146A">
                  <w:pPr>
                    <w:ind w:left="499"/>
                    <w:rPr>
                      <w:rFonts w:ascii="Tahoma" w:hAnsi="Tahoma" w:cs="Tahoma"/>
                      <w:b/>
                      <w:bCs/>
                      <w:color w:val="FFFFFF" w:themeColor="background1"/>
                    </w:rPr>
                  </w:pPr>
                  <w:r w:rsidRPr="00BD7246">
                    <w:rPr>
                      <w:rFonts w:ascii="Tahoma" w:hAnsi="Tahoma" w:cs="Tahoma"/>
                      <w:b/>
                      <w:bCs/>
                      <w:color w:val="FFFFFF" w:themeColor="background1"/>
                    </w:rPr>
                    <w:t>SERVICIO</w:t>
                  </w:r>
                </w:p>
              </w:tc>
              <w:tc>
                <w:tcPr>
                  <w:tcW w:w="1877" w:type="dxa"/>
                  <w:tcBorders>
                    <w:top w:val="single" w:sz="8" w:space="0" w:color="auto"/>
                    <w:left w:val="single" w:sz="8" w:space="0" w:color="FFFFFF" w:themeColor="background1"/>
                    <w:bottom w:val="single" w:sz="8" w:space="0" w:color="FFFFFF" w:themeColor="background1"/>
                    <w:right w:val="single" w:sz="8" w:space="0" w:color="auto"/>
                  </w:tcBorders>
                  <w:shd w:val="clear" w:color="auto" w:fill="244061" w:themeFill="accent1" w:themeFillShade="80"/>
                  <w:vAlign w:val="center"/>
                </w:tcPr>
                <w:p w14:paraId="5D212ED0" w14:textId="77777777" w:rsidR="00773AEE" w:rsidRPr="00BD7246" w:rsidRDefault="00773AEE" w:rsidP="005B146A">
                  <w:pPr>
                    <w:ind w:left="499"/>
                    <w:rPr>
                      <w:rFonts w:ascii="Tahoma" w:hAnsi="Tahoma" w:cs="Tahoma"/>
                      <w:b/>
                      <w:bCs/>
                      <w:color w:val="FFFFFF" w:themeColor="background1"/>
                    </w:rPr>
                  </w:pPr>
                  <w:r w:rsidRPr="00BD7246">
                    <w:rPr>
                      <w:rFonts w:ascii="Tahoma" w:hAnsi="Tahoma" w:cs="Tahoma"/>
                      <w:b/>
                      <w:bCs/>
                      <w:color w:val="FFFFFF" w:themeColor="background1"/>
                    </w:rPr>
                    <w:t>TIEMPO DE SOLUCIÓN</w:t>
                  </w:r>
                </w:p>
              </w:tc>
            </w:tr>
            <w:tr w:rsidR="00773AEE" w:rsidRPr="00061FB6" w14:paraId="51E776A4" w14:textId="77777777" w:rsidTr="005B146A">
              <w:trPr>
                <w:trHeight w:val="159"/>
                <w:jc w:val="center"/>
              </w:trPr>
              <w:tc>
                <w:tcPr>
                  <w:tcW w:w="2986" w:type="dxa"/>
                  <w:tcBorders>
                    <w:top w:val="single" w:sz="8" w:space="0" w:color="FFFFFF" w:themeColor="background1"/>
                    <w:left w:val="single" w:sz="8" w:space="0" w:color="auto"/>
                    <w:bottom w:val="single" w:sz="6" w:space="0" w:color="auto"/>
                    <w:right w:val="single" w:sz="6" w:space="0" w:color="auto"/>
                  </w:tcBorders>
                  <w:vAlign w:val="center"/>
                </w:tcPr>
                <w:p w14:paraId="744B1F89" w14:textId="77777777" w:rsidR="00773AEE" w:rsidRPr="00747D81" w:rsidRDefault="00773AEE" w:rsidP="005B146A">
                  <w:pPr>
                    <w:jc w:val="both"/>
                    <w:rPr>
                      <w:rFonts w:ascii="Tahoma" w:hAnsi="Tahoma" w:cs="Tahoma"/>
                      <w:bCs/>
                      <w:color w:val="984806" w:themeColor="accent6" w:themeShade="80"/>
                    </w:rPr>
                  </w:pPr>
                  <w:r w:rsidRPr="00BD7246">
                    <w:rPr>
                      <w:rFonts w:ascii="Tahoma" w:eastAsiaTheme="minorHAnsi" w:hAnsi="Tahoma" w:cs="Tahoma"/>
                      <w:color w:val="1F497D" w:themeColor="text2"/>
                      <w:lang w:val="es-BO" w:eastAsia="en-US"/>
                    </w:rPr>
                    <w:t>LTE FAMILIA (MASIVO, PYMES, CORPORATIVO)</w:t>
                  </w:r>
                </w:p>
              </w:tc>
              <w:tc>
                <w:tcPr>
                  <w:tcW w:w="1877" w:type="dxa"/>
                  <w:tcBorders>
                    <w:top w:val="single" w:sz="8" w:space="0" w:color="FFFFFF" w:themeColor="background1"/>
                    <w:left w:val="single" w:sz="6" w:space="0" w:color="auto"/>
                    <w:bottom w:val="single" w:sz="6" w:space="0" w:color="auto"/>
                    <w:right w:val="single" w:sz="8" w:space="0" w:color="auto"/>
                  </w:tcBorders>
                  <w:vAlign w:val="center"/>
                </w:tcPr>
                <w:p w14:paraId="0105ADC1" w14:textId="77777777" w:rsidR="00773AEE" w:rsidRPr="00747D81" w:rsidRDefault="00773AEE" w:rsidP="005B146A">
                  <w:pPr>
                    <w:jc w:val="center"/>
                    <w:rPr>
                      <w:rFonts w:ascii="Tahoma" w:hAnsi="Tahoma" w:cs="Tahoma"/>
                      <w:bCs/>
                      <w:color w:val="984806" w:themeColor="accent6" w:themeShade="80"/>
                    </w:rPr>
                  </w:pPr>
                  <w:r w:rsidRPr="00BD7246">
                    <w:rPr>
                      <w:rFonts w:ascii="Tahoma" w:eastAsiaTheme="minorHAnsi" w:hAnsi="Tahoma" w:cs="Tahoma"/>
                      <w:color w:val="1F497D" w:themeColor="text2"/>
                      <w:lang w:val="es-BO" w:eastAsia="en-US"/>
                    </w:rPr>
                    <w:t>20 HORAS</w:t>
                  </w:r>
                </w:p>
              </w:tc>
            </w:tr>
          </w:tbl>
          <w:p w14:paraId="37BF4DE4" w14:textId="77777777" w:rsidR="00773AEE" w:rsidRPr="0058479F" w:rsidRDefault="00773AEE" w:rsidP="00E74B5B">
            <w:pPr>
              <w:ind w:left="499"/>
              <w:rPr>
                <w:rFonts w:ascii="Tahoma" w:hAnsi="Tahoma" w:cs="Tahoma"/>
                <w:bCs/>
                <w:color w:val="1F497D"/>
              </w:rPr>
            </w:pPr>
          </w:p>
          <w:p w14:paraId="76CA8A40" w14:textId="77777777" w:rsidR="00E56E85" w:rsidRDefault="00E56E85" w:rsidP="00E56E85">
            <w:pPr>
              <w:ind w:left="-3"/>
              <w:jc w:val="both"/>
              <w:rPr>
                <w:rFonts w:ascii="Tahoma" w:hAnsi="Tahoma" w:cs="Tahoma"/>
                <w:bCs/>
                <w:color w:val="1F497D"/>
                <w:lang w:val="es-ES_tradnl"/>
              </w:rPr>
            </w:pPr>
            <w:r>
              <w:rPr>
                <w:rFonts w:ascii="Tahoma" w:hAnsi="Tahoma" w:cs="Tahoma"/>
                <w:bCs/>
                <w:color w:val="1F497D"/>
                <w:lang w:val="es-ES_tradnl"/>
              </w:rPr>
              <w:t>El porcentaje de incumplimiento</w:t>
            </w:r>
            <w:r w:rsidRPr="00B306AF">
              <w:rPr>
                <w:rFonts w:ascii="Tahoma" w:hAnsi="Tahoma" w:cs="Tahoma"/>
                <w:bCs/>
                <w:color w:val="1F497D"/>
                <w:lang w:val="es-ES_tradnl"/>
              </w:rPr>
              <w:t xml:space="preserve"> </w:t>
            </w:r>
            <w:r>
              <w:rPr>
                <w:rFonts w:ascii="Tahoma" w:hAnsi="Tahoma" w:cs="Tahoma"/>
                <w:bCs/>
                <w:color w:val="1F497D"/>
                <w:lang w:val="es-ES_tradnl"/>
              </w:rPr>
              <w:t>en plazo de todos los trabajos encomendados de mantenimiento correctivo (Asistencias técnicas)</w:t>
            </w:r>
            <w:r w:rsidRPr="00B306AF">
              <w:rPr>
                <w:rFonts w:ascii="Tahoma" w:hAnsi="Tahoma" w:cs="Tahoma"/>
                <w:bCs/>
                <w:color w:val="1F497D"/>
                <w:lang w:val="es-ES_tradnl"/>
              </w:rPr>
              <w:t xml:space="preserve">, será penalizado multiplicando </w:t>
            </w:r>
            <w:r>
              <w:rPr>
                <w:rFonts w:ascii="Tahoma" w:hAnsi="Tahoma" w:cs="Tahoma"/>
                <w:bCs/>
                <w:color w:val="1F497D"/>
                <w:lang w:val="es-ES_tradnl"/>
              </w:rPr>
              <w:t xml:space="preserve">el coeficiente de este </w:t>
            </w:r>
            <w:r w:rsidRPr="00B306AF">
              <w:rPr>
                <w:rFonts w:ascii="Tahoma" w:hAnsi="Tahoma" w:cs="Tahoma"/>
                <w:bCs/>
                <w:color w:val="1F497D"/>
                <w:lang w:val="es-ES_tradnl"/>
              </w:rPr>
              <w:t xml:space="preserve">por el porcentaje fijo de 0.5%, cuyo resultado final será descontado del monto </w:t>
            </w:r>
            <w:r>
              <w:rPr>
                <w:rFonts w:ascii="Tahoma" w:hAnsi="Tahoma" w:cs="Tahoma"/>
                <w:bCs/>
                <w:color w:val="1F497D"/>
                <w:lang w:val="es-ES_tradnl"/>
              </w:rPr>
              <w:t xml:space="preserve">total a pagarse por concepto de </w:t>
            </w:r>
            <w:r w:rsidRPr="00B306AF">
              <w:rPr>
                <w:rFonts w:ascii="Tahoma" w:hAnsi="Tahoma" w:cs="Tahoma"/>
                <w:bCs/>
                <w:color w:val="1F497D"/>
                <w:lang w:val="es-ES_tradnl"/>
              </w:rPr>
              <w:t>mano de obra del mes evaluado</w:t>
            </w:r>
            <w:r>
              <w:rPr>
                <w:rFonts w:ascii="Tahoma" w:hAnsi="Tahoma" w:cs="Tahoma"/>
                <w:bCs/>
                <w:color w:val="1F497D"/>
                <w:lang w:val="es-ES_tradnl"/>
              </w:rPr>
              <w:t xml:space="preserve">, </w:t>
            </w:r>
            <w:r w:rsidRPr="00CF4B41">
              <w:rPr>
                <w:rFonts w:ascii="Tahoma" w:hAnsi="Tahoma" w:cs="Tahoma"/>
                <w:b/>
                <w:color w:val="1F497D"/>
                <w:lang w:val="es-ES_tradnl"/>
              </w:rPr>
              <w:t>es decir sobre el monto mensual a cancelar.</w:t>
            </w:r>
          </w:p>
          <w:p w14:paraId="5326A90B" w14:textId="77777777" w:rsidR="00E56E85" w:rsidRDefault="00E56E85" w:rsidP="00E56E85">
            <w:pPr>
              <w:rPr>
                <w:lang w:val="es-ES_tradnl"/>
              </w:rPr>
            </w:pPr>
          </w:p>
          <w:p w14:paraId="0D2FE523" w14:textId="77777777" w:rsidR="00E56E85" w:rsidRPr="006F6DE5" w:rsidRDefault="00E56E85" w:rsidP="00E56E85">
            <w:pPr>
              <w:ind w:left="-3"/>
              <w:rPr>
                <w:rFonts w:ascii="Tahoma" w:hAnsi="Tahoma" w:cs="Tahoma"/>
                <w:color w:val="1F497D"/>
                <w:lang w:val="es-ES_tradnl"/>
              </w:rPr>
            </w:pPr>
            <w:r w:rsidRPr="006F6DE5">
              <w:rPr>
                <w:rFonts w:ascii="Tahoma" w:hAnsi="Tahoma" w:cs="Tahoma"/>
                <w:color w:val="1F497D"/>
                <w:lang w:val="es-ES_tradnl"/>
              </w:rPr>
              <w:t>Ej. Porcentaje de incumplimiento</w:t>
            </w:r>
            <w:r>
              <w:rPr>
                <w:rFonts w:ascii="Tahoma" w:hAnsi="Tahoma" w:cs="Tahoma"/>
                <w:color w:val="1F497D"/>
                <w:lang w:val="es-ES_tradnl"/>
              </w:rPr>
              <w:t xml:space="preserve"> =</w:t>
            </w:r>
            <w:r w:rsidRPr="006F6DE5">
              <w:rPr>
                <w:rFonts w:ascii="Tahoma" w:hAnsi="Tahoma" w:cs="Tahoma"/>
                <w:color w:val="1F497D"/>
                <w:lang w:val="es-ES_tradnl"/>
              </w:rPr>
              <w:t xml:space="preserve"> </w:t>
            </w:r>
            <w:r w:rsidRPr="006F6DE5">
              <w:rPr>
                <w:rFonts w:ascii="Tahoma" w:hAnsi="Tahoma" w:cs="Tahoma"/>
                <w:color w:val="1F497D"/>
                <w:u w:val="single"/>
                <w:lang w:val="es-ES_tradnl"/>
              </w:rPr>
              <w:t>10</w:t>
            </w:r>
            <w:r w:rsidRPr="006F6DE5">
              <w:rPr>
                <w:rFonts w:ascii="Tahoma" w:hAnsi="Tahoma" w:cs="Tahoma"/>
                <w:color w:val="1F497D"/>
                <w:lang w:val="es-ES_tradnl"/>
              </w:rPr>
              <w:t xml:space="preserve">%  </w:t>
            </w:r>
          </w:p>
          <w:p w14:paraId="017636E7" w14:textId="77777777" w:rsidR="00E56E85" w:rsidRPr="006F6DE5" w:rsidRDefault="00E56E85" w:rsidP="00E56E85">
            <w:pPr>
              <w:ind w:left="-3"/>
              <w:rPr>
                <w:rFonts w:ascii="Tahoma" w:hAnsi="Tahoma" w:cs="Tahoma"/>
                <w:bCs/>
                <w:color w:val="1F497D"/>
                <w:lang w:val="es-ES_tradnl"/>
              </w:rPr>
            </w:pPr>
            <w:r>
              <w:rPr>
                <w:rFonts w:ascii="Tahoma" w:hAnsi="Tahoma" w:cs="Tahoma"/>
                <w:color w:val="1F497D"/>
                <w:lang w:val="es-ES_tradnl"/>
              </w:rPr>
              <w:tab/>
              <w:t xml:space="preserve">     </w:t>
            </w:r>
            <w:r w:rsidRPr="006F6DE5">
              <w:rPr>
                <w:rFonts w:ascii="Tahoma" w:hAnsi="Tahoma" w:cs="Tahoma"/>
                <w:color w:val="1F497D"/>
                <w:lang w:val="es-ES_tradnl"/>
              </w:rPr>
              <w:t xml:space="preserve">% de penalización= </w:t>
            </w:r>
            <w:r w:rsidRPr="006F6DE5">
              <w:rPr>
                <w:rFonts w:ascii="Tahoma" w:hAnsi="Tahoma" w:cs="Tahoma"/>
                <w:color w:val="1F497D"/>
                <w:u w:val="single"/>
                <w:lang w:val="es-ES_tradnl"/>
              </w:rPr>
              <w:t>10</w:t>
            </w:r>
            <w:r>
              <w:rPr>
                <w:rFonts w:ascii="Tahoma" w:hAnsi="Tahoma" w:cs="Tahoma"/>
                <w:b/>
                <w:color w:val="1F497D"/>
                <w:lang w:val="es-ES_tradnl"/>
              </w:rPr>
              <w:t xml:space="preserve"> </w:t>
            </w:r>
            <w:r w:rsidRPr="006F6DE5">
              <w:rPr>
                <w:rFonts w:ascii="Tahoma" w:hAnsi="Tahoma" w:cs="Tahoma"/>
                <w:color w:val="1F497D"/>
                <w:lang w:val="es-ES_tradnl"/>
              </w:rPr>
              <w:t>x 0.5%= 5%</w:t>
            </w:r>
          </w:p>
          <w:p w14:paraId="6A55357D" w14:textId="77777777" w:rsidR="00E74B5B" w:rsidRPr="00C02789" w:rsidRDefault="00E74B5B" w:rsidP="00E56E85">
            <w:pPr>
              <w:jc w:val="both"/>
              <w:rPr>
                <w:rFonts w:ascii="Tahoma" w:hAnsi="Tahoma" w:cs="Tahoma"/>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F1ECA7"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10A042"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E0B26F"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74B5B" w:rsidRPr="009C2DE5" w14:paraId="4B0162AE" w14:textId="77777777" w:rsidTr="000654E6">
        <w:trPr>
          <w:trHeight w:val="253"/>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2867349" w14:textId="3683E379" w:rsidR="00E74B5B" w:rsidRPr="009C4160" w:rsidRDefault="00E74B5B" w:rsidP="000654E6">
            <w:pPr>
              <w:rPr>
                <w:rFonts w:ascii="Tahoma" w:hAnsi="Tahoma" w:cs="Tahoma"/>
                <w:bCs/>
                <w:color w:val="1F497D"/>
                <w:lang w:val="es-MX"/>
              </w:rPr>
            </w:pPr>
            <w:r>
              <w:rPr>
                <w:rFonts w:ascii="Tahoma" w:hAnsi="Tahoma" w:cs="Tahoma"/>
                <w:bCs/>
                <w:color w:val="1F497D"/>
                <w:lang w:val="es-MX"/>
              </w:rPr>
              <w:t>7.3</w:t>
            </w:r>
            <w:r>
              <w:rPr>
                <w:bCs/>
                <w:color w:val="1F497D"/>
                <w:lang w:val="es-MX"/>
              </w:rPr>
              <w:t xml:space="preserve">  </w:t>
            </w:r>
            <w:r w:rsidRPr="006A45FE">
              <w:rPr>
                <w:rFonts w:ascii="Tahoma" w:hAnsi="Tahoma" w:cs="Tahoma"/>
                <w:bCs/>
                <w:color w:val="1F497D"/>
                <w:lang w:val="es-MX"/>
              </w:rPr>
              <w:t>INCUMPLIMIENTO POR MALA CALIDAD DE EJECUCIÓN</w:t>
            </w:r>
          </w:p>
        </w:tc>
      </w:tr>
      <w:tr w:rsidR="00E74B5B" w:rsidRPr="009C2DE5" w14:paraId="499A8A89"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378AB" w14:textId="77777777" w:rsidR="00E74B5B" w:rsidRDefault="00E74B5B" w:rsidP="00E74B5B">
            <w:pPr>
              <w:jc w:val="center"/>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A8E83A" w14:textId="77777777" w:rsidR="00E74B5B" w:rsidRDefault="00E74B5B" w:rsidP="00E74B5B">
            <w:pPr>
              <w:ind w:left="215" w:hanging="215"/>
              <w:rPr>
                <w:rFonts w:ascii="Tahoma" w:hAnsi="Tahoma" w:cs="Tahoma"/>
                <w:bCs/>
                <w:color w:val="1F497D"/>
                <w:lang w:val="es-MX"/>
              </w:rPr>
            </w:pPr>
            <w:r>
              <w:rPr>
                <w:rFonts w:ascii="Tahoma" w:hAnsi="Tahoma" w:cs="Tahoma"/>
                <w:bCs/>
                <w:color w:val="1F497D"/>
                <w:lang w:val="es-MX"/>
              </w:rPr>
              <w:t xml:space="preserve">7.3.1 </w:t>
            </w:r>
            <w:r w:rsidRPr="00975679">
              <w:rPr>
                <w:rFonts w:ascii="Tahoma" w:hAnsi="Tahoma" w:cs="Tahoma"/>
                <w:bCs/>
                <w:color w:val="1F497D"/>
                <w:lang w:val="es-MX"/>
              </w:rPr>
              <w:t>INSTALACIONES, ADICION DE EQUIPOS, TRASLADOS, RETIROS Y MANTENIMIENTO CORRECTIVO</w:t>
            </w:r>
          </w:p>
          <w:p w14:paraId="1EE1C413" w14:textId="77777777" w:rsidR="00E74B5B" w:rsidRPr="00975679" w:rsidRDefault="00E74B5B" w:rsidP="00E74B5B">
            <w:pPr>
              <w:ind w:left="215" w:hanging="215"/>
              <w:rPr>
                <w:rFonts w:ascii="Tahoma" w:hAnsi="Tahoma" w:cs="Tahoma"/>
                <w:bCs/>
                <w:color w:val="1F497D"/>
                <w:lang w:val="es-MX"/>
              </w:rPr>
            </w:pPr>
          </w:p>
          <w:p w14:paraId="562BDFEC" w14:textId="77777777" w:rsidR="00E74B5B" w:rsidRPr="00975679" w:rsidRDefault="00E74B5B" w:rsidP="00E74B5B">
            <w:pPr>
              <w:jc w:val="both"/>
              <w:rPr>
                <w:rFonts w:ascii="Tahoma" w:hAnsi="Tahoma" w:cs="Tahoma"/>
                <w:bCs/>
                <w:color w:val="1F497D"/>
                <w:lang w:val="es-ES_tradnl"/>
              </w:rPr>
            </w:pPr>
            <w:r w:rsidRPr="00975679">
              <w:rPr>
                <w:rFonts w:ascii="Tahoma" w:hAnsi="Tahoma" w:cs="Tahoma"/>
                <w:bCs/>
                <w:color w:val="1F497D"/>
                <w:lang w:val="es-ES_tradnl"/>
              </w:rPr>
              <w:t xml:space="preserve">El control de calidad </w:t>
            </w:r>
            <w:r w:rsidR="00BD7246" w:rsidRPr="00B306AF">
              <w:rPr>
                <w:rFonts w:ascii="Tahoma" w:hAnsi="Tahoma" w:cs="Tahoma"/>
                <w:bCs/>
                <w:color w:val="1F497D"/>
                <w:lang w:val="es-ES_tradnl"/>
              </w:rPr>
              <w:t xml:space="preserve">para el servicio DTH y LTE FAMILIA, </w:t>
            </w:r>
            <w:r w:rsidRPr="00B306AF">
              <w:rPr>
                <w:rFonts w:ascii="Tahoma" w:hAnsi="Tahoma" w:cs="Tahoma"/>
                <w:bCs/>
                <w:color w:val="1F497D"/>
                <w:lang w:val="es-ES_tradnl"/>
              </w:rPr>
              <w:t>de las actividades de Instalación, Adición de equipos,</w:t>
            </w:r>
            <w:r w:rsidRPr="00975679">
              <w:rPr>
                <w:rFonts w:ascii="Tahoma" w:hAnsi="Tahoma" w:cs="Tahoma"/>
                <w:bCs/>
                <w:color w:val="1F497D"/>
                <w:lang w:val="es-ES_tradnl"/>
              </w:rPr>
              <w:t xml:space="preserve"> Traslados, Mantenimiento, etc. estará basado en cómo se ejecutó la actividad (Instalación interna y externa), estética, correcto diagnóstico y solución de la falla, calidad del material utilizado, calidad de datos técnicos registrados por la contratista en la orden de trabajo, entrega de devolución de equipos y la satisfacción del cliente. La evaluación será efectuada a través de visitas conjuntas de control de actividad, entre personal de ENTEL S.A. y la contratista, o en su defecto, mediante el personal de ENTEL S.A.</w:t>
            </w:r>
          </w:p>
          <w:p w14:paraId="6C3A4476" w14:textId="77777777" w:rsidR="00E74B5B" w:rsidRPr="00975679" w:rsidRDefault="00E74B5B" w:rsidP="00E74B5B">
            <w:pPr>
              <w:jc w:val="both"/>
              <w:rPr>
                <w:rFonts w:ascii="Tahoma" w:hAnsi="Tahoma" w:cs="Tahoma"/>
                <w:bCs/>
                <w:color w:val="1F497D"/>
                <w:lang w:val="es-ES_tradnl"/>
              </w:rPr>
            </w:pPr>
          </w:p>
          <w:p w14:paraId="12615A02" w14:textId="77777777" w:rsidR="00E74B5B" w:rsidRPr="00975679" w:rsidRDefault="00E74B5B" w:rsidP="00E74B5B">
            <w:pPr>
              <w:jc w:val="both"/>
              <w:rPr>
                <w:rFonts w:ascii="Tahoma" w:hAnsi="Tahoma" w:cs="Tahoma"/>
                <w:bCs/>
                <w:color w:val="1F497D"/>
                <w:lang w:val="es-ES_tradnl"/>
              </w:rPr>
            </w:pPr>
            <w:r w:rsidRPr="00975679">
              <w:rPr>
                <w:rFonts w:ascii="Tahoma" w:hAnsi="Tahoma" w:cs="Tahoma"/>
                <w:bCs/>
                <w:color w:val="1F497D"/>
                <w:lang w:val="es-ES_tradnl"/>
              </w:rPr>
              <w:t xml:space="preserve">El porcentaje mínimo de muestras será del </w:t>
            </w:r>
            <w:r w:rsidRPr="00B306AF">
              <w:rPr>
                <w:rFonts w:ascii="Tahoma" w:hAnsi="Tahoma" w:cs="Tahoma"/>
                <w:bCs/>
                <w:color w:val="1F497D"/>
                <w:lang w:val="es-ES_tradnl"/>
              </w:rPr>
              <w:t>10%</w:t>
            </w:r>
            <w:r w:rsidRPr="00975679">
              <w:rPr>
                <w:rFonts w:ascii="Tahoma" w:hAnsi="Tahoma" w:cs="Tahoma"/>
                <w:bCs/>
                <w:color w:val="1F497D"/>
                <w:lang w:val="es-ES_tradnl"/>
              </w:rPr>
              <w:t xml:space="preserve"> del total de las actividades ejecutadas en el periodo de evaluación.</w:t>
            </w:r>
          </w:p>
          <w:p w14:paraId="3BC6AB03" w14:textId="77777777" w:rsidR="00E74B5B" w:rsidRPr="00EF6290" w:rsidRDefault="00E74B5B" w:rsidP="00E74B5B">
            <w:pPr>
              <w:jc w:val="both"/>
              <w:rPr>
                <w:rFonts w:ascii="Tahoma" w:hAnsi="Tahoma" w:cs="Tahoma"/>
                <w:bCs/>
                <w:color w:val="FF0000"/>
                <w:lang w:val="es-ES_tradnl"/>
              </w:rPr>
            </w:pPr>
          </w:p>
          <w:p w14:paraId="4F9B52FA" w14:textId="77777777" w:rsidR="00E74B5B" w:rsidRPr="00975679" w:rsidRDefault="00EF6290" w:rsidP="00E74B5B">
            <w:pPr>
              <w:jc w:val="both"/>
              <w:rPr>
                <w:rFonts w:ascii="Tahoma" w:hAnsi="Tahoma" w:cs="Tahoma"/>
                <w:bCs/>
                <w:color w:val="1F497D"/>
                <w:lang w:val="es-ES_tradnl"/>
              </w:rPr>
            </w:pPr>
            <w:r>
              <w:rPr>
                <w:rFonts w:ascii="Tahoma" w:hAnsi="Tahoma" w:cs="Tahoma"/>
                <w:bCs/>
                <w:color w:val="1F497D"/>
                <w:lang w:val="es-ES_tradnl"/>
              </w:rPr>
              <w:t>L</w:t>
            </w:r>
            <w:r w:rsidR="00E74B5B" w:rsidRPr="00975679">
              <w:rPr>
                <w:rFonts w:ascii="Tahoma" w:hAnsi="Tahoma" w:cs="Tahoma"/>
                <w:bCs/>
                <w:color w:val="1F497D"/>
                <w:lang w:val="es-ES_tradnl"/>
              </w:rPr>
              <w:t>os trabajos observados deben ser corregidos antes del pago mensual.</w:t>
            </w:r>
          </w:p>
          <w:p w14:paraId="14CB2634" w14:textId="77777777" w:rsidR="00E74B5B" w:rsidRPr="00975679" w:rsidRDefault="00E74B5B" w:rsidP="00E74B5B">
            <w:pPr>
              <w:jc w:val="both"/>
              <w:rPr>
                <w:rFonts w:ascii="Tahoma" w:eastAsiaTheme="minorHAnsi" w:hAnsi="Tahoma" w:cs="Tahoma"/>
                <w:color w:val="1F497D" w:themeColor="text2"/>
                <w:lang w:val="es-ES_tradnl" w:eastAsia="en-US"/>
              </w:rPr>
            </w:pPr>
          </w:p>
          <w:p w14:paraId="50854326" w14:textId="77777777" w:rsidR="00E74B5B" w:rsidRDefault="00E74B5B" w:rsidP="00E74B5B">
            <w:pPr>
              <w:jc w:val="both"/>
              <w:rPr>
                <w:rFonts w:ascii="Tahoma" w:hAnsi="Tahoma" w:cs="Tahoma"/>
                <w:bCs/>
                <w:color w:val="FF0000"/>
                <w:lang w:val="es-ES_tradnl"/>
              </w:rPr>
            </w:pPr>
            <w:r w:rsidRPr="00975679">
              <w:rPr>
                <w:rFonts w:ascii="Tahoma" w:hAnsi="Tahoma" w:cs="Tahoma"/>
                <w:bCs/>
                <w:color w:val="1F497D"/>
                <w:lang w:val="es-ES_tradnl"/>
              </w:rPr>
              <w:lastRenderedPageBreak/>
              <w:t>El extravío de equipos por contratista, deberá ser asumido y repuesto por la empresa contratista. En caso de incumplimiento ENTEL S.A.</w:t>
            </w:r>
            <w:r w:rsidR="00EF6290">
              <w:rPr>
                <w:rFonts w:ascii="Tahoma" w:hAnsi="Tahoma" w:cs="Tahoma"/>
                <w:bCs/>
                <w:color w:val="1F497D"/>
                <w:lang w:val="es-ES_tradnl"/>
              </w:rPr>
              <w:t xml:space="preserve"> </w:t>
            </w:r>
            <w:r w:rsidRPr="00975679">
              <w:rPr>
                <w:rFonts w:ascii="Tahoma" w:hAnsi="Tahoma" w:cs="Tahoma"/>
                <w:bCs/>
                <w:color w:val="1F497D"/>
                <w:lang w:val="es-ES_tradnl"/>
              </w:rPr>
              <w:t>podrá realizar el descuento respecto del valor de los equipos extraviados.</w:t>
            </w:r>
            <w:r w:rsidRPr="00B15CEB">
              <w:rPr>
                <w:rFonts w:ascii="Tahoma" w:hAnsi="Tahoma" w:cs="Tahoma"/>
                <w:bCs/>
                <w:color w:val="FF0000"/>
                <w:lang w:val="es-ES_tradnl"/>
              </w:rPr>
              <w:t xml:space="preserve"> </w:t>
            </w:r>
          </w:p>
          <w:p w14:paraId="236DF3BB" w14:textId="77777777" w:rsidR="00E74B5B" w:rsidRPr="00F22AD1" w:rsidRDefault="00E74B5B" w:rsidP="00E74B5B">
            <w:pPr>
              <w:jc w:val="both"/>
              <w:rPr>
                <w:rFonts w:ascii="Tahoma" w:hAnsi="Tahoma" w:cs="Tahoma"/>
                <w:bCs/>
                <w:color w:val="365F91" w:themeColor="accent1" w:themeShade="BF"/>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2C0820" w14:textId="77777777" w:rsidR="00E74B5B" w:rsidRPr="009C2DE5" w:rsidRDefault="00E74B5B" w:rsidP="00E74B5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0A07F"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59FF0D"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E7DB7" w:rsidRPr="009C2DE5" w14:paraId="450BD936"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C18A6D" w14:textId="77777777" w:rsidR="00FE7DB7" w:rsidRDefault="00FE66C7" w:rsidP="00E74B5B">
            <w:pPr>
              <w:jc w:val="center"/>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E85D93" w14:textId="77777777" w:rsidR="00FE7DB7" w:rsidRPr="00F9587C" w:rsidRDefault="00FE7DB7" w:rsidP="00EA2817">
            <w:pPr>
              <w:pStyle w:val="Prrafodelista"/>
              <w:numPr>
                <w:ilvl w:val="1"/>
                <w:numId w:val="67"/>
              </w:numPr>
              <w:contextualSpacing/>
              <w:jc w:val="both"/>
              <w:rPr>
                <w:rFonts w:ascii="Tahoma" w:hAnsi="Tahoma" w:cs="Tahoma"/>
                <w:bCs/>
                <w:color w:val="1F497D"/>
                <w:sz w:val="16"/>
                <w:szCs w:val="16"/>
                <w:lang w:val="es-MX"/>
              </w:rPr>
            </w:pPr>
            <w:r w:rsidRPr="00B306AF">
              <w:rPr>
                <w:rFonts w:ascii="Tahoma" w:hAnsi="Tahoma" w:cs="Tahoma"/>
                <w:bCs/>
                <w:color w:val="1F497D"/>
                <w:sz w:val="16"/>
                <w:szCs w:val="16"/>
                <w:lang w:val="es-MX"/>
              </w:rPr>
              <w:t>INCUMPLIMIENTO</w:t>
            </w:r>
            <w:r w:rsidRPr="00F9587C">
              <w:rPr>
                <w:rFonts w:ascii="Tahoma" w:hAnsi="Tahoma" w:cs="Tahoma"/>
                <w:bCs/>
                <w:color w:val="1F497D"/>
                <w:sz w:val="16"/>
                <w:szCs w:val="16"/>
                <w:lang w:val="es-MX"/>
              </w:rPr>
              <w:t xml:space="preserve"> EN EMPLEO Y CUANTIFICACION DE MATERIALES</w:t>
            </w:r>
          </w:p>
          <w:p w14:paraId="667B3019" w14:textId="77777777" w:rsidR="00FE7DB7" w:rsidRPr="00FE7DB7" w:rsidRDefault="00FE7DB7" w:rsidP="00FE7DB7">
            <w:pPr>
              <w:ind w:hanging="3"/>
              <w:jc w:val="both"/>
              <w:rPr>
                <w:rFonts w:ascii="Tahoma" w:hAnsi="Tahoma" w:cs="Tahoma"/>
                <w:bCs/>
                <w:color w:val="1F497D"/>
                <w:lang w:val="es-ES_tradnl"/>
              </w:rPr>
            </w:pPr>
            <w:r w:rsidRPr="00FE7DB7">
              <w:rPr>
                <w:rFonts w:ascii="Tahoma" w:hAnsi="Tahoma" w:cs="Tahoma"/>
                <w:bCs/>
                <w:color w:val="1F497D"/>
                <w:lang w:val="es-ES_tradnl"/>
              </w:rPr>
              <w:t xml:space="preserve">Si la contratista presentara los informes de materiales empleados con errores superiores al </w:t>
            </w:r>
            <w:r w:rsidR="00EF6290">
              <w:rPr>
                <w:rFonts w:ascii="Tahoma" w:hAnsi="Tahoma" w:cs="Tahoma"/>
                <w:bCs/>
                <w:color w:val="1F497D"/>
                <w:lang w:val="es-ES_tradnl"/>
              </w:rPr>
              <w:t>5</w:t>
            </w:r>
            <w:r w:rsidRPr="00FE7DB7">
              <w:rPr>
                <w:rFonts w:ascii="Tahoma" w:hAnsi="Tahoma" w:cs="Tahoma"/>
                <w:bCs/>
                <w:color w:val="1F497D"/>
                <w:lang w:val="es-ES_tradnl"/>
              </w:rPr>
              <w:t xml:space="preserve">% del total de las cantidades reportadas, los montos deberán ser reajustados </w:t>
            </w:r>
            <w:r w:rsidR="00EF6290">
              <w:rPr>
                <w:rFonts w:ascii="Tahoma" w:hAnsi="Tahoma" w:cs="Tahoma"/>
                <w:bCs/>
                <w:color w:val="1F497D"/>
                <w:lang w:val="es-ES_tradnl"/>
              </w:rPr>
              <w:t xml:space="preserve">a </w:t>
            </w:r>
            <w:r w:rsidRPr="00FE7DB7">
              <w:rPr>
                <w:rFonts w:ascii="Tahoma" w:hAnsi="Tahoma" w:cs="Tahoma"/>
                <w:bCs/>
                <w:color w:val="1F497D"/>
                <w:lang w:val="es-ES_tradnl"/>
              </w:rPr>
              <w:t>conform</w:t>
            </w:r>
            <w:r w:rsidR="00EF6290">
              <w:rPr>
                <w:rFonts w:ascii="Tahoma" w:hAnsi="Tahoma" w:cs="Tahoma"/>
                <w:bCs/>
                <w:color w:val="1F497D"/>
                <w:lang w:val="es-ES_tradnl"/>
              </w:rPr>
              <w:t>idad del responsable regional de ENTEL, antes del pago mensual</w:t>
            </w:r>
            <w:r w:rsidRPr="00FE7DB7">
              <w:rPr>
                <w:rFonts w:ascii="Tahoma" w:hAnsi="Tahoma" w:cs="Tahoma"/>
                <w:bCs/>
                <w:color w:val="1F497D"/>
                <w:lang w:val="es-ES_tradnl"/>
              </w:rPr>
              <w:t>.</w:t>
            </w:r>
          </w:p>
          <w:p w14:paraId="1EF113A3" w14:textId="77777777" w:rsidR="00FE7DB7" w:rsidRPr="00FE7DB7" w:rsidRDefault="00FE7DB7" w:rsidP="00E74B5B">
            <w:pPr>
              <w:pStyle w:val="Prrafodelista"/>
              <w:ind w:left="0"/>
              <w:contextualSpacing/>
              <w:rPr>
                <w:rFonts w:ascii="Tahoma" w:hAnsi="Tahoma" w:cs="Tahoma"/>
                <w:bCs/>
                <w:color w:val="1F497D"/>
                <w:sz w:val="16"/>
                <w:szCs w:val="16"/>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8B24EA" w14:textId="77777777" w:rsidR="00FE7DB7" w:rsidRPr="009C2DE5" w:rsidRDefault="00FE7DB7" w:rsidP="00E74B5B">
            <w:pPr>
              <w:jc w:val="center"/>
              <w:rPr>
                <w:b/>
                <w:color w:val="004990"/>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13F088" w14:textId="77777777" w:rsidR="00FE7DB7" w:rsidRPr="009C2DE5" w:rsidRDefault="00FE7DB7"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F9536" w14:textId="77777777" w:rsidR="00FE7DB7" w:rsidRPr="009C2DE5" w:rsidRDefault="00FE7DB7" w:rsidP="00E74B5B">
            <w:pPr>
              <w:jc w:val="center"/>
              <w:rPr>
                <w:rFonts w:ascii="Tahoma" w:hAnsi="Tahoma" w:cs="Tahoma"/>
                <w:color w:val="004990"/>
                <w:sz w:val="18"/>
                <w:szCs w:val="18"/>
                <w:lang w:eastAsia="es-BO"/>
              </w:rPr>
            </w:pPr>
          </w:p>
        </w:tc>
      </w:tr>
      <w:tr w:rsidR="00E74B5B" w:rsidRPr="009C2DE5" w14:paraId="4CD7A2B9"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98C6FB" w14:textId="77777777" w:rsidR="00E74B5B" w:rsidRDefault="00FE66C7" w:rsidP="00E74B5B">
            <w:pPr>
              <w:jc w:val="center"/>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167E45" w14:textId="77777777" w:rsidR="00E74B5B" w:rsidRDefault="00E74B5B" w:rsidP="00E74B5B">
            <w:pPr>
              <w:pStyle w:val="Prrafodelista"/>
              <w:ind w:left="0"/>
              <w:contextualSpacing/>
              <w:rPr>
                <w:rFonts w:ascii="Tahoma" w:hAnsi="Tahoma" w:cs="Tahoma"/>
                <w:bCs/>
                <w:color w:val="1F497D"/>
                <w:sz w:val="16"/>
                <w:szCs w:val="16"/>
                <w:lang w:val="es-MX"/>
              </w:rPr>
            </w:pPr>
            <w:r>
              <w:rPr>
                <w:rFonts w:ascii="Tahoma" w:hAnsi="Tahoma" w:cs="Tahoma"/>
                <w:bCs/>
                <w:color w:val="1F497D"/>
                <w:sz w:val="16"/>
                <w:szCs w:val="16"/>
                <w:lang w:val="es-MX"/>
              </w:rPr>
              <w:t>7.</w:t>
            </w:r>
            <w:r w:rsidR="003B4E52">
              <w:rPr>
                <w:rFonts w:ascii="Tahoma" w:hAnsi="Tahoma" w:cs="Tahoma"/>
                <w:bCs/>
                <w:color w:val="1F497D"/>
                <w:sz w:val="16"/>
                <w:szCs w:val="16"/>
                <w:lang w:val="es-MX"/>
              </w:rPr>
              <w:t>5</w:t>
            </w:r>
            <w:r>
              <w:rPr>
                <w:rFonts w:ascii="Tahoma" w:hAnsi="Tahoma" w:cs="Tahoma"/>
                <w:bCs/>
                <w:color w:val="1F497D"/>
                <w:sz w:val="16"/>
                <w:szCs w:val="16"/>
                <w:lang w:val="es-MX"/>
              </w:rPr>
              <w:t xml:space="preserve"> </w:t>
            </w:r>
            <w:r w:rsidRPr="00975679">
              <w:rPr>
                <w:rFonts w:ascii="Tahoma" w:hAnsi="Tahoma" w:cs="Tahoma"/>
                <w:bCs/>
                <w:color w:val="1F497D"/>
                <w:sz w:val="16"/>
                <w:szCs w:val="16"/>
                <w:lang w:val="es-MX"/>
              </w:rPr>
              <w:t xml:space="preserve">EQUIPAMIENTO </w:t>
            </w:r>
            <w:r w:rsidR="003B4E52">
              <w:rPr>
                <w:rFonts w:ascii="Tahoma" w:hAnsi="Tahoma" w:cs="Tahoma"/>
                <w:bCs/>
                <w:color w:val="1F497D"/>
                <w:sz w:val="16"/>
                <w:szCs w:val="16"/>
                <w:lang w:val="es-MX"/>
              </w:rPr>
              <w:t xml:space="preserve">Y LOGISTICA </w:t>
            </w:r>
            <w:r w:rsidRPr="00975679">
              <w:rPr>
                <w:rFonts w:ascii="Tahoma" w:hAnsi="Tahoma" w:cs="Tahoma"/>
                <w:bCs/>
                <w:color w:val="1F497D"/>
                <w:sz w:val="16"/>
                <w:szCs w:val="16"/>
                <w:lang w:val="es-MX"/>
              </w:rPr>
              <w:t xml:space="preserve">INSUFICIENTE </w:t>
            </w:r>
          </w:p>
          <w:p w14:paraId="7BF71D44" w14:textId="77777777" w:rsidR="003B4E52" w:rsidRPr="00975679" w:rsidRDefault="003B4E52" w:rsidP="00E74B5B">
            <w:pPr>
              <w:pStyle w:val="Prrafodelista"/>
              <w:ind w:left="0"/>
              <w:contextualSpacing/>
              <w:rPr>
                <w:rFonts w:ascii="Tahoma" w:hAnsi="Tahoma" w:cs="Tahoma"/>
                <w:bCs/>
                <w:color w:val="1F497D"/>
                <w:sz w:val="16"/>
                <w:szCs w:val="16"/>
                <w:lang w:val="es-MX"/>
              </w:rPr>
            </w:pPr>
          </w:p>
          <w:p w14:paraId="522AB1BD" w14:textId="77777777" w:rsidR="003B4E52" w:rsidRPr="003B4E52" w:rsidRDefault="003B4E52" w:rsidP="003B4E52">
            <w:pPr>
              <w:jc w:val="both"/>
              <w:rPr>
                <w:rFonts w:ascii="Tahoma" w:eastAsiaTheme="minorHAnsi" w:hAnsi="Tahoma" w:cs="Tahoma"/>
                <w:color w:val="1F497D" w:themeColor="text2"/>
                <w:lang w:val="es-BO" w:eastAsia="en-US"/>
              </w:rPr>
            </w:pPr>
            <w:r w:rsidRPr="003B4E52">
              <w:rPr>
                <w:rFonts w:ascii="Tahoma" w:hAnsi="Tahoma" w:cs="Tahoma"/>
                <w:bCs/>
                <w:color w:val="1F497D"/>
                <w:lang w:val="es-ES_tradnl"/>
              </w:rPr>
              <w:t xml:space="preserve">Si en las supervisiones a los técnicos de provisiones y fallas se evidencia que no cuentan con la totalidad de los uniformes, credenciales, vehículos, herramientas, instrumentos de medición y materiales de instalación o no cumplen con alguno de los requerimientos del presente documento, la empresa contratista será notificada mediante una nota de llamada de atención. Si durante la siguiente revisión se verificara que las observaciones no hubiesen sido corregidas, la empresa contratista será pasible a una sanción que corresponderá al descuento </w:t>
            </w:r>
            <w:r w:rsidRPr="00B306AF">
              <w:rPr>
                <w:rFonts w:ascii="Tahoma" w:hAnsi="Tahoma" w:cs="Tahoma"/>
                <w:bCs/>
                <w:color w:val="1F497D"/>
                <w:lang w:val="es-ES_tradnl"/>
              </w:rPr>
              <w:t>del 2%</w:t>
            </w:r>
            <w:r w:rsidRPr="003B4E52">
              <w:rPr>
                <w:rFonts w:ascii="Tahoma" w:hAnsi="Tahoma" w:cs="Tahoma"/>
                <w:bCs/>
                <w:color w:val="1F497D"/>
                <w:lang w:val="es-ES_tradnl"/>
              </w:rPr>
              <w:t xml:space="preserve"> del canon mensual por mano de obra a pagarse durante el mes de revisión.</w:t>
            </w:r>
          </w:p>
          <w:p w14:paraId="4AF17933" w14:textId="77777777" w:rsidR="00E74B5B" w:rsidRPr="00975679" w:rsidRDefault="00E74B5B" w:rsidP="00E74B5B">
            <w:pPr>
              <w:pStyle w:val="Prrafodelista"/>
              <w:ind w:left="0"/>
              <w:contextualSpacing/>
              <w:rPr>
                <w:rFonts w:ascii="Tahoma" w:hAnsi="Tahoma" w:cs="Tahoma"/>
                <w:bCs/>
                <w:color w:val="1F497D"/>
                <w:sz w:val="16"/>
                <w:szCs w:val="16"/>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C375B1"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86CACF"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1F5A4B"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0E2B1D7D"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A64E2" w14:textId="77777777" w:rsidR="00E74B5B" w:rsidRDefault="00FE66C7" w:rsidP="00E74B5B">
            <w:pPr>
              <w:jc w:val="center"/>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4CE520" w14:textId="77777777" w:rsidR="00E74B5B" w:rsidRDefault="00E74B5B" w:rsidP="00E74B5B">
            <w:pPr>
              <w:ind w:left="-4"/>
              <w:contextualSpacing/>
              <w:jc w:val="both"/>
              <w:rPr>
                <w:rFonts w:ascii="Tahoma" w:hAnsi="Tahoma" w:cs="Tahoma"/>
                <w:bCs/>
                <w:color w:val="1F497D"/>
                <w:lang w:val="es-MX"/>
              </w:rPr>
            </w:pPr>
            <w:r>
              <w:rPr>
                <w:rFonts w:ascii="Tahoma" w:hAnsi="Tahoma" w:cs="Tahoma"/>
                <w:bCs/>
                <w:color w:val="1F497D"/>
                <w:lang w:val="es-MX"/>
              </w:rPr>
              <w:t>7.</w:t>
            </w:r>
            <w:r w:rsidR="003B4E52">
              <w:rPr>
                <w:rFonts w:ascii="Tahoma" w:hAnsi="Tahoma" w:cs="Tahoma"/>
                <w:bCs/>
                <w:color w:val="1F497D"/>
                <w:lang w:val="es-MX"/>
              </w:rPr>
              <w:t>6</w:t>
            </w:r>
            <w:r>
              <w:rPr>
                <w:rFonts w:ascii="Tahoma" w:hAnsi="Tahoma" w:cs="Tahoma"/>
                <w:bCs/>
                <w:color w:val="1F497D"/>
                <w:lang w:val="es-MX"/>
              </w:rPr>
              <w:t xml:space="preserve"> </w:t>
            </w:r>
            <w:r w:rsidRPr="00A51CD2">
              <w:rPr>
                <w:rFonts w:ascii="Tahoma" w:hAnsi="Tahoma" w:cs="Tahoma"/>
                <w:bCs/>
                <w:color w:val="1F497D"/>
                <w:lang w:val="es-MX"/>
              </w:rPr>
              <w:t>FALLA PROVOCADA Y DAÑO PROVOCADO</w:t>
            </w:r>
          </w:p>
          <w:p w14:paraId="17FEF137" w14:textId="77777777" w:rsidR="00E74B5B" w:rsidRDefault="00E74B5B" w:rsidP="00E74B5B">
            <w:pPr>
              <w:ind w:left="-4"/>
              <w:contextualSpacing/>
              <w:jc w:val="both"/>
              <w:rPr>
                <w:rFonts w:ascii="Tahoma" w:hAnsi="Tahoma" w:cs="Tahoma"/>
                <w:bCs/>
                <w:color w:val="1F497D"/>
                <w:lang w:val="es-MX"/>
              </w:rPr>
            </w:pPr>
          </w:p>
          <w:p w14:paraId="2A7896BC" w14:textId="77777777" w:rsidR="00E74B5B" w:rsidRPr="00A51CD2" w:rsidRDefault="00E74B5B" w:rsidP="00E74B5B">
            <w:pPr>
              <w:ind w:left="-3" w:firstLine="3"/>
              <w:jc w:val="both"/>
              <w:rPr>
                <w:rFonts w:ascii="Tahoma" w:hAnsi="Tahoma" w:cs="Tahoma"/>
                <w:bCs/>
                <w:color w:val="1F497D"/>
                <w:lang w:val="es-ES_tradnl"/>
              </w:rPr>
            </w:pPr>
            <w:r w:rsidRPr="00A51CD2">
              <w:rPr>
                <w:rFonts w:ascii="Tahoma" w:hAnsi="Tahoma" w:cs="Tahoma"/>
                <w:bCs/>
                <w:color w:val="1F497D"/>
                <w:lang w:val="es-ES_tradnl"/>
              </w:rPr>
              <w:t>Si la empresa contratista durante la ejecución de cualquier trabajo relativo al presente documento, provocara el reclamo de un cliente de ENTEL S.A. por perjuicio o interferencia de sus servicios, la empresa contratista estará obligada a su reposición inmediata y deberá correr con todos los gastos ocasionados de manera directa o indirecta por la falla o daño provocado.</w:t>
            </w:r>
          </w:p>
          <w:p w14:paraId="6F3B7646" w14:textId="77777777" w:rsidR="00E74B5B" w:rsidRPr="00A51CD2" w:rsidRDefault="00E74B5B" w:rsidP="00E74B5B">
            <w:pPr>
              <w:ind w:left="-3" w:firstLine="3"/>
              <w:jc w:val="both"/>
              <w:rPr>
                <w:rFonts w:ascii="Tahoma" w:hAnsi="Tahoma" w:cs="Tahoma"/>
                <w:bCs/>
                <w:color w:val="1F497D"/>
                <w:lang w:val="es-ES_tradnl"/>
              </w:rPr>
            </w:pPr>
            <w:r w:rsidRPr="00A51CD2">
              <w:rPr>
                <w:rFonts w:ascii="Tahoma" w:hAnsi="Tahoma" w:cs="Tahoma"/>
                <w:bCs/>
                <w:color w:val="1F497D"/>
                <w:lang w:val="es-ES_tradnl"/>
              </w:rPr>
              <w:t>De la misma manera, si el daño fuera provocado a la propiedad del cliente, la empresa contratista está obligada a su reposición inmediata y a satisfacción del abonado, ésta reposición no representará costo alguno para ENTEL S.A.</w:t>
            </w:r>
          </w:p>
          <w:p w14:paraId="57353C50" w14:textId="77777777" w:rsidR="00E74B5B" w:rsidRPr="00A51CD2" w:rsidRDefault="00E74B5B" w:rsidP="00E74B5B">
            <w:pPr>
              <w:ind w:left="-3" w:firstLine="3"/>
              <w:jc w:val="both"/>
              <w:rPr>
                <w:rFonts w:ascii="Tahoma" w:hAnsi="Tahoma" w:cs="Tahoma"/>
                <w:bCs/>
                <w:color w:val="1F497D"/>
                <w:lang w:val="es-ES_tradnl"/>
              </w:rPr>
            </w:pPr>
          </w:p>
          <w:p w14:paraId="30579DA8" w14:textId="77777777" w:rsidR="00E74B5B" w:rsidRDefault="00E74B5B" w:rsidP="00EF6290">
            <w:pPr>
              <w:ind w:left="-4"/>
              <w:contextualSpacing/>
              <w:jc w:val="both"/>
              <w:rPr>
                <w:rFonts w:ascii="Tahoma" w:hAnsi="Tahoma" w:cs="Tahoma"/>
                <w:bCs/>
                <w:color w:val="1F497D"/>
                <w:lang w:val="es-ES_tradnl"/>
              </w:rPr>
            </w:pPr>
            <w:r w:rsidRPr="00A51CD2">
              <w:rPr>
                <w:rFonts w:ascii="Tahoma" w:hAnsi="Tahoma" w:cs="Tahoma"/>
                <w:bCs/>
                <w:color w:val="1F497D"/>
                <w:lang w:val="es-ES_tradnl"/>
              </w:rPr>
              <w:t>Los pagos a la empresa contratista serán retenidos hasta que el problema sea solucionado. La falla o daño provocado se considerará como una mala ejecución</w:t>
            </w:r>
            <w:r w:rsidR="00EF6290">
              <w:rPr>
                <w:rFonts w:ascii="Tahoma" w:hAnsi="Tahoma" w:cs="Tahoma"/>
                <w:bCs/>
                <w:color w:val="1F497D"/>
                <w:lang w:val="es-ES_tradnl"/>
              </w:rPr>
              <w:t>.</w:t>
            </w:r>
          </w:p>
          <w:p w14:paraId="2C4812A5" w14:textId="77777777" w:rsidR="00EF6290" w:rsidRPr="00A51CD2" w:rsidRDefault="00EF6290" w:rsidP="00EF6290">
            <w:pPr>
              <w:ind w:left="-4"/>
              <w:contextualSpacing/>
              <w:jc w:val="both"/>
              <w:rPr>
                <w:rFonts w:ascii="Tahoma" w:hAnsi="Tahoma" w:cs="Tahoma"/>
                <w:bCs/>
                <w:color w:val="1F497D"/>
                <w:lang w:val="es-MX"/>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00AE6"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AEF3EA"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D05A76"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2AF8F64C"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16F5DE" w14:textId="77777777" w:rsidR="00E74B5B" w:rsidRDefault="00FE66C7" w:rsidP="00E74B5B">
            <w:pPr>
              <w:jc w:val="center"/>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E30BA2" w14:textId="77777777" w:rsidR="00E74B5B" w:rsidRDefault="00E74B5B" w:rsidP="00E74B5B">
            <w:pPr>
              <w:ind w:hanging="3"/>
              <w:jc w:val="both"/>
              <w:rPr>
                <w:rFonts w:ascii="Tahoma" w:hAnsi="Tahoma" w:cs="Tahoma"/>
                <w:bCs/>
                <w:color w:val="1F497D"/>
                <w:lang w:val="es-MX"/>
              </w:rPr>
            </w:pPr>
            <w:r>
              <w:rPr>
                <w:rFonts w:ascii="Tahoma" w:hAnsi="Tahoma" w:cs="Tahoma"/>
                <w:bCs/>
                <w:color w:val="1F497D"/>
                <w:lang w:val="es-MX"/>
              </w:rPr>
              <w:t>7.</w:t>
            </w:r>
            <w:r w:rsidR="003B4E52">
              <w:rPr>
                <w:rFonts w:ascii="Tahoma" w:hAnsi="Tahoma" w:cs="Tahoma"/>
                <w:bCs/>
                <w:color w:val="1F497D"/>
                <w:lang w:val="es-MX"/>
              </w:rPr>
              <w:t>7</w:t>
            </w:r>
            <w:r>
              <w:rPr>
                <w:rFonts w:ascii="Tahoma" w:hAnsi="Tahoma" w:cs="Tahoma"/>
                <w:bCs/>
                <w:color w:val="1F497D"/>
                <w:lang w:val="es-MX"/>
              </w:rPr>
              <w:t xml:space="preserve"> </w:t>
            </w:r>
            <w:r w:rsidRPr="00A51CD2">
              <w:rPr>
                <w:rFonts w:ascii="Tahoma" w:hAnsi="Tahoma" w:cs="Tahoma"/>
                <w:bCs/>
                <w:color w:val="1F497D"/>
                <w:lang w:val="es-MX"/>
              </w:rPr>
              <w:t>PENALIDAD POR AUSENCIA DE PERSONAL</w:t>
            </w:r>
          </w:p>
          <w:p w14:paraId="3F42125B" w14:textId="77777777" w:rsidR="00E74B5B" w:rsidRDefault="00E74B5B" w:rsidP="00E74B5B">
            <w:pPr>
              <w:ind w:hanging="3"/>
              <w:jc w:val="both"/>
              <w:rPr>
                <w:rFonts w:ascii="Tahoma" w:hAnsi="Tahoma" w:cs="Tahoma"/>
                <w:bCs/>
                <w:color w:val="1F497D"/>
                <w:lang w:val="es-MX"/>
              </w:rPr>
            </w:pPr>
          </w:p>
          <w:p w14:paraId="64C6F1FE" w14:textId="77777777" w:rsidR="00EF6290" w:rsidRDefault="003B4E52" w:rsidP="003B4E52">
            <w:pPr>
              <w:jc w:val="both"/>
              <w:rPr>
                <w:rFonts w:ascii="Tahoma" w:hAnsi="Tahoma" w:cs="Tahoma"/>
                <w:bCs/>
                <w:color w:val="1F497D"/>
                <w:lang w:val="es-ES_tradnl"/>
              </w:rPr>
            </w:pPr>
            <w:r w:rsidRPr="003B4E52">
              <w:rPr>
                <w:rFonts w:ascii="Tahoma" w:hAnsi="Tahoma" w:cs="Tahoma"/>
                <w:bCs/>
                <w:color w:val="1F497D"/>
                <w:lang w:val="es-ES_tradnl"/>
              </w:rPr>
              <w:t>La cantidad mínima de personal técnico</w:t>
            </w:r>
            <w:r w:rsidR="00486C2A">
              <w:rPr>
                <w:rFonts w:ascii="Tahoma" w:hAnsi="Tahoma" w:cs="Tahoma"/>
                <w:bCs/>
                <w:color w:val="1F497D"/>
                <w:lang w:val="es-ES_tradnl"/>
              </w:rPr>
              <w:t xml:space="preserve"> y de gestion</w:t>
            </w:r>
            <w:r w:rsidRPr="003B4E52">
              <w:rPr>
                <w:rFonts w:ascii="Tahoma" w:hAnsi="Tahoma" w:cs="Tahoma"/>
                <w:bCs/>
                <w:color w:val="1F497D"/>
                <w:lang w:val="es-ES_tradnl"/>
              </w:rPr>
              <w:t xml:space="preserve"> asignada al contrato es fija y de libre disposición para los trabajos de ENTEL S.A. </w:t>
            </w:r>
          </w:p>
          <w:p w14:paraId="3F3E7B4F" w14:textId="77777777" w:rsidR="00EF6290" w:rsidRDefault="00EF6290" w:rsidP="003B4E52">
            <w:pPr>
              <w:jc w:val="both"/>
              <w:rPr>
                <w:rFonts w:ascii="Tahoma" w:hAnsi="Tahoma" w:cs="Tahoma"/>
                <w:bCs/>
                <w:color w:val="1F497D"/>
                <w:lang w:val="es-ES_tradnl"/>
              </w:rPr>
            </w:pPr>
          </w:p>
          <w:p w14:paraId="5B0D5DF7" w14:textId="77777777" w:rsidR="003B4E52" w:rsidRDefault="00EF6290" w:rsidP="003B4E52">
            <w:pPr>
              <w:jc w:val="both"/>
              <w:rPr>
                <w:rFonts w:ascii="Tahoma" w:hAnsi="Tahoma" w:cs="Tahoma"/>
                <w:bCs/>
                <w:color w:val="1F497D"/>
                <w:lang w:val="es-ES_tradnl"/>
              </w:rPr>
            </w:pPr>
            <w:r w:rsidRPr="00B306AF">
              <w:rPr>
                <w:rFonts w:ascii="Tahoma" w:hAnsi="Tahoma" w:cs="Tahoma"/>
                <w:bCs/>
                <w:color w:val="1F497D"/>
                <w:lang w:val="es-ES_tradnl"/>
              </w:rPr>
              <w:t>Mediante inspección técnica del personal, se verificara presencia del mismo de acuerdo a los términos del contrato. E</w:t>
            </w:r>
            <w:r w:rsidR="003B4E52" w:rsidRPr="00B306AF">
              <w:rPr>
                <w:rFonts w:ascii="Tahoma" w:hAnsi="Tahoma" w:cs="Tahoma"/>
                <w:bCs/>
                <w:color w:val="1F497D"/>
                <w:lang w:val="es-ES_tradnl"/>
              </w:rPr>
              <w:t xml:space="preserve">n caso de que cualquiera de los técnicos faltara a su trabajo de manera injustificada y sin el reemplazo respectivo, se aplicará una multa del 0.1% del </w:t>
            </w:r>
            <w:r w:rsidRPr="00B306AF">
              <w:rPr>
                <w:rFonts w:ascii="Tahoma" w:hAnsi="Tahoma" w:cs="Tahoma"/>
                <w:bCs/>
                <w:color w:val="1F497D"/>
                <w:lang w:val="es-ES_tradnl"/>
              </w:rPr>
              <w:t>canon</w:t>
            </w:r>
            <w:r w:rsidR="003B4E52" w:rsidRPr="00B306AF">
              <w:rPr>
                <w:rFonts w:ascii="Tahoma" w:hAnsi="Tahoma" w:cs="Tahoma"/>
                <w:bCs/>
                <w:color w:val="1F497D"/>
                <w:lang w:val="es-ES_tradnl"/>
              </w:rPr>
              <w:t xml:space="preserve"> mensual por concepto de mano de obra, esta multa se aplicará por cada día y </w:t>
            </w:r>
            <w:r w:rsidRPr="00B306AF">
              <w:rPr>
                <w:rFonts w:ascii="Tahoma" w:hAnsi="Tahoma" w:cs="Tahoma"/>
                <w:bCs/>
                <w:color w:val="1F497D"/>
                <w:lang w:val="es-ES_tradnl"/>
              </w:rPr>
              <w:t xml:space="preserve">por cada </w:t>
            </w:r>
            <w:r w:rsidR="003B4E52" w:rsidRPr="00B306AF">
              <w:rPr>
                <w:rFonts w:ascii="Tahoma" w:hAnsi="Tahoma" w:cs="Tahoma"/>
                <w:bCs/>
                <w:color w:val="1F497D"/>
                <w:lang w:val="es-ES_tradnl"/>
              </w:rPr>
              <w:t>técnico que faltase.</w:t>
            </w:r>
          </w:p>
          <w:p w14:paraId="2ADAA586" w14:textId="77777777" w:rsidR="00486C2A" w:rsidRDefault="00486C2A" w:rsidP="003B4E52">
            <w:pPr>
              <w:jc w:val="both"/>
              <w:rPr>
                <w:rFonts w:ascii="Tahoma" w:hAnsi="Tahoma" w:cs="Tahoma"/>
                <w:bCs/>
                <w:color w:val="1F497D"/>
                <w:lang w:val="es-ES_tradnl"/>
              </w:rPr>
            </w:pPr>
          </w:p>
          <w:p w14:paraId="210CC286" w14:textId="77777777" w:rsidR="00486C2A" w:rsidRDefault="00486C2A" w:rsidP="003B4E52">
            <w:pPr>
              <w:jc w:val="both"/>
              <w:rPr>
                <w:rFonts w:ascii="Tahoma" w:hAnsi="Tahoma" w:cs="Tahoma"/>
                <w:color w:val="1F497D" w:themeColor="text2"/>
                <w:lang w:val="es-ES_tradnl"/>
              </w:rPr>
            </w:pPr>
            <w:r w:rsidRPr="00C01EDC">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14:paraId="018F550B" w14:textId="77777777" w:rsidR="00E74B5B" w:rsidRPr="00A51CD2" w:rsidRDefault="00E74B5B" w:rsidP="00EF6290">
            <w:pPr>
              <w:jc w:val="both"/>
              <w:rPr>
                <w:rFonts w:ascii="Tahoma" w:hAnsi="Tahoma" w:cs="Tahoma"/>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BE299C"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4F42BB"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BFC517" w14:textId="77777777" w:rsidR="00E74B5B" w:rsidRPr="009C2DE5" w:rsidRDefault="00E74B5B" w:rsidP="00E74B5B">
            <w:pPr>
              <w:jc w:val="center"/>
              <w:rPr>
                <w:rFonts w:ascii="Tahoma" w:hAnsi="Tahoma" w:cs="Tahoma"/>
                <w:color w:val="004990"/>
                <w:sz w:val="18"/>
                <w:szCs w:val="18"/>
                <w:lang w:eastAsia="es-BO"/>
              </w:rPr>
            </w:pPr>
          </w:p>
        </w:tc>
      </w:tr>
      <w:tr w:rsidR="00E74B5B" w:rsidRPr="009C2DE5" w14:paraId="03103C74" w14:textId="77777777" w:rsidTr="00E74B5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0D8DAA" w14:textId="77777777" w:rsidR="00E74B5B" w:rsidRDefault="00FE66C7" w:rsidP="00E74B5B">
            <w:pPr>
              <w:jc w:val="center"/>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00743F" w14:textId="77777777" w:rsidR="00E74B5B" w:rsidRDefault="00E74B5B" w:rsidP="00E74B5B">
            <w:pPr>
              <w:ind w:hanging="3"/>
              <w:jc w:val="both"/>
              <w:rPr>
                <w:rFonts w:ascii="Tahoma" w:hAnsi="Tahoma" w:cs="Tahoma"/>
                <w:bCs/>
                <w:color w:val="1F497D" w:themeColor="text2"/>
              </w:rPr>
            </w:pPr>
            <w:r>
              <w:rPr>
                <w:rFonts w:ascii="Tahoma" w:hAnsi="Tahoma" w:cs="Tahoma"/>
                <w:bCs/>
                <w:color w:val="1F497D"/>
                <w:lang w:val="es-MX"/>
              </w:rPr>
              <w:t>7.</w:t>
            </w:r>
            <w:r w:rsidR="003B4E52">
              <w:rPr>
                <w:rFonts w:ascii="Tahoma" w:hAnsi="Tahoma" w:cs="Tahoma"/>
                <w:bCs/>
                <w:color w:val="1F497D"/>
                <w:lang w:val="es-MX"/>
              </w:rPr>
              <w:t>8</w:t>
            </w:r>
            <w:r>
              <w:rPr>
                <w:rFonts w:ascii="Tahoma" w:hAnsi="Tahoma" w:cs="Tahoma"/>
                <w:bCs/>
                <w:color w:val="1F497D"/>
                <w:lang w:val="es-MX"/>
              </w:rPr>
              <w:t xml:space="preserve"> </w:t>
            </w:r>
            <w:r w:rsidRPr="00A51CD2">
              <w:rPr>
                <w:rFonts w:ascii="Tahoma" w:hAnsi="Tahoma" w:cs="Tahoma"/>
                <w:bCs/>
                <w:color w:val="1F497D" w:themeColor="text2"/>
              </w:rPr>
              <w:t>TIEMPO DE ENTREGA DE INFORMACION</w:t>
            </w:r>
          </w:p>
          <w:p w14:paraId="6F786548" w14:textId="77777777" w:rsidR="00E74B5B" w:rsidRDefault="00E74B5B" w:rsidP="00E74B5B">
            <w:pPr>
              <w:ind w:hanging="3"/>
              <w:jc w:val="both"/>
              <w:rPr>
                <w:rFonts w:ascii="Tahoma" w:hAnsi="Tahoma" w:cs="Tahoma"/>
                <w:bCs/>
                <w:color w:val="1F497D" w:themeColor="text2"/>
              </w:rPr>
            </w:pPr>
          </w:p>
          <w:p w14:paraId="78D27789" w14:textId="77777777" w:rsidR="00E74B5B" w:rsidRPr="00A51CD2" w:rsidRDefault="00E74B5B" w:rsidP="00E74B5B">
            <w:pPr>
              <w:ind w:hanging="3"/>
              <w:jc w:val="both"/>
              <w:rPr>
                <w:rFonts w:ascii="Tahoma" w:hAnsi="Tahoma" w:cs="Tahoma"/>
                <w:bCs/>
                <w:color w:val="1F497D"/>
                <w:lang w:val="es-BO"/>
              </w:rPr>
            </w:pPr>
            <w:r w:rsidRPr="00A51CD2">
              <w:rPr>
                <w:rFonts w:ascii="Tahoma" w:hAnsi="Tahoma" w:cs="Tahoma"/>
                <w:bCs/>
                <w:color w:val="1F497D"/>
                <w:lang w:val="es-BO"/>
              </w:rPr>
              <w:t>Los reportes mensuales de provisiones y fallas deben ser clasificados y divididos  de acuerdo a lo siguiente:</w:t>
            </w:r>
          </w:p>
          <w:p w14:paraId="3D40B0B1" w14:textId="77777777" w:rsidR="00E74B5B" w:rsidRPr="00A51CD2" w:rsidRDefault="00E74B5B" w:rsidP="00E74B5B">
            <w:pPr>
              <w:ind w:hanging="3"/>
              <w:jc w:val="both"/>
              <w:rPr>
                <w:rFonts w:ascii="Tahoma" w:hAnsi="Tahoma" w:cs="Tahoma"/>
                <w:bCs/>
                <w:color w:val="1F497D"/>
                <w:lang w:val="es-BO"/>
              </w:rPr>
            </w:pPr>
          </w:p>
          <w:p w14:paraId="75C73BC2" w14:textId="77777777" w:rsidR="00E74B5B" w:rsidRPr="00A51CD2" w:rsidRDefault="00E74B5B" w:rsidP="00EA2817">
            <w:pPr>
              <w:numPr>
                <w:ilvl w:val="0"/>
                <w:numId w:val="60"/>
              </w:numPr>
              <w:tabs>
                <w:tab w:val="clear" w:pos="720"/>
                <w:tab w:val="num" w:pos="281"/>
              </w:tabs>
              <w:ind w:left="0" w:hanging="3"/>
              <w:jc w:val="both"/>
              <w:rPr>
                <w:rFonts w:ascii="Tahoma" w:hAnsi="Tahoma" w:cs="Tahoma"/>
                <w:bCs/>
                <w:color w:val="1F497D"/>
                <w:lang w:val="es-BO"/>
              </w:rPr>
            </w:pPr>
            <w:r w:rsidRPr="00A51CD2">
              <w:rPr>
                <w:rFonts w:ascii="Tahoma" w:hAnsi="Tahoma" w:cs="Tahoma"/>
                <w:bCs/>
                <w:color w:val="1F497D"/>
                <w:lang w:val="es-BO"/>
              </w:rPr>
              <w:t>Reportes de provisiones (clientes Masivos y Corporativos)</w:t>
            </w:r>
          </w:p>
          <w:p w14:paraId="774C69EC" w14:textId="77777777" w:rsidR="00E74B5B" w:rsidRPr="00A51CD2" w:rsidRDefault="00E74B5B" w:rsidP="00EA2817">
            <w:pPr>
              <w:numPr>
                <w:ilvl w:val="0"/>
                <w:numId w:val="60"/>
              </w:numPr>
              <w:tabs>
                <w:tab w:val="clear" w:pos="720"/>
                <w:tab w:val="num" w:pos="281"/>
              </w:tabs>
              <w:ind w:left="0" w:hanging="3"/>
              <w:jc w:val="both"/>
              <w:rPr>
                <w:rFonts w:ascii="Tahoma" w:hAnsi="Tahoma" w:cs="Tahoma"/>
                <w:bCs/>
                <w:color w:val="1F497D"/>
                <w:lang w:val="es-BO"/>
              </w:rPr>
            </w:pPr>
            <w:r w:rsidRPr="00A51CD2">
              <w:rPr>
                <w:rFonts w:ascii="Tahoma" w:hAnsi="Tahoma" w:cs="Tahoma"/>
                <w:bCs/>
                <w:color w:val="1F497D"/>
                <w:lang w:val="es-BO"/>
              </w:rPr>
              <w:t>Reportes de fallas (clientes Masivos y Corporativos)</w:t>
            </w:r>
          </w:p>
          <w:p w14:paraId="49888B07" w14:textId="77777777" w:rsidR="00E74B5B" w:rsidRPr="00A51CD2" w:rsidRDefault="00E74B5B" w:rsidP="00E74B5B">
            <w:pPr>
              <w:ind w:hanging="3"/>
              <w:jc w:val="both"/>
              <w:rPr>
                <w:rFonts w:ascii="Tahoma" w:hAnsi="Tahoma" w:cs="Tahoma"/>
                <w:bCs/>
                <w:color w:val="1F497D"/>
                <w:lang w:val="es-BO"/>
              </w:rPr>
            </w:pPr>
          </w:p>
          <w:p w14:paraId="164A74F8" w14:textId="77777777" w:rsidR="00E74B5B" w:rsidRPr="00A51CD2" w:rsidRDefault="00E74B5B" w:rsidP="00E74B5B">
            <w:pPr>
              <w:ind w:hanging="3"/>
              <w:jc w:val="both"/>
              <w:rPr>
                <w:rFonts w:ascii="Tahoma" w:hAnsi="Tahoma" w:cs="Tahoma"/>
                <w:bCs/>
                <w:color w:val="1F497D"/>
                <w:lang w:val="es-BO"/>
              </w:rPr>
            </w:pPr>
            <w:r w:rsidRPr="00A51CD2">
              <w:rPr>
                <w:rFonts w:ascii="Tahoma" w:hAnsi="Tahoma" w:cs="Tahoma"/>
                <w:bCs/>
                <w:color w:val="1F497D"/>
                <w:lang w:val="es-BO"/>
              </w:rPr>
              <w:t xml:space="preserve">Hasta el día 5 de cada mes como plazo máximo, la empresa CONTRATISTA hará entrega del reporte mensual a los responsables regionales de ENTEL S.A., con la información y respaldos detallados en el Anexo 2 Especificaciones técnicas </w:t>
            </w:r>
            <w:r w:rsidRPr="00B306AF">
              <w:rPr>
                <w:rFonts w:ascii="Tahoma" w:hAnsi="Tahoma" w:cs="Tahoma"/>
                <w:bCs/>
                <w:color w:val="1F497D"/>
                <w:lang w:val="es-BO"/>
              </w:rPr>
              <w:t>Incisos 4.9 y 5.7 respectivamente</w:t>
            </w:r>
            <w:r w:rsidRPr="00A51CD2">
              <w:rPr>
                <w:rFonts w:ascii="Tahoma" w:hAnsi="Tahoma" w:cs="Tahoma"/>
                <w:bCs/>
                <w:color w:val="1F497D"/>
                <w:lang w:val="es-BO"/>
              </w:rPr>
              <w:t>.</w:t>
            </w:r>
          </w:p>
          <w:p w14:paraId="41761760" w14:textId="77777777" w:rsidR="00E74B5B" w:rsidRDefault="00E74B5B" w:rsidP="00E74B5B">
            <w:pPr>
              <w:ind w:hanging="3"/>
              <w:jc w:val="both"/>
              <w:rPr>
                <w:rFonts w:ascii="Tahoma" w:hAnsi="Tahoma" w:cs="Tahoma"/>
                <w:bCs/>
                <w:color w:val="1F497D"/>
                <w:lang w:val="es-BO"/>
              </w:rPr>
            </w:pPr>
          </w:p>
          <w:p w14:paraId="6A6B8A13" w14:textId="77777777" w:rsidR="00E74B5B" w:rsidRPr="00A51CD2" w:rsidRDefault="00EF6290" w:rsidP="00EF6290">
            <w:pPr>
              <w:jc w:val="both"/>
              <w:rPr>
                <w:rFonts w:ascii="Tahoma" w:hAnsi="Tahoma" w:cs="Tahoma"/>
                <w:bCs/>
                <w:color w:val="1F497D"/>
                <w:lang w:val="es-ES_tradnl"/>
              </w:rPr>
            </w:pPr>
            <w:r w:rsidRPr="00C05504">
              <w:rPr>
                <w:rFonts w:ascii="Tahoma" w:hAnsi="Tahoma" w:cs="Tahoma"/>
                <w:color w:val="1F497D" w:themeColor="text2"/>
                <w:lang w:val="es-ES_tradnl"/>
              </w:rPr>
              <w:t xml:space="preserve">En caso de inclumplimiento en la entrega de información, reportes mensuales u otra solicitada por ENTEL S.A. via escrita, correo electrónico u otros verificables, la empresa </w:t>
            </w:r>
            <w:r w:rsidR="00E74B5B" w:rsidRPr="00C05504">
              <w:rPr>
                <w:rFonts w:ascii="Tahoma" w:hAnsi="Tahoma" w:cs="Tahoma"/>
                <w:bCs/>
                <w:color w:val="1F497D"/>
                <w:lang w:val="es-ES_tradnl"/>
              </w:rPr>
              <w:t>será penalizad</w:t>
            </w:r>
            <w:r w:rsidRPr="00C05504">
              <w:rPr>
                <w:rFonts w:ascii="Tahoma" w:hAnsi="Tahoma" w:cs="Tahoma"/>
                <w:bCs/>
                <w:color w:val="1F497D"/>
                <w:lang w:val="es-ES_tradnl"/>
              </w:rPr>
              <w:t>a</w:t>
            </w:r>
            <w:r w:rsidR="00E74B5B" w:rsidRPr="00C05504">
              <w:rPr>
                <w:rFonts w:ascii="Tahoma" w:hAnsi="Tahoma" w:cs="Tahoma"/>
                <w:bCs/>
                <w:color w:val="1F497D"/>
                <w:lang w:val="es-ES_tradnl"/>
              </w:rPr>
              <w:t xml:space="preserve"> con el porcentaje fijo del 1%, aplicable</w:t>
            </w:r>
            <w:r w:rsidR="00E74B5B" w:rsidRPr="00A51CD2">
              <w:rPr>
                <w:rFonts w:ascii="Tahoma" w:hAnsi="Tahoma" w:cs="Tahoma"/>
                <w:bCs/>
                <w:color w:val="1F497D"/>
                <w:lang w:val="es-ES_tradnl"/>
              </w:rPr>
              <w:t xml:space="preserve"> por cada regional, cuyo resultado final será descontado del monto total a pagarse por concepto de mano de obra del mes evaluado, así mismo ENTEL S.A. no será responsable por los retrasos en la tramitación de pago producto de este incumplimiento.</w:t>
            </w:r>
          </w:p>
          <w:p w14:paraId="3A9CF0B1" w14:textId="77777777" w:rsidR="00E74B5B" w:rsidRPr="00A51CD2" w:rsidRDefault="00E74B5B" w:rsidP="00E74B5B">
            <w:pPr>
              <w:ind w:hanging="3"/>
              <w:jc w:val="both"/>
              <w:rPr>
                <w:rFonts w:ascii="Tahoma" w:hAnsi="Tahoma" w:cs="Tahoma"/>
                <w:bCs/>
                <w:color w:val="1F497D"/>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A7E75" w14:textId="77777777" w:rsidR="00E74B5B" w:rsidRPr="009C2DE5" w:rsidRDefault="00B7617E"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22545" w14:textId="77777777" w:rsidR="00E74B5B" w:rsidRPr="009C2DE5" w:rsidRDefault="00E74B5B" w:rsidP="00E74B5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3CAEF2" w14:textId="77777777" w:rsidR="00E74B5B" w:rsidRPr="009C2DE5" w:rsidRDefault="00E74B5B" w:rsidP="00E74B5B">
            <w:pPr>
              <w:jc w:val="center"/>
              <w:rPr>
                <w:rFonts w:ascii="Tahoma" w:hAnsi="Tahoma" w:cs="Tahoma"/>
                <w:color w:val="004990"/>
                <w:sz w:val="18"/>
                <w:szCs w:val="18"/>
                <w:lang w:eastAsia="es-BO"/>
              </w:rPr>
            </w:pPr>
          </w:p>
        </w:tc>
      </w:tr>
    </w:tbl>
    <w:p w14:paraId="15F0286B" w14:textId="77777777" w:rsidR="00773AEE" w:rsidRDefault="00773AEE" w:rsidP="00773AEE">
      <w:pPr>
        <w:rPr>
          <w:lang w:val="es-ES_tradnl" w:eastAsia="en-US" w:bidi="en-US"/>
        </w:rPr>
      </w:pPr>
    </w:p>
    <w:p w14:paraId="394B4E50" w14:textId="77777777" w:rsidR="00773AEE" w:rsidRPr="00773AEE" w:rsidRDefault="00773AEE" w:rsidP="00773AEE">
      <w:pPr>
        <w:rPr>
          <w:lang w:val="es-ES_tradnl" w:eastAsia="en-US" w:bidi="en-US"/>
        </w:rPr>
      </w:pPr>
    </w:p>
    <w:p w14:paraId="19082ACE" w14:textId="77777777" w:rsidR="00E74B5B" w:rsidRPr="00E74B5B" w:rsidRDefault="00E74B5B" w:rsidP="00E74B5B">
      <w:pPr>
        <w:pStyle w:val="TITULOS"/>
        <w:spacing w:after="0" w:line="240" w:lineRule="auto"/>
        <w:ind w:left="0" w:firstLine="0"/>
        <w:rPr>
          <w:rFonts w:ascii="Tahoma" w:hAnsi="Tahoma" w:cs="Tahoma"/>
          <w:color w:val="004990"/>
          <w:sz w:val="20"/>
          <w:szCs w:val="20"/>
        </w:rPr>
      </w:pPr>
      <w:r w:rsidRPr="00E74B5B">
        <w:rPr>
          <w:rFonts w:ascii="Tahoma" w:hAnsi="Tahoma" w:cs="Tahoma"/>
          <w:color w:val="004990"/>
          <w:sz w:val="20"/>
          <w:szCs w:val="20"/>
        </w:rPr>
        <w:t>8  ACÁPITE 8: FORMULARIOS</w:t>
      </w:r>
    </w:p>
    <w:p w14:paraId="695EEF35" w14:textId="77777777" w:rsidR="00E74B5B" w:rsidRPr="00E74B5B" w:rsidRDefault="00E74B5B" w:rsidP="00E74B5B">
      <w:pPr>
        <w:rPr>
          <w:lang w:val="es-BO" w:eastAsia="en-US"/>
        </w:rPr>
      </w:pPr>
    </w:p>
    <w:tbl>
      <w:tblPr>
        <w:tblW w:w="98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5276"/>
        <w:gridCol w:w="1141"/>
        <w:gridCol w:w="857"/>
        <w:gridCol w:w="2140"/>
      </w:tblGrid>
      <w:tr w:rsidR="00E74B5B" w:rsidRPr="009C2DE5" w14:paraId="58DA59F4" w14:textId="77777777" w:rsidTr="00E74B5B">
        <w:trPr>
          <w:trHeight w:val="351"/>
          <w:tblHeader/>
        </w:trPr>
        <w:tc>
          <w:tcPr>
            <w:tcW w:w="684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0BC44E"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9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076CE70"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74B5B" w:rsidRPr="009C2DE5" w14:paraId="7D37C75C" w14:textId="77777777" w:rsidTr="00E74B5B">
        <w:trPr>
          <w:trHeight w:val="252"/>
          <w:tblHeader/>
        </w:trPr>
        <w:tc>
          <w:tcPr>
            <w:tcW w:w="570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BB9D97B" w14:textId="77777777" w:rsidR="00E74B5B" w:rsidRPr="00363D85" w:rsidRDefault="00E74B5B" w:rsidP="00A866E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ACÁPITE </w:t>
            </w:r>
            <w:r w:rsidR="00A866EF">
              <w:rPr>
                <w:rFonts w:ascii="Tahoma" w:hAnsi="Tahoma" w:cs="Tahoma"/>
                <w:b/>
                <w:bCs/>
                <w:color w:val="FFFFFF" w:themeColor="background1"/>
                <w:sz w:val="18"/>
                <w:szCs w:val="18"/>
                <w:lang w:eastAsia="es-BO"/>
              </w:rPr>
              <w:t xml:space="preserve">8 </w:t>
            </w:r>
            <w:r>
              <w:rPr>
                <w:rFonts w:ascii="Tahoma" w:hAnsi="Tahoma" w:cs="Tahoma"/>
                <w:b/>
                <w:bCs/>
                <w:color w:val="FFFFFF" w:themeColor="background1"/>
                <w:sz w:val="18"/>
                <w:szCs w:val="18"/>
                <w:lang w:eastAsia="es-BO"/>
              </w:rPr>
              <w:t>: FORMULARIOS</w:t>
            </w:r>
          </w:p>
        </w:tc>
        <w:tc>
          <w:tcPr>
            <w:tcW w:w="11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3D9167B" w14:textId="77777777" w:rsidR="00E74B5B" w:rsidRPr="00363D85" w:rsidRDefault="00E74B5B" w:rsidP="00E74B5B">
            <w:pPr>
              <w:jc w:val="center"/>
              <w:rPr>
                <w:rFonts w:ascii="Tahoma" w:hAnsi="Tahoma" w:cs="Tahoma"/>
                <w:b/>
                <w:bCs/>
                <w:color w:val="FFFFFF" w:themeColor="background1"/>
                <w:sz w:val="18"/>
                <w:szCs w:val="18"/>
                <w:lang w:eastAsia="es-BO"/>
              </w:rPr>
            </w:pPr>
            <w:r w:rsidRPr="00F905BC">
              <w:rPr>
                <w:rFonts w:ascii="Tahoma" w:hAnsi="Tahoma" w:cs="Tahoma"/>
                <w:b/>
                <w:bCs/>
                <w:color w:val="FFFFFF" w:themeColor="background1"/>
                <w:sz w:val="12"/>
                <w:szCs w:val="18"/>
                <w:lang w:val="es-BO" w:eastAsia="es-BO"/>
              </w:rPr>
              <w:t>CON</w:t>
            </w:r>
            <w:r w:rsidRPr="00363D85">
              <w:rPr>
                <w:rFonts w:ascii="Tahoma" w:hAnsi="Tahoma" w:cs="Tahoma"/>
                <w:b/>
                <w:bCs/>
                <w:color w:val="FFFFFF" w:themeColor="background1"/>
                <w:sz w:val="12"/>
                <w:szCs w:val="18"/>
                <w:lang w:val="en-GB" w:eastAsia="es-BO"/>
              </w:rPr>
              <w:t>DICIÓN</w:t>
            </w:r>
          </w:p>
        </w:tc>
        <w:tc>
          <w:tcPr>
            <w:tcW w:w="299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A403B83" w14:textId="77777777" w:rsidR="00E74B5B" w:rsidRPr="00363D85" w:rsidRDefault="00E74B5B" w:rsidP="00E74B5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74B5B" w:rsidRPr="009C2DE5" w14:paraId="533AB370" w14:textId="77777777" w:rsidTr="00E74B5B">
        <w:trPr>
          <w:trHeight w:val="320"/>
          <w:tblHeader/>
        </w:trPr>
        <w:tc>
          <w:tcPr>
            <w:tcW w:w="42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FE80C28" w14:textId="77777777" w:rsidR="00E74B5B" w:rsidRPr="00363D85" w:rsidRDefault="00E74B5B" w:rsidP="00E74B5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4273E8F" w14:textId="77777777" w:rsidR="00E74B5B" w:rsidRPr="00363D85" w:rsidRDefault="00E74B5B" w:rsidP="00E74B5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097E098"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D900F97" w14:textId="77777777" w:rsidR="00E74B5B" w:rsidRPr="00363D85" w:rsidRDefault="00E74B5B" w:rsidP="00E74B5B">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4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AB31508" w14:textId="77777777" w:rsidR="00E74B5B" w:rsidRPr="00363D85" w:rsidRDefault="00E74B5B" w:rsidP="00E74B5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74B5B" w:rsidRPr="009C2DE5" w14:paraId="0FD2BA76" w14:textId="77777777" w:rsidTr="00E74B5B">
        <w:trPr>
          <w:trHeight w:val="92"/>
        </w:trPr>
        <w:tc>
          <w:tcPr>
            <w:tcW w:w="4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2C03C" w14:textId="77777777" w:rsidR="00E74B5B" w:rsidRPr="00847C4A" w:rsidRDefault="00FE66C7" w:rsidP="00E74B5B">
            <w:pPr>
              <w:rPr>
                <w:rFonts w:ascii="Tahoma" w:hAnsi="Tahoma" w:cs="Tahoma"/>
                <w:color w:val="1F497D"/>
                <w:lang w:val="es-BO"/>
              </w:rPr>
            </w:pPr>
            <w:r>
              <w:rPr>
                <w:rFonts w:ascii="Tahoma" w:hAnsi="Tahoma" w:cs="Tahoma"/>
                <w:color w:val="1F497D"/>
                <w:lang w:val="es-BO"/>
              </w:rPr>
              <w:t xml:space="preserve"> </w:t>
            </w:r>
            <w:r w:rsidR="00E74B5B">
              <w:rPr>
                <w:rFonts w:ascii="Tahoma" w:hAnsi="Tahoma" w:cs="Tahoma"/>
                <w:color w:val="1F497D"/>
                <w:lang w:val="es-BO"/>
              </w:rPr>
              <w:t>1</w:t>
            </w:r>
          </w:p>
        </w:tc>
        <w:tc>
          <w:tcPr>
            <w:tcW w:w="5276" w:type="dxa"/>
            <w:tcBorders>
              <w:top w:val="single" w:sz="4" w:space="0" w:color="004990"/>
              <w:left w:val="single" w:sz="4" w:space="0" w:color="004990"/>
              <w:bottom w:val="single" w:sz="4" w:space="0" w:color="004990"/>
              <w:right w:val="single" w:sz="4" w:space="0" w:color="004990"/>
            </w:tcBorders>
            <w:shd w:val="clear" w:color="auto" w:fill="auto"/>
          </w:tcPr>
          <w:p w14:paraId="1A956A88" w14:textId="77777777" w:rsidR="00E74B5B" w:rsidRDefault="00E74B5B" w:rsidP="00E74B5B">
            <w:pPr>
              <w:rPr>
                <w:lang w:val="es-BO"/>
              </w:rPr>
            </w:pPr>
          </w:p>
          <w:p w14:paraId="7124A7BD" w14:textId="77777777" w:rsidR="00E74B5B" w:rsidRPr="0009011B" w:rsidRDefault="00E74B5B" w:rsidP="00E74B5B">
            <w:pPr>
              <w:jc w:val="both"/>
              <w:rPr>
                <w:rFonts w:ascii="Tahoma" w:hAnsi="Tahoma" w:cs="Tahoma"/>
                <w:color w:val="1F497D"/>
                <w:lang w:val="es-BO"/>
              </w:rPr>
            </w:pPr>
            <w:r w:rsidRPr="0009011B">
              <w:rPr>
                <w:rFonts w:ascii="Tahoma" w:hAnsi="Tahoma" w:cs="Tahoma"/>
                <w:color w:val="1F497D"/>
                <w:lang w:val="es-BO"/>
              </w:rPr>
              <w:t>El objetivo del presente a</w:t>
            </w:r>
            <w:r>
              <w:rPr>
                <w:rFonts w:ascii="Tahoma" w:hAnsi="Tahoma" w:cs="Tahoma"/>
                <w:color w:val="1F497D"/>
                <w:lang w:val="es-BO"/>
              </w:rPr>
              <w:t>cápite</w:t>
            </w:r>
            <w:r w:rsidRPr="0009011B">
              <w:rPr>
                <w:rFonts w:ascii="Tahoma" w:hAnsi="Tahoma" w:cs="Tahoma"/>
                <w:color w:val="1F497D"/>
                <w:lang w:val="es-BO"/>
              </w:rPr>
              <w:t xml:space="preserve">, es </w:t>
            </w:r>
            <w:r>
              <w:rPr>
                <w:rFonts w:ascii="Tahoma" w:hAnsi="Tahoma" w:cs="Tahoma"/>
                <w:color w:val="1F497D"/>
                <w:lang w:val="es-BO"/>
              </w:rPr>
              <w:t xml:space="preserve">indicar que </w:t>
            </w:r>
            <w:r w:rsidRPr="0009011B">
              <w:rPr>
                <w:rFonts w:ascii="Tahoma" w:hAnsi="Tahoma" w:cs="Tahoma"/>
                <w:color w:val="1F497D"/>
                <w:lang w:val="es-BO"/>
              </w:rPr>
              <w:t xml:space="preserve">todos los formularios </w:t>
            </w:r>
            <w:r>
              <w:rPr>
                <w:rFonts w:ascii="Tahoma" w:hAnsi="Tahoma" w:cs="Tahoma"/>
                <w:color w:val="1F497D"/>
                <w:lang w:val="es-BO"/>
              </w:rPr>
              <w:t xml:space="preserve">relacionados con el presente documento </w:t>
            </w:r>
            <w:r w:rsidRPr="0009011B">
              <w:rPr>
                <w:rFonts w:ascii="Tahoma" w:hAnsi="Tahoma" w:cs="Tahoma"/>
                <w:color w:val="1F497D"/>
                <w:lang w:val="es-BO"/>
              </w:rPr>
              <w:t>y sus anexos</w:t>
            </w:r>
            <w:r>
              <w:rPr>
                <w:rFonts w:ascii="Tahoma" w:hAnsi="Tahoma" w:cs="Tahoma"/>
                <w:color w:val="1F497D"/>
                <w:lang w:val="es-BO"/>
              </w:rPr>
              <w:t xml:space="preserve"> </w:t>
            </w:r>
            <w:r w:rsidRPr="0009011B">
              <w:rPr>
                <w:rFonts w:ascii="Tahoma" w:hAnsi="Tahoma" w:cs="Tahoma"/>
                <w:color w:val="1F497D"/>
                <w:lang w:val="es-BO"/>
              </w:rPr>
              <w:t>serán proporcionados</w:t>
            </w:r>
            <w:r>
              <w:rPr>
                <w:rFonts w:ascii="Tahoma" w:hAnsi="Tahoma" w:cs="Tahoma"/>
                <w:color w:val="1F497D"/>
                <w:lang w:val="es-BO"/>
              </w:rPr>
              <w:t xml:space="preserve"> a la empresa adjudicada</w:t>
            </w:r>
            <w:r w:rsidRPr="0009011B">
              <w:rPr>
                <w:rFonts w:ascii="Tahoma" w:hAnsi="Tahoma" w:cs="Tahoma"/>
                <w:color w:val="1F497D"/>
                <w:lang w:val="es-BO"/>
              </w:rPr>
              <w:t xml:space="preserve"> </w:t>
            </w:r>
            <w:r>
              <w:rPr>
                <w:rFonts w:ascii="Tahoma" w:hAnsi="Tahoma" w:cs="Tahoma"/>
                <w:color w:val="1F497D"/>
                <w:lang w:val="es-BO"/>
              </w:rPr>
              <w:t>después de</w:t>
            </w:r>
            <w:r w:rsidRPr="0009011B">
              <w:rPr>
                <w:rFonts w:ascii="Tahoma" w:hAnsi="Tahoma" w:cs="Tahoma"/>
                <w:color w:val="1F497D"/>
                <w:lang w:val="es-BO"/>
              </w:rPr>
              <w:t xml:space="preserve"> la firma del contrato. </w:t>
            </w:r>
          </w:p>
          <w:p w14:paraId="2643F0AD" w14:textId="77777777" w:rsidR="00E74B5B" w:rsidRPr="0009011B" w:rsidRDefault="00E74B5B" w:rsidP="00E74B5B">
            <w:pPr>
              <w:rPr>
                <w:lang w:val="es-BO"/>
              </w:rPr>
            </w:pPr>
          </w:p>
        </w:tc>
        <w:tc>
          <w:tcPr>
            <w:tcW w:w="11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4EFCC" w14:textId="77777777" w:rsidR="00E74B5B" w:rsidRPr="009C2DE5" w:rsidRDefault="00E74B5B" w:rsidP="00E74B5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60178">
              <w:rPr>
                <w:b/>
                <w:color w:val="004990"/>
                <w:sz w:val="20"/>
                <w:szCs w:val="20"/>
              </w:rPr>
            </w:r>
            <w:r w:rsidR="00E60178">
              <w:rPr>
                <w:b/>
                <w:color w:val="004990"/>
                <w:sz w:val="20"/>
                <w:szCs w:val="20"/>
              </w:rPr>
              <w:fldChar w:fldCharType="separate"/>
            </w:r>
            <w:r w:rsidRPr="009C2DE5">
              <w:rPr>
                <w:b/>
                <w:color w:val="004990"/>
                <w:sz w:val="20"/>
                <w:szCs w:val="20"/>
              </w:rPr>
              <w:fldChar w:fldCharType="end"/>
            </w:r>
          </w:p>
        </w:tc>
        <w:tc>
          <w:tcPr>
            <w:tcW w:w="8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01B81" w14:textId="77777777" w:rsidR="00E74B5B" w:rsidRPr="009C2DE5" w:rsidRDefault="00E74B5B" w:rsidP="00E74B5B">
            <w:pPr>
              <w:rPr>
                <w:rFonts w:ascii="Tahoma" w:hAnsi="Tahoma" w:cs="Tahoma"/>
                <w:color w:val="004990"/>
                <w:sz w:val="18"/>
                <w:szCs w:val="18"/>
                <w:lang w:eastAsia="es-BO"/>
              </w:rPr>
            </w:pPr>
          </w:p>
        </w:tc>
        <w:tc>
          <w:tcPr>
            <w:tcW w:w="2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CC1F1E" w14:textId="77777777" w:rsidR="00E74B5B" w:rsidRPr="009C2DE5" w:rsidRDefault="00E74B5B" w:rsidP="00E74B5B">
            <w:pPr>
              <w:jc w:val="center"/>
              <w:rPr>
                <w:rFonts w:ascii="Tahoma" w:hAnsi="Tahoma" w:cs="Tahoma"/>
                <w:color w:val="004990"/>
                <w:sz w:val="18"/>
                <w:szCs w:val="18"/>
                <w:lang w:eastAsia="es-BO"/>
              </w:rPr>
            </w:pPr>
          </w:p>
        </w:tc>
      </w:tr>
    </w:tbl>
    <w:p w14:paraId="2247FE63"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1E3BCB52" w14:textId="77777777" w:rsidR="00E74B5B" w:rsidRPr="00E74B5B" w:rsidRDefault="00E74B5B" w:rsidP="00E74B5B">
      <w:pPr>
        <w:pStyle w:val="TITULOS"/>
        <w:spacing w:after="0" w:line="240" w:lineRule="auto"/>
        <w:ind w:left="0" w:firstLine="0"/>
        <w:rPr>
          <w:rFonts w:ascii="Tahoma" w:hAnsi="Tahoma" w:cs="Tahoma"/>
          <w:color w:val="004990"/>
          <w:sz w:val="20"/>
          <w:szCs w:val="20"/>
        </w:rPr>
      </w:pPr>
      <w:bookmarkStart w:id="22" w:name="OLE_LINK1"/>
      <w:r w:rsidRPr="00E74B5B">
        <w:rPr>
          <w:rFonts w:ascii="Tahoma" w:hAnsi="Tahoma" w:cs="Tahoma"/>
          <w:color w:val="004990"/>
          <w:sz w:val="20"/>
          <w:szCs w:val="20"/>
        </w:rPr>
        <w:t>9   ACÁPITE 9: EXPERIENCIA DE LA EMPRESA</w:t>
      </w:r>
    </w:p>
    <w:bookmarkEnd w:id="22"/>
    <w:p w14:paraId="76F3BC7D" w14:textId="77777777" w:rsidR="00E74B5B" w:rsidRPr="006A2D58" w:rsidRDefault="00E74B5B" w:rsidP="00E74B5B">
      <w:pPr>
        <w:rPr>
          <w:lang w:val="es-BO" w:eastAsia="en-US"/>
        </w:rPr>
      </w:pPr>
    </w:p>
    <w:p w14:paraId="7F92EDFC" w14:textId="77777777" w:rsidR="00E74B5B" w:rsidRPr="000E543D" w:rsidRDefault="00E74B5B" w:rsidP="00EA2817">
      <w:pPr>
        <w:numPr>
          <w:ilvl w:val="0"/>
          <w:numId w:val="61"/>
        </w:numPr>
        <w:tabs>
          <w:tab w:val="clear" w:pos="1068"/>
          <w:tab w:val="num" w:pos="720"/>
        </w:tabs>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evaluación de la experiencia de la Empresa, el oferente deberá presentar </w:t>
      </w:r>
      <w:r w:rsidRPr="0055456F">
        <w:rPr>
          <w:rFonts w:ascii="Tahoma" w:hAnsi="Tahoma" w:cs="Tahoma"/>
          <w:b/>
          <w:color w:val="1F497D" w:themeColor="text2"/>
          <w:sz w:val="22"/>
          <w:szCs w:val="22"/>
          <w:u w:val="single"/>
          <w:lang w:val="es-BO"/>
        </w:rPr>
        <w:t>obligatoriamente</w:t>
      </w:r>
      <w:r w:rsidRPr="0055456F">
        <w:rPr>
          <w:rFonts w:ascii="Tahoma" w:hAnsi="Tahoma" w:cs="Tahoma"/>
          <w:color w:val="1F497D" w:themeColor="text2"/>
          <w:sz w:val="22"/>
          <w:szCs w:val="22"/>
          <w:lang w:val="es-BO"/>
        </w:rPr>
        <w:t xml:space="preserve"> la </w:t>
      </w:r>
      <w:r>
        <w:rPr>
          <w:rFonts w:ascii="Tahoma" w:hAnsi="Tahoma" w:cs="Tahoma"/>
          <w:color w:val="1F497D" w:themeColor="text2"/>
          <w:sz w:val="22"/>
          <w:szCs w:val="22"/>
          <w:lang w:val="es-BO"/>
        </w:rPr>
        <w:t>d</w:t>
      </w:r>
      <w:r w:rsidRPr="0055456F">
        <w:rPr>
          <w:rFonts w:ascii="Tahoma" w:hAnsi="Tahoma" w:cs="Tahoma"/>
          <w:color w:val="1F497D" w:themeColor="text2"/>
          <w:sz w:val="22"/>
          <w:szCs w:val="22"/>
          <w:lang w:val="es-BO"/>
        </w:rPr>
        <w:t xml:space="preserve">ocumentación que acredite su experiencia en </w:t>
      </w:r>
      <w:r>
        <w:rPr>
          <w:rFonts w:ascii="Tahoma" w:hAnsi="Tahoma" w:cs="Tahoma"/>
          <w:color w:val="1F497D" w:themeColor="text2"/>
          <w:sz w:val="22"/>
          <w:szCs w:val="22"/>
          <w:lang w:val="es-BO"/>
        </w:rPr>
        <w:t>el trabajos relativos al objeto del contrato.</w:t>
      </w:r>
    </w:p>
    <w:p w14:paraId="42C0D003" w14:textId="77777777" w:rsidR="00E74B5B" w:rsidRDefault="00E74B5B" w:rsidP="00E74B5B">
      <w:pPr>
        <w:ind w:left="720"/>
        <w:jc w:val="both"/>
        <w:rPr>
          <w:lang w:val="es-BO" w:eastAsia="en-US"/>
        </w:rPr>
      </w:pPr>
      <w:r w:rsidRPr="0055456F">
        <w:rPr>
          <w:rFonts w:ascii="Tahoma" w:hAnsi="Tahoma" w:cs="Tahoma"/>
          <w:b/>
          <w:color w:val="1F497D" w:themeColor="text2"/>
          <w:sz w:val="22"/>
          <w:szCs w:val="22"/>
          <w:u w:val="single"/>
          <w:lang w:val="es-BO"/>
        </w:rPr>
        <w:t xml:space="preserve">Cada certificado debe consignar </w:t>
      </w:r>
      <w:r>
        <w:rPr>
          <w:rFonts w:ascii="Tahoma" w:hAnsi="Tahoma" w:cs="Tahoma"/>
          <w:b/>
          <w:color w:val="1F497D" w:themeColor="text2"/>
          <w:sz w:val="22"/>
          <w:szCs w:val="22"/>
          <w:u w:val="single"/>
          <w:lang w:val="es-BO"/>
        </w:rPr>
        <w:t xml:space="preserve">a </w:t>
      </w:r>
      <w:r w:rsidRPr="0055456F">
        <w:rPr>
          <w:rFonts w:ascii="Tahoma" w:hAnsi="Tahoma" w:cs="Tahoma"/>
          <w:b/>
          <w:color w:val="1F497D" w:themeColor="text2"/>
          <w:sz w:val="22"/>
          <w:szCs w:val="22"/>
          <w:u w:val="single"/>
          <w:lang w:val="es-BO"/>
        </w:rPr>
        <w:t xml:space="preserve">la empresa que otorga, el periodo de tiempo de contrato o trabajo y el alcance en cantidad de servicios atendidos. </w:t>
      </w:r>
    </w:p>
    <w:p w14:paraId="79F8D97B" w14:textId="77777777" w:rsidR="00E74B5B" w:rsidRDefault="00E74B5B" w:rsidP="00E74B5B">
      <w:pPr>
        <w:pStyle w:val="Continuarlista"/>
        <w:spacing w:after="0"/>
        <w:ind w:left="0"/>
        <w:rPr>
          <w:rFonts w:ascii="Tahoma" w:hAnsi="Tahoma" w:cs="Tahoma"/>
          <w:color w:val="1F497D" w:themeColor="text2"/>
          <w:sz w:val="22"/>
          <w:szCs w:val="22"/>
          <w:lang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2"/>
        <w:gridCol w:w="1418"/>
        <w:gridCol w:w="1276"/>
        <w:gridCol w:w="1560"/>
      </w:tblGrid>
      <w:tr w:rsidR="00E74B5B" w:rsidRPr="00090EA2" w14:paraId="4D1712EC" w14:textId="77777777" w:rsidTr="00E74B5B">
        <w:trPr>
          <w:trHeight w:val="403"/>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ABC2E15" w14:textId="77777777" w:rsidR="00E74B5B" w:rsidRPr="00090EA2" w:rsidRDefault="00E74B5B" w:rsidP="00E74B5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040B2C6" w14:textId="77777777" w:rsidR="00E74B5B" w:rsidRPr="00090EA2" w:rsidRDefault="00E74B5B" w:rsidP="00E74B5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74B5B" w:rsidRPr="00090EA2" w14:paraId="74861779" w14:textId="77777777" w:rsidTr="00E74B5B">
        <w:trPr>
          <w:trHeight w:val="409"/>
          <w:tblHeader/>
        </w:trPr>
        <w:tc>
          <w:tcPr>
            <w:tcW w:w="5528"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93DBC09" w14:textId="77777777" w:rsidR="00E74B5B" w:rsidRPr="00090EA2" w:rsidRDefault="00E74B5B" w:rsidP="00E74B5B">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 xml:space="preserve">ACÁPITE 9, </w:t>
            </w: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634E08" w14:textId="77777777" w:rsidR="00E74B5B" w:rsidRPr="00090EA2" w:rsidRDefault="00E74B5B" w:rsidP="00E74B5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CB55B8E" w14:textId="77777777" w:rsidR="00E74B5B" w:rsidRPr="00090EA2" w:rsidRDefault="00E74B5B" w:rsidP="00E74B5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74B5B" w:rsidRPr="00090EA2" w14:paraId="058A36D4" w14:textId="77777777" w:rsidTr="00E74B5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73F6255" w14:textId="77777777" w:rsidR="00E74B5B" w:rsidRPr="00090EA2" w:rsidRDefault="00E74B5B" w:rsidP="00E74B5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AC4DF1" w14:textId="77777777" w:rsidR="00E74B5B" w:rsidRPr="00090EA2" w:rsidRDefault="00E74B5B" w:rsidP="00E74B5B">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E36E214" w14:textId="77777777" w:rsidR="00E74B5B" w:rsidRPr="00090EA2" w:rsidRDefault="00E74B5B" w:rsidP="00E74B5B">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8BF6B4" w14:textId="77777777" w:rsidR="00E74B5B" w:rsidRPr="00090EA2" w:rsidRDefault="00E74B5B" w:rsidP="00E74B5B">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1560"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6841E46" w14:textId="77777777" w:rsidR="00E74B5B" w:rsidRPr="00090EA2" w:rsidRDefault="00E74B5B" w:rsidP="00E74B5B">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74B5B" w:rsidRPr="009C2DE5" w14:paraId="7FFB86B2" w14:textId="77777777" w:rsidTr="00E74B5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2661CDD" w14:textId="77777777" w:rsidR="00E74B5B" w:rsidRPr="00090EA2" w:rsidRDefault="00E74B5B" w:rsidP="00E74B5B">
            <w:pPr>
              <w:jc w:val="center"/>
              <w:rPr>
                <w:rFonts w:ascii="Tahoma" w:hAnsi="Tahoma" w:cs="Tahoma"/>
                <w:b/>
                <w:bCs/>
                <w:color w:val="FFFFFF" w:themeColor="background1"/>
                <w:sz w:val="18"/>
                <w:szCs w:val="18"/>
                <w:lang w:eastAsia="es-BO"/>
              </w:rPr>
            </w:pPr>
          </w:p>
        </w:tc>
        <w:tc>
          <w:tcPr>
            <w:tcW w:w="510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6E0674" w14:textId="77777777" w:rsidR="00E74B5B" w:rsidRPr="00090EA2" w:rsidRDefault="00E74B5B" w:rsidP="00E74B5B">
            <w:pPr>
              <w:jc w:val="center"/>
              <w:rPr>
                <w:rFonts w:ascii="Tahoma" w:hAnsi="Tahoma" w:cs="Tahoma"/>
                <w:b/>
                <w:bCs/>
                <w:color w:val="FFFFFF" w:themeColor="background1"/>
                <w:sz w:val="18"/>
                <w:szCs w:val="18"/>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1FA6483" w14:textId="77777777" w:rsidR="00E74B5B" w:rsidRPr="00090EA2" w:rsidRDefault="00E74B5B" w:rsidP="00E74B5B">
            <w:pPr>
              <w:jc w:val="center"/>
              <w:rPr>
                <w:rFonts w:ascii="Tahoma" w:hAnsi="Tahoma" w:cs="Tahoma"/>
                <w:b/>
                <w:bCs/>
                <w:color w:val="FFFFFF" w:themeColor="background1"/>
                <w:sz w:val="18"/>
                <w:szCs w:val="18"/>
                <w:lang w:eastAsia="es-BO"/>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DEEBD4C" w14:textId="77777777" w:rsidR="00E74B5B" w:rsidRPr="00090EA2" w:rsidRDefault="00E74B5B" w:rsidP="00E74B5B">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560" w:type="dxa"/>
            <w:vMerge/>
            <w:tcBorders>
              <w:top w:val="single" w:sz="4" w:space="0" w:color="FFFFFF" w:themeColor="background1"/>
              <w:left w:val="single" w:sz="4" w:space="0" w:color="FFFFFF" w:themeColor="background1"/>
            </w:tcBorders>
            <w:shd w:val="clear" w:color="auto" w:fill="auto"/>
            <w:vAlign w:val="center"/>
          </w:tcPr>
          <w:p w14:paraId="5AE0DFEE" w14:textId="77777777" w:rsidR="00E74B5B" w:rsidRPr="009C2DE5" w:rsidRDefault="00E74B5B" w:rsidP="00E74B5B">
            <w:pPr>
              <w:jc w:val="center"/>
              <w:rPr>
                <w:rFonts w:ascii="Tahoma" w:hAnsi="Tahoma" w:cs="Tahoma"/>
                <w:b/>
                <w:bCs/>
                <w:color w:val="004990"/>
                <w:sz w:val="18"/>
                <w:szCs w:val="18"/>
                <w:lang w:eastAsia="es-BO"/>
              </w:rPr>
            </w:pPr>
          </w:p>
        </w:tc>
      </w:tr>
      <w:tr w:rsidR="00E74B5B" w:rsidRPr="009C2DE5" w14:paraId="7DD168AE" w14:textId="77777777" w:rsidTr="00E74B5B">
        <w:trPr>
          <w:trHeight w:val="315"/>
        </w:trPr>
        <w:tc>
          <w:tcPr>
            <w:tcW w:w="426" w:type="dxa"/>
            <w:tcBorders>
              <w:top w:val="single" w:sz="4" w:space="0" w:color="FFFFFF" w:themeColor="background1"/>
            </w:tcBorders>
            <w:vAlign w:val="center"/>
          </w:tcPr>
          <w:p w14:paraId="6F6B67AD" w14:textId="77777777" w:rsidR="00E74B5B" w:rsidRPr="00482DFB" w:rsidRDefault="00E74B5B" w:rsidP="00E74B5B">
            <w:pPr>
              <w:rPr>
                <w:rFonts w:ascii="Tahoma" w:hAnsi="Tahoma" w:cs="Tahoma"/>
                <w:color w:val="004990"/>
              </w:rPr>
            </w:pPr>
            <w:r>
              <w:rPr>
                <w:rFonts w:ascii="Tahoma" w:hAnsi="Tahoma" w:cs="Tahoma"/>
                <w:color w:val="004990"/>
              </w:rPr>
              <w:t>1</w:t>
            </w:r>
          </w:p>
        </w:tc>
        <w:tc>
          <w:tcPr>
            <w:tcW w:w="5102" w:type="dxa"/>
            <w:tcBorders>
              <w:top w:val="single" w:sz="4" w:space="0" w:color="FFFFFF" w:themeColor="background1"/>
            </w:tcBorders>
            <w:shd w:val="clear" w:color="auto" w:fill="auto"/>
            <w:vAlign w:val="center"/>
          </w:tcPr>
          <w:p w14:paraId="0675525C" w14:textId="77777777" w:rsidR="00E74B5B" w:rsidRPr="001554AC" w:rsidRDefault="00E74B5B" w:rsidP="00E74B5B">
            <w:pPr>
              <w:jc w:val="both"/>
              <w:rPr>
                <w:rFonts w:ascii="Tahoma" w:hAnsi="Tahoma" w:cs="Tahoma"/>
                <w:color w:val="1F497D"/>
                <w:lang w:val="es-BO"/>
              </w:rPr>
            </w:pPr>
            <w:r w:rsidRPr="001554AC">
              <w:rPr>
                <w:rFonts w:ascii="Tahoma" w:hAnsi="Tahoma" w:cs="Tahoma"/>
                <w:color w:val="1F497D"/>
                <w:lang w:val="es-BO"/>
              </w:rPr>
              <w:t xml:space="preserve">El oferente deberá presentar al incio del proceso (Sobre B) un resumen actualizado y respaldado (Certificados de Instalación y puesta en funcionamiento de sistemas de acceso: Contratos, u otros documentos similares) de la experiencia de trabajo que tiene en servicios de instalación, operación y/o mantenimiento, </w:t>
            </w:r>
            <w:r>
              <w:rPr>
                <w:rFonts w:ascii="Tahoma" w:hAnsi="Tahoma" w:cs="Tahoma"/>
                <w:color w:val="1F497D"/>
                <w:lang w:val="es-BO"/>
              </w:rPr>
              <w:t>relacionados</w:t>
            </w:r>
            <w:r w:rsidRPr="001554AC">
              <w:rPr>
                <w:rFonts w:ascii="Tahoma" w:hAnsi="Tahoma" w:cs="Tahoma"/>
                <w:color w:val="1F497D"/>
                <w:lang w:val="es-BO"/>
              </w:rPr>
              <w:t xml:space="preserve"> a lo</w:t>
            </w:r>
            <w:r w:rsidR="00C05504">
              <w:rPr>
                <w:rFonts w:ascii="Tahoma" w:hAnsi="Tahoma" w:cs="Tahoma"/>
                <w:color w:val="1F497D"/>
                <w:lang w:val="es-BO"/>
              </w:rPr>
              <w:t xml:space="preserve"> solicitado</w:t>
            </w:r>
            <w:r w:rsidRPr="001554AC">
              <w:rPr>
                <w:rFonts w:ascii="Tahoma" w:hAnsi="Tahoma" w:cs="Tahoma"/>
                <w:color w:val="1F497D"/>
                <w:lang w:val="es-BO"/>
              </w:rPr>
              <w:t xml:space="preserve"> en este </w:t>
            </w:r>
            <w:r>
              <w:rPr>
                <w:rFonts w:ascii="Tahoma" w:hAnsi="Tahoma" w:cs="Tahoma"/>
                <w:color w:val="1F497D"/>
                <w:lang w:val="es-BO"/>
              </w:rPr>
              <w:t>proceso de contratación</w:t>
            </w:r>
            <w:r w:rsidRPr="001554AC">
              <w:rPr>
                <w:rFonts w:ascii="Tahoma" w:hAnsi="Tahoma" w:cs="Tahoma"/>
                <w:color w:val="1F497D"/>
                <w:lang w:val="es-BO"/>
              </w:rPr>
              <w:t>.</w:t>
            </w:r>
            <w:r w:rsidR="00C05504">
              <w:rPr>
                <w:rFonts w:ascii="Tahoma" w:hAnsi="Tahoma" w:cs="Tahoma"/>
                <w:color w:val="1F497D"/>
                <w:lang w:val="es-BO"/>
              </w:rPr>
              <w:t xml:space="preserve"> </w:t>
            </w:r>
            <w:r w:rsidRPr="001554AC">
              <w:rPr>
                <w:rFonts w:ascii="Tahoma" w:hAnsi="Tahoma" w:cs="Tahoma"/>
                <w:color w:val="1F497D"/>
                <w:lang w:val="es-BO"/>
              </w:rPr>
              <w:t>La expe</w:t>
            </w:r>
            <w:r w:rsidR="00C05504">
              <w:rPr>
                <w:rFonts w:ascii="Tahoma" w:hAnsi="Tahoma" w:cs="Tahoma"/>
                <w:color w:val="1F497D"/>
                <w:lang w:val="es-BO"/>
              </w:rPr>
              <w:t>riencia mínima requerida es de 2</w:t>
            </w:r>
            <w:r w:rsidRPr="001554AC">
              <w:rPr>
                <w:rFonts w:ascii="Tahoma" w:hAnsi="Tahoma" w:cs="Tahoma"/>
                <w:color w:val="1F497D"/>
                <w:lang w:val="es-BO"/>
              </w:rPr>
              <w:t xml:space="preserve"> años.</w:t>
            </w:r>
          </w:p>
          <w:p w14:paraId="5DE5464C" w14:textId="77777777" w:rsidR="00C05504" w:rsidRDefault="00C05504" w:rsidP="00E74B5B">
            <w:pPr>
              <w:jc w:val="both"/>
              <w:rPr>
                <w:rFonts w:ascii="Tahoma" w:hAnsi="Tahoma" w:cs="Tahoma"/>
                <w:color w:val="1F497D"/>
                <w:lang w:val="es-BO"/>
              </w:rPr>
            </w:pPr>
          </w:p>
          <w:p w14:paraId="3FC6B843" w14:textId="77777777" w:rsidR="00E74B5B" w:rsidRPr="00F22DD3" w:rsidRDefault="00C05504" w:rsidP="00E74B5B">
            <w:pPr>
              <w:jc w:val="both"/>
              <w:rPr>
                <w:rFonts w:ascii="Tahoma" w:hAnsi="Tahoma" w:cs="Tahoma"/>
                <w:color w:val="FF0000"/>
                <w:lang w:eastAsia="es-BO"/>
              </w:rPr>
            </w:pPr>
            <w:r w:rsidRPr="00C05504">
              <w:rPr>
                <w:rFonts w:ascii="Tahoma" w:hAnsi="Tahoma" w:cs="Tahoma"/>
                <w:b/>
                <w:color w:val="1F497D"/>
                <w:u w:val="single"/>
                <w:lang w:val="es-BO"/>
              </w:rPr>
              <w:t>NOTA</w:t>
            </w:r>
            <w:r>
              <w:rPr>
                <w:rFonts w:ascii="Tahoma" w:hAnsi="Tahoma" w:cs="Tahoma"/>
                <w:color w:val="1F497D"/>
                <w:lang w:val="es-BO"/>
              </w:rPr>
              <w:t xml:space="preserve">: </w:t>
            </w:r>
            <w:r w:rsidR="00E74B5B" w:rsidRPr="001554AC">
              <w:rPr>
                <w:rFonts w:ascii="Tahoma" w:hAnsi="Tahoma" w:cs="Tahoma"/>
                <w:color w:val="1F497D"/>
                <w:lang w:val="es-BO"/>
              </w:rPr>
              <w:t>El tiempo de experiencia de cada contrato o documento similar deberá ser claro y remarcado con resaltador.</w:t>
            </w:r>
          </w:p>
        </w:tc>
        <w:tc>
          <w:tcPr>
            <w:tcW w:w="1418" w:type="dxa"/>
            <w:tcBorders>
              <w:top w:val="single" w:sz="4" w:space="0" w:color="FFFFFF" w:themeColor="background1"/>
            </w:tcBorders>
            <w:shd w:val="clear" w:color="auto" w:fill="auto"/>
            <w:vAlign w:val="center"/>
          </w:tcPr>
          <w:p w14:paraId="4597B656" w14:textId="77777777" w:rsidR="00E74B5B" w:rsidRPr="009C2DE5" w:rsidRDefault="00E74B5B" w:rsidP="00E74B5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0178">
              <w:rPr>
                <w:rFonts w:ascii="Tahoma" w:hAnsi="Tahoma" w:cs="Tahoma"/>
                <w:color w:val="004990"/>
                <w:sz w:val="18"/>
                <w:szCs w:val="18"/>
              </w:rPr>
            </w:r>
            <w:r w:rsidR="00E6017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FFFFFF" w:themeColor="background1"/>
            </w:tcBorders>
            <w:shd w:val="clear" w:color="auto" w:fill="auto"/>
            <w:vAlign w:val="center"/>
          </w:tcPr>
          <w:p w14:paraId="683ACC78" w14:textId="77777777" w:rsidR="00E74B5B" w:rsidRPr="009C2DE5" w:rsidRDefault="00E74B5B" w:rsidP="00E74B5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14:paraId="32C2FF85" w14:textId="77777777" w:rsidR="00E74B5B" w:rsidRPr="009C2DE5" w:rsidRDefault="00E74B5B" w:rsidP="00E74B5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65A9D378" w14:textId="77777777" w:rsidR="00E74B5B" w:rsidRDefault="00E74B5B" w:rsidP="00E74B5B">
      <w:pPr>
        <w:pStyle w:val="Continuarlista"/>
        <w:spacing w:after="0"/>
        <w:ind w:left="0"/>
        <w:rPr>
          <w:rFonts w:ascii="Tahoma" w:hAnsi="Tahoma" w:cs="Tahoma"/>
          <w:color w:val="1F497D" w:themeColor="text2"/>
          <w:sz w:val="22"/>
          <w:szCs w:val="22"/>
          <w:lang w:bidi="en-US"/>
        </w:rPr>
      </w:pPr>
    </w:p>
    <w:p w14:paraId="2C201C90" w14:textId="77777777" w:rsidR="00E74B5B" w:rsidRPr="00E74B5B" w:rsidRDefault="00E74B5B" w:rsidP="00E74B5B">
      <w:pPr>
        <w:pStyle w:val="TITULOS"/>
        <w:tabs>
          <w:tab w:val="left" w:pos="426"/>
        </w:tabs>
        <w:spacing w:after="0" w:line="240" w:lineRule="auto"/>
        <w:ind w:left="0" w:firstLine="0"/>
        <w:jc w:val="both"/>
        <w:rPr>
          <w:rFonts w:ascii="Tahoma" w:hAnsi="Tahoma" w:cs="Tahoma"/>
          <w:color w:val="004990"/>
          <w:sz w:val="20"/>
          <w:szCs w:val="20"/>
        </w:rPr>
      </w:pPr>
      <w:r w:rsidRPr="00E74B5B">
        <w:rPr>
          <w:rFonts w:ascii="Tahoma" w:hAnsi="Tahoma" w:cs="Tahoma"/>
          <w:color w:val="004990"/>
          <w:sz w:val="20"/>
          <w:szCs w:val="20"/>
        </w:rPr>
        <w:t xml:space="preserve">10 </w:t>
      </w:r>
      <w:r w:rsidR="00A866EF">
        <w:rPr>
          <w:rFonts w:ascii="Tahoma" w:hAnsi="Tahoma" w:cs="Tahoma"/>
          <w:color w:val="004990"/>
          <w:sz w:val="20"/>
          <w:szCs w:val="20"/>
        </w:rPr>
        <w:t xml:space="preserve"> </w:t>
      </w:r>
      <w:r w:rsidRPr="00E74B5B">
        <w:rPr>
          <w:rFonts w:ascii="Tahoma" w:hAnsi="Tahoma" w:cs="Tahoma"/>
          <w:color w:val="004990"/>
          <w:sz w:val="20"/>
          <w:szCs w:val="20"/>
        </w:rPr>
        <w:t>CUADRO DE CALIFICACIÓN RESUMEN DE CRITERIOS MANDATORIOS Y CALIFICABLES</w:t>
      </w:r>
    </w:p>
    <w:p w14:paraId="66F48911" w14:textId="77777777" w:rsidR="00E74B5B" w:rsidRPr="00E74B5B" w:rsidRDefault="00E74B5B" w:rsidP="00E74B5B">
      <w:pPr>
        <w:pStyle w:val="Continuarlista"/>
        <w:spacing w:after="0"/>
        <w:ind w:left="0"/>
        <w:rPr>
          <w:rFonts w:ascii="Tahoma" w:hAnsi="Tahoma" w:cs="Tahoma"/>
          <w:color w:val="1F497D" w:themeColor="text2"/>
          <w:sz w:val="22"/>
          <w:szCs w:val="22"/>
          <w:lang w:bidi="en-US"/>
        </w:rPr>
      </w:pPr>
    </w:p>
    <w:tbl>
      <w:tblPr>
        <w:tblW w:w="9497" w:type="dxa"/>
        <w:tblInd w:w="212" w:type="dxa"/>
        <w:tblLayout w:type="fixed"/>
        <w:tblCellMar>
          <w:left w:w="70" w:type="dxa"/>
          <w:right w:w="70" w:type="dxa"/>
        </w:tblCellMar>
        <w:tblLook w:val="04A0" w:firstRow="1" w:lastRow="0" w:firstColumn="1" w:lastColumn="0" w:noHBand="0" w:noVBand="1"/>
      </w:tblPr>
      <w:tblGrid>
        <w:gridCol w:w="425"/>
        <w:gridCol w:w="7088"/>
        <w:gridCol w:w="1984"/>
      </w:tblGrid>
      <w:tr w:rsidR="00E74B5B" w:rsidRPr="009C2DE5" w14:paraId="312C0968" w14:textId="77777777" w:rsidTr="000654E6">
        <w:trPr>
          <w:trHeight w:val="409"/>
        </w:trPr>
        <w:tc>
          <w:tcPr>
            <w:tcW w:w="425"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E3B3953" w14:textId="77777777" w:rsidR="00E74B5B" w:rsidRPr="00090EA2" w:rsidRDefault="00E74B5B" w:rsidP="00E74B5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7088"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113116C" w14:textId="77777777" w:rsidR="00E74B5B" w:rsidRPr="00090EA2" w:rsidRDefault="00E74B5B" w:rsidP="00E74B5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98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3904821" w14:textId="77777777" w:rsidR="00E74B5B" w:rsidRPr="00090EA2" w:rsidRDefault="00E74B5B" w:rsidP="00E74B5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(10</w:t>
            </w:r>
            <w:r w:rsidRPr="00090EA2">
              <w:rPr>
                <w:rFonts w:ascii="Tahoma" w:hAnsi="Tahoma" w:cs="Tahoma"/>
                <w:b/>
                <w:bCs/>
                <w:color w:val="FFFFFF" w:themeColor="background1"/>
                <w:sz w:val="20"/>
                <w:szCs w:val="20"/>
                <w:lang w:val="es-BO" w:eastAsia="es-BO"/>
              </w:rPr>
              <w:t>0%)</w:t>
            </w:r>
          </w:p>
        </w:tc>
      </w:tr>
      <w:tr w:rsidR="00E74B5B" w:rsidRPr="00302C73" w14:paraId="2DC3008C" w14:textId="77777777" w:rsidTr="000654E6">
        <w:trPr>
          <w:trHeight w:val="315"/>
        </w:trPr>
        <w:tc>
          <w:tcPr>
            <w:tcW w:w="425"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0171B872" w14:textId="77777777" w:rsidR="00E74B5B" w:rsidRPr="00302C73" w:rsidRDefault="00E74B5B" w:rsidP="00EA2817">
            <w:pPr>
              <w:pStyle w:val="Prrafodelista"/>
              <w:numPr>
                <w:ilvl w:val="0"/>
                <w:numId w:val="62"/>
              </w:numPr>
              <w:ind w:left="327" w:hanging="283"/>
              <w:rPr>
                <w:rFonts w:ascii="Tahoma" w:hAnsi="Tahoma" w:cs="Tahoma"/>
                <w:color w:val="004990"/>
                <w:sz w:val="18"/>
                <w:szCs w:val="18"/>
                <w:lang w:val="es-BO" w:eastAsia="es-BO"/>
              </w:rPr>
            </w:pPr>
          </w:p>
        </w:tc>
        <w:tc>
          <w:tcPr>
            <w:tcW w:w="7088"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02BDA2D8" w14:textId="77777777" w:rsidR="00E74B5B" w:rsidRPr="00E74B5B" w:rsidRDefault="00E74B5B" w:rsidP="00E74B5B">
            <w:pPr>
              <w:rPr>
                <w:rFonts w:ascii="Tahoma" w:hAnsi="Tahoma" w:cs="Tahoma"/>
                <w:lang w:val="es-BO" w:eastAsia="es-BO"/>
              </w:rPr>
            </w:pPr>
            <w:r w:rsidRPr="00302C73">
              <w:rPr>
                <w:rFonts w:ascii="Tahoma" w:hAnsi="Tahoma" w:cs="Tahoma"/>
                <w:sz w:val="18"/>
                <w:szCs w:val="18"/>
                <w:lang w:val="es-BO" w:eastAsia="es-BO"/>
              </w:rPr>
              <w:t> </w:t>
            </w:r>
            <w:r w:rsidRPr="00E74B5B">
              <w:rPr>
                <w:rFonts w:ascii="Tahoma" w:hAnsi="Tahoma" w:cs="Tahoma"/>
                <w:color w:val="1F497D"/>
                <w:lang w:val="es-BO" w:eastAsia="es-BO"/>
              </w:rPr>
              <w:t>Cumplimiento de todos los puntos MANDATORIOS de los Acápites 4 al 9</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401CD924" w14:textId="77777777" w:rsidR="00E74B5B" w:rsidRPr="00302C73" w:rsidRDefault="00E74B5B" w:rsidP="00E74B5B">
            <w:pPr>
              <w:jc w:val="center"/>
              <w:rPr>
                <w:rFonts w:ascii="Tahoma" w:hAnsi="Tahoma" w:cs="Tahoma"/>
                <w:sz w:val="18"/>
                <w:szCs w:val="18"/>
                <w:lang w:val="es-BO" w:eastAsia="es-BO"/>
              </w:rPr>
            </w:pPr>
            <w:r>
              <w:rPr>
                <w:rFonts w:ascii="Tahoma" w:hAnsi="Tahoma" w:cs="Tahoma"/>
                <w:b/>
                <w:bCs/>
                <w:color w:val="004990"/>
                <w:sz w:val="20"/>
                <w:szCs w:val="20"/>
                <w:lang w:val="es-BO" w:eastAsia="es-BO"/>
              </w:rPr>
              <w:t>CUMPLE/NO CUMPLE</w:t>
            </w:r>
          </w:p>
        </w:tc>
      </w:tr>
      <w:tr w:rsidR="00E74B5B" w:rsidRPr="009C2DE5" w14:paraId="75607349" w14:textId="77777777" w:rsidTr="00E74B5B">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2CF8CA82" w14:textId="77777777" w:rsidR="00E74B5B" w:rsidRPr="009C2DE5" w:rsidRDefault="00E74B5B" w:rsidP="00E74B5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F7DBA49" w14:textId="77777777" w:rsidR="00E74B5B" w:rsidRPr="009C2DE5" w:rsidRDefault="00E74B5B" w:rsidP="00E74B5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E74B5B" w:rsidRPr="009C2DE5" w14:paraId="4A42C771" w14:textId="77777777" w:rsidTr="00E74B5B">
        <w:trPr>
          <w:trHeight w:val="193"/>
        </w:trPr>
        <w:tc>
          <w:tcPr>
            <w:tcW w:w="7513"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10339F86" w14:textId="77777777" w:rsidR="00E74B5B" w:rsidRPr="009C2DE5" w:rsidRDefault="00E74B5B" w:rsidP="00E74B5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984"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277B8FA7" w14:textId="77777777" w:rsidR="00E74B5B" w:rsidRPr="009C2DE5" w:rsidRDefault="00E74B5B" w:rsidP="00E74B5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7EEA28B7" w14:textId="77777777" w:rsidR="00E74B5B" w:rsidRPr="001B5BA9" w:rsidRDefault="00E74B5B" w:rsidP="00E74B5B">
      <w:pPr>
        <w:ind w:left="24" w:firstLine="426"/>
        <w:jc w:val="center"/>
        <w:rPr>
          <w:rFonts w:ascii="Tahoma" w:hAnsi="Tahoma" w:cs="Tahoma"/>
          <w:i/>
          <w:color w:val="004990"/>
          <w:sz w:val="18"/>
          <w:szCs w:val="18"/>
          <w:lang w:val="es-ES_tradnl"/>
        </w:rPr>
      </w:pPr>
      <w:r w:rsidRPr="009C2DE5">
        <w:rPr>
          <w:rFonts w:ascii="Tahoma" w:hAnsi="Tahoma" w:cs="Tahoma"/>
          <w:b/>
          <w:color w:val="004990"/>
          <w:sz w:val="18"/>
          <w:szCs w:val="18"/>
          <w:lang w:val="es-ES_tradnl"/>
        </w:rPr>
        <w:t>La nota de aprobaci</w:t>
      </w:r>
      <w:r>
        <w:rPr>
          <w:rFonts w:ascii="Tahoma" w:hAnsi="Tahoma" w:cs="Tahoma"/>
          <w:b/>
          <w:color w:val="004990"/>
          <w:sz w:val="18"/>
          <w:szCs w:val="18"/>
          <w:lang w:val="es-ES_tradnl"/>
        </w:rPr>
        <w:t>ón es de 100% de la Calificación</w:t>
      </w:r>
    </w:p>
    <w:p w14:paraId="7828FF8B"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57E07C7E"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5A14D77F" w14:textId="77777777" w:rsidR="00E74B5B" w:rsidRDefault="00E74B5B" w:rsidP="00E74B5B">
      <w:pPr>
        <w:pStyle w:val="Continuarlista"/>
        <w:spacing w:after="0"/>
        <w:ind w:left="0"/>
        <w:rPr>
          <w:rFonts w:ascii="Tahoma" w:hAnsi="Tahoma" w:cs="Tahoma"/>
          <w:color w:val="1F497D" w:themeColor="text2"/>
          <w:sz w:val="22"/>
          <w:szCs w:val="22"/>
          <w:lang w:val="es-ES_tradnl" w:bidi="en-US"/>
        </w:rPr>
      </w:pPr>
    </w:p>
    <w:p w14:paraId="09AB01BB" w14:textId="77777777" w:rsidR="00F70BE8" w:rsidRDefault="00F70BE8" w:rsidP="00E74B5B">
      <w:pPr>
        <w:pStyle w:val="Continuarlista"/>
        <w:spacing w:after="0"/>
        <w:ind w:left="0"/>
        <w:rPr>
          <w:rFonts w:ascii="Tahoma" w:hAnsi="Tahoma" w:cs="Tahoma"/>
          <w:color w:val="1F497D" w:themeColor="text2"/>
          <w:sz w:val="22"/>
          <w:szCs w:val="22"/>
          <w:lang w:val="es-ES_tradnl" w:bidi="en-US"/>
        </w:rPr>
      </w:pPr>
    </w:p>
    <w:p w14:paraId="006E19C9" w14:textId="77777777" w:rsidR="00F70BE8" w:rsidRDefault="00F70BE8" w:rsidP="00E74B5B">
      <w:pPr>
        <w:pStyle w:val="Continuarlista"/>
        <w:spacing w:after="0"/>
        <w:ind w:left="0"/>
        <w:rPr>
          <w:rFonts w:ascii="Tahoma" w:hAnsi="Tahoma" w:cs="Tahoma"/>
          <w:color w:val="1F497D" w:themeColor="text2"/>
          <w:sz w:val="22"/>
          <w:szCs w:val="22"/>
          <w:lang w:val="es-ES_tradnl" w:bidi="en-US"/>
        </w:rPr>
      </w:pPr>
    </w:p>
    <w:p w14:paraId="52CAD847" w14:textId="77777777" w:rsidR="00F70BE8" w:rsidRDefault="00F70BE8" w:rsidP="00E74B5B">
      <w:pPr>
        <w:pStyle w:val="Continuarlista"/>
        <w:spacing w:after="0"/>
        <w:ind w:left="0"/>
        <w:rPr>
          <w:rFonts w:ascii="Tahoma" w:hAnsi="Tahoma" w:cs="Tahoma"/>
          <w:color w:val="1F497D" w:themeColor="text2"/>
          <w:sz w:val="22"/>
          <w:szCs w:val="22"/>
          <w:lang w:val="es-ES_tradnl" w:bidi="en-US"/>
        </w:rPr>
      </w:pPr>
    </w:p>
    <w:p w14:paraId="4AD7F12C" w14:textId="77777777" w:rsidR="00F70BE8" w:rsidRDefault="00F70BE8" w:rsidP="00E74B5B">
      <w:pPr>
        <w:pStyle w:val="Continuarlista"/>
        <w:spacing w:after="0"/>
        <w:ind w:left="0"/>
        <w:rPr>
          <w:rFonts w:ascii="Tahoma" w:hAnsi="Tahoma" w:cs="Tahoma"/>
          <w:color w:val="1F497D" w:themeColor="text2"/>
          <w:sz w:val="22"/>
          <w:szCs w:val="22"/>
          <w:lang w:val="es-ES_tradnl" w:bidi="en-US"/>
        </w:rPr>
      </w:pPr>
    </w:p>
    <w:p w14:paraId="594C112E" w14:textId="77777777" w:rsidR="00685876" w:rsidRDefault="00685876" w:rsidP="00E74B5B">
      <w:pPr>
        <w:pStyle w:val="Ttulo1"/>
        <w:numPr>
          <w:ilvl w:val="0"/>
          <w:numId w:val="0"/>
        </w:numPr>
        <w:ind w:left="348"/>
        <w:jc w:val="center"/>
        <w:rPr>
          <w:color w:val="1F497D" w:themeColor="text2"/>
          <w:sz w:val="28"/>
          <w:szCs w:val="28"/>
          <w:u w:val="none"/>
        </w:rPr>
      </w:pPr>
      <w:bookmarkStart w:id="23" w:name="_Toc499045265"/>
    </w:p>
    <w:p w14:paraId="563BF6A3" w14:textId="77777777" w:rsidR="00685876" w:rsidRDefault="00685876" w:rsidP="00E74B5B">
      <w:pPr>
        <w:pStyle w:val="Ttulo1"/>
        <w:numPr>
          <w:ilvl w:val="0"/>
          <w:numId w:val="0"/>
        </w:numPr>
        <w:ind w:left="348"/>
        <w:jc w:val="center"/>
        <w:rPr>
          <w:color w:val="1F497D" w:themeColor="text2"/>
          <w:sz w:val="28"/>
          <w:szCs w:val="28"/>
          <w:u w:val="none"/>
        </w:rPr>
      </w:pPr>
    </w:p>
    <w:p w14:paraId="5571BEC1" w14:textId="77777777" w:rsidR="00685876" w:rsidRDefault="00685876" w:rsidP="00E74B5B">
      <w:pPr>
        <w:pStyle w:val="Ttulo1"/>
        <w:numPr>
          <w:ilvl w:val="0"/>
          <w:numId w:val="0"/>
        </w:numPr>
        <w:ind w:left="348"/>
        <w:jc w:val="center"/>
        <w:rPr>
          <w:color w:val="1F497D" w:themeColor="text2"/>
          <w:sz w:val="28"/>
          <w:szCs w:val="28"/>
          <w:u w:val="none"/>
        </w:rPr>
      </w:pPr>
    </w:p>
    <w:p w14:paraId="07AFCF67" w14:textId="77777777" w:rsidR="00E74B5B" w:rsidRPr="00A866EF" w:rsidRDefault="00E74B5B" w:rsidP="00E74B5B">
      <w:pPr>
        <w:pStyle w:val="Ttulo1"/>
        <w:numPr>
          <w:ilvl w:val="0"/>
          <w:numId w:val="0"/>
        </w:numPr>
        <w:ind w:left="348"/>
        <w:jc w:val="center"/>
        <w:rPr>
          <w:color w:val="1F497D" w:themeColor="text2"/>
          <w:sz w:val="28"/>
          <w:szCs w:val="28"/>
          <w:u w:val="none"/>
        </w:rPr>
      </w:pPr>
      <w:r w:rsidRPr="00A866EF">
        <w:rPr>
          <w:color w:val="1F497D" w:themeColor="text2"/>
          <w:sz w:val="28"/>
          <w:szCs w:val="28"/>
          <w:u w:val="none"/>
        </w:rPr>
        <w:t>PARTE III</w:t>
      </w:r>
      <w:bookmarkEnd w:id="23"/>
    </w:p>
    <w:p w14:paraId="7EB45B5C" w14:textId="77777777" w:rsidR="00E74B5B" w:rsidRPr="00A866EF" w:rsidRDefault="00E74B5B" w:rsidP="00E74B5B">
      <w:pPr>
        <w:ind w:left="348"/>
        <w:rPr>
          <w:color w:val="1F497D" w:themeColor="text2"/>
          <w:sz w:val="28"/>
          <w:szCs w:val="28"/>
          <w:lang w:val="es-MX"/>
        </w:rPr>
      </w:pPr>
    </w:p>
    <w:p w14:paraId="6821DA6C" w14:textId="77777777" w:rsidR="00E74B5B" w:rsidRPr="00A866EF" w:rsidRDefault="00E74B5B" w:rsidP="00E74B5B">
      <w:pPr>
        <w:ind w:left="348"/>
        <w:jc w:val="center"/>
        <w:rPr>
          <w:rFonts w:ascii="Tahoma" w:hAnsi="Tahoma" w:cs="Tahoma"/>
          <w:b/>
          <w:color w:val="1F497D" w:themeColor="text2"/>
          <w:sz w:val="28"/>
          <w:szCs w:val="28"/>
        </w:rPr>
      </w:pPr>
      <w:r w:rsidRPr="00A866EF">
        <w:rPr>
          <w:rFonts w:ascii="Tahoma" w:hAnsi="Tahoma" w:cs="Tahoma"/>
          <w:b/>
          <w:color w:val="1F497D" w:themeColor="text2"/>
          <w:sz w:val="28"/>
          <w:szCs w:val="28"/>
        </w:rPr>
        <w:t>ANEXOS</w:t>
      </w:r>
    </w:p>
    <w:p w14:paraId="75C540C4" w14:textId="77777777" w:rsidR="00E74B5B" w:rsidRPr="00A866EF" w:rsidRDefault="00E74B5B" w:rsidP="00E74B5B">
      <w:pPr>
        <w:ind w:left="348"/>
        <w:rPr>
          <w:rFonts w:ascii="Arial" w:hAnsi="Arial" w:cs="Arial"/>
          <w:i/>
          <w:color w:val="1F497D" w:themeColor="text2"/>
          <w:szCs w:val="20"/>
        </w:rPr>
      </w:pPr>
    </w:p>
    <w:p w14:paraId="2B528FBF" w14:textId="77777777" w:rsidR="00E74B5B" w:rsidRPr="00A866EF" w:rsidRDefault="00E74B5B" w:rsidP="00E74B5B">
      <w:pPr>
        <w:ind w:left="348"/>
        <w:rPr>
          <w:rFonts w:ascii="Arial" w:hAnsi="Arial" w:cs="Arial"/>
          <w:i/>
          <w:color w:val="1F497D" w:themeColor="text2"/>
          <w:szCs w:val="20"/>
        </w:rPr>
      </w:pPr>
    </w:p>
    <w:p w14:paraId="196165A2" w14:textId="77777777" w:rsidR="00E74B5B" w:rsidRPr="00A866EF" w:rsidRDefault="00E74B5B" w:rsidP="00E74B5B">
      <w:pPr>
        <w:ind w:left="348"/>
        <w:rPr>
          <w:rFonts w:ascii="Arial" w:hAnsi="Arial" w:cs="Arial"/>
          <w:i/>
          <w:color w:val="1F497D" w:themeColor="text2"/>
          <w:szCs w:val="20"/>
        </w:rPr>
      </w:pPr>
    </w:p>
    <w:p w14:paraId="4884CA1F" w14:textId="77777777" w:rsidR="00E74B5B" w:rsidRPr="00A866EF"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Anexo No. 1 – Condiciones Generales del Proceso de Contratación</w:t>
      </w:r>
    </w:p>
    <w:p w14:paraId="294AF209" w14:textId="77777777" w:rsidR="00E74B5B" w:rsidRPr="00A866EF"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Anexo No. 2 – Declaración de Integridad del Personal de la Empresa proponente</w:t>
      </w:r>
    </w:p>
    <w:p w14:paraId="3B3416E4" w14:textId="77777777" w:rsidR="00E74B5B" w:rsidRPr="00A866EF"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Anexo No. 3 – Modelo del contrato</w:t>
      </w:r>
    </w:p>
    <w:p w14:paraId="585EF794" w14:textId="77777777" w:rsidR="00E74B5B" w:rsidRPr="00A866EF"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 xml:space="preserve">Anexo No. 4 – Descripción Red </w:t>
      </w:r>
      <w:r w:rsidR="003B4E52" w:rsidRPr="00A866EF">
        <w:rPr>
          <w:rFonts w:ascii="Tahoma" w:hAnsi="Tahoma" w:cs="Tahoma"/>
          <w:color w:val="1F497D" w:themeColor="text2"/>
          <w:sz w:val="22"/>
          <w:szCs w:val="22"/>
        </w:rPr>
        <w:t>Television Satelital</w:t>
      </w:r>
    </w:p>
    <w:p w14:paraId="4E4CBEEF" w14:textId="77777777" w:rsidR="00E74B5B" w:rsidRPr="00A866EF"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Anexo No. 5 – Cobertu</w:t>
      </w:r>
      <w:r w:rsidR="003B4E52" w:rsidRPr="00A866EF">
        <w:rPr>
          <w:rFonts w:ascii="Tahoma" w:hAnsi="Tahoma" w:cs="Tahoma"/>
          <w:color w:val="1F497D" w:themeColor="text2"/>
          <w:sz w:val="22"/>
          <w:szCs w:val="22"/>
        </w:rPr>
        <w:t>ra Geográfica y Características</w:t>
      </w:r>
    </w:p>
    <w:p w14:paraId="7145AC51" w14:textId="77777777" w:rsidR="00E74B5B" w:rsidRPr="00124183" w:rsidRDefault="00E74B5B" w:rsidP="00E74B5B">
      <w:pPr>
        <w:ind w:left="348"/>
        <w:rPr>
          <w:rFonts w:ascii="Tahoma" w:hAnsi="Tahoma" w:cs="Tahoma"/>
          <w:color w:val="1F497D" w:themeColor="text2"/>
          <w:sz w:val="22"/>
          <w:szCs w:val="22"/>
        </w:rPr>
      </w:pPr>
      <w:r w:rsidRPr="00A866EF">
        <w:rPr>
          <w:rFonts w:ascii="Tahoma" w:hAnsi="Tahoma" w:cs="Tahoma"/>
          <w:color w:val="1F497D" w:themeColor="text2"/>
          <w:sz w:val="22"/>
          <w:szCs w:val="22"/>
        </w:rPr>
        <w:t>Anexo No. 6 – Propuesta Económica</w:t>
      </w:r>
    </w:p>
    <w:p w14:paraId="18F082EF" w14:textId="77777777" w:rsidR="00E74B5B" w:rsidRDefault="00E74B5B" w:rsidP="00A97842">
      <w:pPr>
        <w:rPr>
          <w:rFonts w:ascii="Tahoma" w:hAnsi="Tahoma" w:cs="Tahoma"/>
          <w:color w:val="1F497D" w:themeColor="text2"/>
          <w:sz w:val="12"/>
          <w:szCs w:val="22"/>
        </w:rPr>
      </w:pPr>
    </w:p>
    <w:p w14:paraId="5DDBC6B1" w14:textId="77777777" w:rsidR="00F53F98" w:rsidRDefault="00F53F98" w:rsidP="00A97842">
      <w:pPr>
        <w:rPr>
          <w:rFonts w:ascii="Tahoma" w:hAnsi="Tahoma" w:cs="Tahoma"/>
          <w:color w:val="1F497D" w:themeColor="text2"/>
          <w:sz w:val="12"/>
          <w:szCs w:val="22"/>
        </w:rPr>
      </w:pPr>
    </w:p>
    <w:p w14:paraId="53625329" w14:textId="77777777" w:rsidR="00F53F98" w:rsidRDefault="00F53F98" w:rsidP="00A97842">
      <w:pPr>
        <w:rPr>
          <w:rFonts w:ascii="Tahoma" w:hAnsi="Tahoma" w:cs="Tahoma"/>
          <w:color w:val="1F497D" w:themeColor="text2"/>
          <w:sz w:val="12"/>
          <w:szCs w:val="22"/>
        </w:rPr>
      </w:pPr>
    </w:p>
    <w:p w14:paraId="7E1D2415" w14:textId="77777777" w:rsidR="00F53F98" w:rsidRDefault="00F53F98" w:rsidP="00A97842">
      <w:pPr>
        <w:rPr>
          <w:rFonts w:ascii="Tahoma" w:hAnsi="Tahoma" w:cs="Tahoma"/>
          <w:color w:val="1F497D" w:themeColor="text2"/>
          <w:sz w:val="12"/>
          <w:szCs w:val="22"/>
        </w:rPr>
      </w:pPr>
    </w:p>
    <w:p w14:paraId="3EFE31D0" w14:textId="77777777" w:rsidR="00F53F98" w:rsidRDefault="00F53F98" w:rsidP="00A97842">
      <w:pPr>
        <w:rPr>
          <w:rFonts w:ascii="Tahoma" w:hAnsi="Tahoma" w:cs="Tahoma"/>
          <w:color w:val="1F497D" w:themeColor="text2"/>
          <w:sz w:val="12"/>
          <w:szCs w:val="22"/>
        </w:rPr>
      </w:pPr>
    </w:p>
    <w:p w14:paraId="38C9DFE4" w14:textId="77777777" w:rsidR="00F53F98" w:rsidRDefault="00F53F98" w:rsidP="00A97842">
      <w:pPr>
        <w:rPr>
          <w:rFonts w:ascii="Tahoma" w:hAnsi="Tahoma" w:cs="Tahoma"/>
          <w:color w:val="1F497D" w:themeColor="text2"/>
          <w:sz w:val="12"/>
          <w:szCs w:val="22"/>
        </w:rPr>
      </w:pPr>
    </w:p>
    <w:p w14:paraId="339EF3D0" w14:textId="77777777" w:rsidR="00F53F98" w:rsidRDefault="00F53F98" w:rsidP="00A97842">
      <w:pPr>
        <w:rPr>
          <w:rFonts w:ascii="Tahoma" w:hAnsi="Tahoma" w:cs="Tahoma"/>
          <w:color w:val="1F497D" w:themeColor="text2"/>
          <w:sz w:val="12"/>
          <w:szCs w:val="22"/>
        </w:rPr>
      </w:pPr>
    </w:p>
    <w:p w14:paraId="73FC3F10" w14:textId="77777777" w:rsidR="00F53F98" w:rsidRDefault="00F53F98" w:rsidP="00A97842">
      <w:pPr>
        <w:rPr>
          <w:rFonts w:ascii="Tahoma" w:hAnsi="Tahoma" w:cs="Tahoma"/>
          <w:color w:val="1F497D" w:themeColor="text2"/>
          <w:sz w:val="12"/>
          <w:szCs w:val="22"/>
        </w:rPr>
      </w:pPr>
    </w:p>
    <w:p w14:paraId="2F0C341C" w14:textId="77777777" w:rsidR="00F53F98" w:rsidRDefault="00F53F98" w:rsidP="00A97842">
      <w:pPr>
        <w:rPr>
          <w:rFonts w:ascii="Tahoma" w:hAnsi="Tahoma" w:cs="Tahoma"/>
          <w:color w:val="1F497D" w:themeColor="text2"/>
          <w:sz w:val="12"/>
          <w:szCs w:val="22"/>
        </w:rPr>
      </w:pPr>
    </w:p>
    <w:p w14:paraId="0237F436" w14:textId="77777777" w:rsidR="00F53F98" w:rsidRDefault="00F53F98" w:rsidP="00A97842">
      <w:pPr>
        <w:rPr>
          <w:rFonts w:ascii="Tahoma" w:hAnsi="Tahoma" w:cs="Tahoma"/>
          <w:color w:val="1F497D" w:themeColor="text2"/>
          <w:sz w:val="12"/>
          <w:szCs w:val="22"/>
        </w:rPr>
      </w:pPr>
    </w:p>
    <w:p w14:paraId="37A06D85" w14:textId="77777777" w:rsidR="00F53F98" w:rsidRDefault="00F53F98" w:rsidP="00A97842">
      <w:pPr>
        <w:rPr>
          <w:rFonts w:ascii="Tahoma" w:hAnsi="Tahoma" w:cs="Tahoma"/>
          <w:color w:val="1F497D" w:themeColor="text2"/>
          <w:sz w:val="12"/>
          <w:szCs w:val="22"/>
        </w:rPr>
      </w:pPr>
    </w:p>
    <w:p w14:paraId="2096601C" w14:textId="77777777" w:rsidR="00F53F98" w:rsidRDefault="00F53F98" w:rsidP="00A97842">
      <w:pPr>
        <w:rPr>
          <w:rFonts w:ascii="Tahoma" w:hAnsi="Tahoma" w:cs="Tahoma"/>
          <w:color w:val="1F497D" w:themeColor="text2"/>
          <w:sz w:val="12"/>
          <w:szCs w:val="22"/>
        </w:rPr>
      </w:pPr>
    </w:p>
    <w:p w14:paraId="43F1E604" w14:textId="77777777" w:rsidR="00F53F98" w:rsidRDefault="00F53F98" w:rsidP="00A97842">
      <w:pPr>
        <w:rPr>
          <w:rFonts w:ascii="Tahoma" w:hAnsi="Tahoma" w:cs="Tahoma"/>
          <w:color w:val="1F497D" w:themeColor="text2"/>
          <w:sz w:val="12"/>
          <w:szCs w:val="22"/>
        </w:rPr>
      </w:pPr>
    </w:p>
    <w:p w14:paraId="32120B1C" w14:textId="77777777" w:rsidR="00F53F98" w:rsidRDefault="00F53F98" w:rsidP="00A97842">
      <w:pPr>
        <w:rPr>
          <w:rFonts w:ascii="Tahoma" w:hAnsi="Tahoma" w:cs="Tahoma"/>
          <w:color w:val="1F497D" w:themeColor="text2"/>
          <w:sz w:val="12"/>
          <w:szCs w:val="22"/>
        </w:rPr>
      </w:pPr>
    </w:p>
    <w:p w14:paraId="10AC213D" w14:textId="7365EE2D" w:rsidR="00F53F98" w:rsidRDefault="000654E6" w:rsidP="00A97842">
      <w:pPr>
        <w:rPr>
          <w:rFonts w:ascii="Tahoma" w:hAnsi="Tahoma" w:cs="Tahoma"/>
          <w:color w:val="1F497D" w:themeColor="text2"/>
          <w:sz w:val="12"/>
          <w:szCs w:val="22"/>
        </w:rPr>
      </w:pPr>
      <w:r>
        <w:rPr>
          <w:rFonts w:ascii="Tahoma" w:hAnsi="Tahoma" w:cs="Tahoma"/>
          <w:color w:val="1F497D" w:themeColor="text2"/>
          <w:sz w:val="1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74B5B" w:rsidRPr="0037166E" w14:paraId="2F93CAF4" w14:textId="77777777" w:rsidTr="00E74B5B">
        <w:trPr>
          <w:trHeight w:val="617"/>
        </w:trPr>
        <w:tc>
          <w:tcPr>
            <w:tcW w:w="2410" w:type="dxa"/>
            <w:shd w:val="clear" w:color="auto" w:fill="004990"/>
            <w:vAlign w:val="center"/>
          </w:tcPr>
          <w:p w14:paraId="487C7EDF" w14:textId="77777777" w:rsidR="00E74B5B" w:rsidRPr="0037166E" w:rsidRDefault="00E74B5B" w:rsidP="00E74B5B">
            <w:pPr>
              <w:pStyle w:val="Textoindependiente3"/>
              <w:spacing w:after="0"/>
              <w:jc w:val="center"/>
              <w:rPr>
                <w:rFonts w:ascii="Tahoma" w:hAnsi="Tahoma" w:cs="Tahoma"/>
                <w:b/>
                <w:color w:val="FFFFFF"/>
                <w:sz w:val="28"/>
                <w:szCs w:val="28"/>
                <w:lang w:val="pt-BR"/>
              </w:rPr>
            </w:pPr>
            <w:r>
              <w:br w:type="page"/>
            </w:r>
            <w:r w:rsidRPr="0037166E">
              <w:rPr>
                <w:rFonts w:ascii="Tahoma" w:hAnsi="Tahoma" w:cs="Tahoma"/>
                <w:color w:val="004990"/>
                <w:sz w:val="22"/>
                <w:szCs w:val="22"/>
              </w:rPr>
              <w:br w:type="page"/>
            </w:r>
            <w:r w:rsidRPr="0037166E">
              <w:rPr>
                <w:rFonts w:ascii="Tahoma" w:hAnsi="Tahoma" w:cs="Tahoma"/>
                <w:b/>
                <w:color w:val="FFFFFF"/>
                <w:sz w:val="28"/>
                <w:szCs w:val="28"/>
                <w:lang w:val="pt-BR"/>
              </w:rPr>
              <w:t>ANEXO No. 1</w:t>
            </w:r>
          </w:p>
        </w:tc>
        <w:tc>
          <w:tcPr>
            <w:tcW w:w="7365" w:type="dxa"/>
            <w:vAlign w:val="center"/>
          </w:tcPr>
          <w:p w14:paraId="6B1C1663" w14:textId="77777777" w:rsidR="00E74B5B" w:rsidRPr="006F2D90" w:rsidRDefault="00E74B5B" w:rsidP="00E74B5B">
            <w:pPr>
              <w:ind w:left="567"/>
              <w:jc w:val="center"/>
              <w:rPr>
                <w:rFonts w:ascii="Tahoma" w:hAnsi="Tahoma" w:cs="Tahoma"/>
                <w:b/>
                <w:color w:val="004990"/>
                <w:sz w:val="28"/>
                <w:szCs w:val="28"/>
                <w:lang w:val="pt-BR"/>
              </w:rPr>
            </w:pPr>
            <w:r w:rsidRPr="006F2D90">
              <w:rPr>
                <w:rFonts w:ascii="Tahoma" w:hAnsi="Tahoma" w:cs="Tahoma"/>
                <w:b/>
                <w:color w:val="004990"/>
                <w:sz w:val="28"/>
                <w:szCs w:val="28"/>
                <w:lang w:val="pt-BR"/>
              </w:rPr>
              <w:t xml:space="preserve">CONDICIONES GENERALES DEL PROCESO </w:t>
            </w:r>
          </w:p>
        </w:tc>
      </w:tr>
    </w:tbl>
    <w:p w14:paraId="53DDB733" w14:textId="77777777" w:rsidR="00E74B5B" w:rsidRDefault="00E74B5B" w:rsidP="00A97842">
      <w:pPr>
        <w:rPr>
          <w:rFonts w:ascii="Tahoma" w:hAnsi="Tahoma" w:cs="Tahoma"/>
          <w:color w:val="1F497D" w:themeColor="text2"/>
          <w:sz w:val="12"/>
          <w:szCs w:val="22"/>
        </w:rPr>
      </w:pPr>
    </w:p>
    <w:p w14:paraId="7BCA0115" w14:textId="77777777" w:rsidR="00E74B5B" w:rsidRPr="00A30F9A" w:rsidRDefault="00E74B5B" w:rsidP="00E74B5B">
      <w:pPr>
        <w:jc w:val="both"/>
        <w:rPr>
          <w:rFonts w:ascii="Tahoma" w:hAnsi="Tahoma" w:cs="Tahoma"/>
          <w:b/>
          <w:color w:val="2F5496"/>
          <w:sz w:val="22"/>
          <w:szCs w:val="22"/>
        </w:rPr>
      </w:pPr>
      <w:r w:rsidRPr="00A30F9A">
        <w:rPr>
          <w:rFonts w:ascii="Tahoma" w:hAnsi="Tahoma" w:cs="Tahoma"/>
          <w:b/>
          <w:color w:val="2F5496"/>
          <w:sz w:val="22"/>
          <w:szCs w:val="22"/>
        </w:rPr>
        <w:t xml:space="preserve">Consideraciones Generales </w:t>
      </w:r>
    </w:p>
    <w:p w14:paraId="0F986F81" w14:textId="77777777" w:rsidR="00E74B5B" w:rsidRPr="00A30F9A" w:rsidRDefault="00E74B5B" w:rsidP="00E74B5B">
      <w:pPr>
        <w:jc w:val="both"/>
        <w:rPr>
          <w:rFonts w:ascii="Tahoma" w:hAnsi="Tahoma" w:cs="Tahoma"/>
          <w:b/>
          <w:color w:val="2F5496"/>
        </w:rPr>
      </w:pPr>
    </w:p>
    <w:p w14:paraId="65FA587D"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Adjudicación:</w:t>
      </w:r>
      <w:r w:rsidRPr="00A30F9A">
        <w:rPr>
          <w:rFonts w:ascii="Tahoma" w:hAnsi="Tahoma" w:cs="Tahoma"/>
          <w:color w:val="2F5496"/>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021AF31"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Naturaleza confidencial de las propuestas:</w:t>
      </w:r>
      <w:r w:rsidRPr="00A30F9A">
        <w:rPr>
          <w:rFonts w:ascii="Tahoma" w:hAnsi="Tahoma" w:cs="Tahoma"/>
          <w:color w:val="2F5496"/>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74AC757"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Confidencialidad:</w:t>
      </w:r>
      <w:r w:rsidRPr="00A30F9A">
        <w:rPr>
          <w:rFonts w:ascii="Tahoma" w:hAnsi="Tahoma" w:cs="Tahoma"/>
          <w:color w:val="2F5496"/>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ACE1498"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 xml:space="preserve">Acciones legales: </w:t>
      </w:r>
      <w:r w:rsidRPr="00A30F9A">
        <w:rPr>
          <w:rFonts w:ascii="Tahoma" w:hAnsi="Tahoma" w:cs="Tahoma"/>
          <w:color w:val="2F5496"/>
          <w:sz w:val="22"/>
          <w:szCs w:val="22"/>
        </w:rPr>
        <w:t>ENTEL S.A. se reserva el derecho de seguir las acciones civiles o penales que correspondan, al margen de dar de baja de su árbol de proponentes a la empresa que infrinja su acuerdo de confidencialidad.</w:t>
      </w:r>
    </w:p>
    <w:p w14:paraId="5EF8E9B4"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Medida Anticorrupción:</w:t>
      </w:r>
      <w:r w:rsidRPr="00A30F9A">
        <w:rPr>
          <w:rFonts w:ascii="Tahoma" w:hAnsi="Tahoma" w:cs="Tahoma"/>
          <w:color w:val="2F5496"/>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E2A7A1B" w14:textId="77777777" w:rsidR="00E74B5B" w:rsidRPr="00A30F9A" w:rsidRDefault="00E74B5B" w:rsidP="00F45C5D">
      <w:pPr>
        <w:numPr>
          <w:ilvl w:val="0"/>
          <w:numId w:val="22"/>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Prohibición de Competencia:</w:t>
      </w:r>
      <w:r w:rsidRPr="00A30F9A">
        <w:rPr>
          <w:rFonts w:ascii="Tahoma" w:hAnsi="Tahoma" w:cs="Tahoma"/>
          <w:color w:val="2F5496"/>
          <w:sz w:val="22"/>
          <w:szCs w:val="22"/>
        </w:rPr>
        <w:t xml:space="preserve"> En contratos resultantes de la adjudicación del presente proceso se contemplará la cláusula de no competencia.</w:t>
      </w:r>
    </w:p>
    <w:p w14:paraId="0E9B1DE0" w14:textId="77777777" w:rsidR="00E74B5B" w:rsidRPr="00A30F9A" w:rsidRDefault="00E74B5B" w:rsidP="00E74B5B">
      <w:pPr>
        <w:ind w:left="567"/>
        <w:jc w:val="both"/>
        <w:rPr>
          <w:rFonts w:ascii="Tahoma" w:hAnsi="Tahoma" w:cs="Tahoma"/>
          <w:color w:val="2F5496"/>
          <w:sz w:val="22"/>
          <w:szCs w:val="22"/>
        </w:rPr>
      </w:pPr>
      <w:r w:rsidRPr="00A30F9A">
        <w:rPr>
          <w:rFonts w:ascii="Tahoma" w:hAnsi="Tahoma" w:cs="Tahoma"/>
          <w:color w:val="2F5496"/>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FD5D976" w14:textId="77777777" w:rsidR="00E74B5B" w:rsidRPr="00A30F9A" w:rsidRDefault="00E74B5B" w:rsidP="00E74B5B">
      <w:pPr>
        <w:ind w:left="567"/>
        <w:jc w:val="both"/>
        <w:rPr>
          <w:rFonts w:ascii="Tahoma" w:hAnsi="Tahoma" w:cs="Tahoma"/>
          <w:color w:val="2F5496"/>
        </w:rPr>
      </w:pPr>
    </w:p>
    <w:p w14:paraId="7A0481D2" w14:textId="77777777" w:rsidR="00E74B5B" w:rsidRPr="00A30F9A" w:rsidRDefault="00E74B5B" w:rsidP="00E74B5B">
      <w:pPr>
        <w:ind w:left="567"/>
        <w:jc w:val="both"/>
        <w:rPr>
          <w:rFonts w:ascii="Tahoma" w:hAnsi="Tahoma" w:cs="Tahoma"/>
          <w:color w:val="2F5496"/>
          <w:sz w:val="22"/>
          <w:szCs w:val="22"/>
        </w:rPr>
      </w:pPr>
      <w:r w:rsidRPr="00A30F9A">
        <w:rPr>
          <w:rFonts w:ascii="Tahoma" w:hAnsi="Tahoma" w:cs="Tahoma"/>
          <w:color w:val="2F5496"/>
          <w:sz w:val="22"/>
          <w:szCs w:val="22"/>
        </w:rPr>
        <w:t>En este sentido ENTEL S.A. se reserva el derecho de no incluir en el proceso de selección y adjudicación al proveedor que incumpla con dicha cláusula.</w:t>
      </w:r>
    </w:p>
    <w:p w14:paraId="19F53C2B" w14:textId="77777777" w:rsidR="00E74B5B" w:rsidRPr="00A30F9A" w:rsidRDefault="00E74B5B" w:rsidP="00E74B5B">
      <w:pPr>
        <w:ind w:left="567"/>
        <w:jc w:val="both"/>
        <w:rPr>
          <w:rFonts w:ascii="Tahoma" w:hAnsi="Tahoma" w:cs="Tahoma"/>
          <w:color w:val="2F5496"/>
          <w:sz w:val="22"/>
          <w:szCs w:val="22"/>
        </w:rPr>
      </w:pPr>
    </w:p>
    <w:p w14:paraId="7012003B" w14:textId="77777777" w:rsidR="00E74B5B" w:rsidRPr="00707D82" w:rsidRDefault="00E74B5B" w:rsidP="00F45C5D">
      <w:pPr>
        <w:numPr>
          <w:ilvl w:val="0"/>
          <w:numId w:val="22"/>
        </w:numPr>
        <w:ind w:left="567" w:hanging="567"/>
        <w:jc w:val="both"/>
        <w:rPr>
          <w:rFonts w:ascii="Tahoma" w:hAnsi="Tahoma" w:cs="Tahoma"/>
          <w:b/>
          <w:color w:val="2F5496"/>
          <w:sz w:val="22"/>
          <w:szCs w:val="22"/>
        </w:rPr>
      </w:pPr>
      <w:r w:rsidRPr="00A30F9A">
        <w:rPr>
          <w:rFonts w:ascii="Tahoma" w:hAnsi="Tahoma" w:cs="Tahoma"/>
          <w:b/>
          <w:color w:val="2F5496"/>
          <w:sz w:val="22"/>
          <w:szCs w:val="22"/>
        </w:rPr>
        <w:t>Impedidos de Participar:</w:t>
      </w:r>
      <w:r w:rsidRPr="00A30F9A">
        <w:rPr>
          <w:rFonts w:ascii="Tahoma" w:hAnsi="Tahoma" w:cs="Tahoma"/>
          <w:color w:val="2F5496"/>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A30F9A">
        <w:rPr>
          <w:rFonts w:ascii="Tahoma" w:hAnsi="Tahoma" w:cs="Tahoma"/>
          <w:iCs/>
          <w:color w:val="2F5496"/>
          <w:sz w:val="22"/>
          <w:szCs w:val="22"/>
          <w:lang w:val="es-BO"/>
        </w:rPr>
        <w:t xml:space="preserve"> </w:t>
      </w:r>
    </w:p>
    <w:p w14:paraId="08B4C220" w14:textId="02A261DF" w:rsidR="000654E6" w:rsidRDefault="000654E6">
      <w:pPr>
        <w:rPr>
          <w:rFonts w:ascii="Tahoma" w:hAnsi="Tahoma" w:cs="Tahoma"/>
          <w:b/>
          <w:color w:val="2F5496"/>
          <w:sz w:val="22"/>
          <w:szCs w:val="22"/>
        </w:rPr>
      </w:pPr>
      <w:r>
        <w:rPr>
          <w:rFonts w:ascii="Tahoma" w:hAnsi="Tahoma" w:cs="Tahoma"/>
          <w:b/>
          <w:color w:val="2F5496"/>
          <w:sz w:val="22"/>
          <w:szCs w:val="22"/>
        </w:rPr>
        <w:br w:type="page"/>
      </w:r>
    </w:p>
    <w:p w14:paraId="19880398" w14:textId="77777777" w:rsidR="00E74B5B" w:rsidRPr="00A30F9A" w:rsidRDefault="00E74B5B" w:rsidP="00E74B5B">
      <w:pPr>
        <w:rPr>
          <w:rFonts w:ascii="Tahoma" w:hAnsi="Tahoma" w:cs="Tahoma"/>
          <w:b/>
          <w:color w:val="2F5496"/>
          <w:sz w:val="22"/>
          <w:szCs w:val="22"/>
        </w:rPr>
      </w:pPr>
      <w:r w:rsidRPr="00A30F9A">
        <w:rPr>
          <w:rFonts w:ascii="Tahoma" w:hAnsi="Tahoma" w:cs="Tahoma"/>
          <w:b/>
          <w:color w:val="2F5496"/>
          <w:sz w:val="22"/>
          <w:szCs w:val="22"/>
        </w:rPr>
        <w:t>Consideraciones previas a la presentación de propuestas</w:t>
      </w:r>
    </w:p>
    <w:p w14:paraId="11FE9A04" w14:textId="77777777" w:rsidR="00E74B5B" w:rsidRPr="00A30F9A" w:rsidRDefault="00E74B5B" w:rsidP="00E74B5B">
      <w:pPr>
        <w:rPr>
          <w:rFonts w:ascii="Tahoma" w:hAnsi="Tahoma" w:cs="Tahoma"/>
          <w:b/>
          <w:color w:val="2F5496"/>
          <w:sz w:val="22"/>
          <w:szCs w:val="22"/>
        </w:rPr>
      </w:pPr>
    </w:p>
    <w:p w14:paraId="6F673CFA" w14:textId="77777777" w:rsidR="00E74B5B" w:rsidRPr="00A30F9A" w:rsidRDefault="00E74B5B" w:rsidP="00F45C5D">
      <w:pPr>
        <w:numPr>
          <w:ilvl w:val="0"/>
          <w:numId w:val="22"/>
        </w:numPr>
        <w:ind w:left="567" w:hanging="567"/>
        <w:jc w:val="both"/>
        <w:rPr>
          <w:rFonts w:ascii="Tahoma" w:hAnsi="Tahoma" w:cs="Tahoma"/>
          <w:b/>
          <w:color w:val="2F5496"/>
          <w:sz w:val="22"/>
          <w:szCs w:val="22"/>
        </w:rPr>
      </w:pPr>
      <w:r w:rsidRPr="00A30F9A">
        <w:rPr>
          <w:rFonts w:ascii="Tahoma" w:hAnsi="Tahoma" w:cs="Tahoma"/>
          <w:b/>
          <w:color w:val="2F5496"/>
          <w:sz w:val="22"/>
          <w:szCs w:val="22"/>
        </w:rPr>
        <w:t>Revisión y Modificación de los Términos Básicos de Contratación:</w:t>
      </w:r>
      <w:r w:rsidRPr="00A30F9A">
        <w:rPr>
          <w:rFonts w:ascii="Tahoma" w:hAnsi="Tahoma" w:cs="Tahoma"/>
          <w:color w:val="2F5496"/>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69B457E" w14:textId="77777777" w:rsidR="00E74B5B" w:rsidRPr="00A30F9A" w:rsidRDefault="00E74B5B" w:rsidP="00E74B5B">
      <w:pPr>
        <w:ind w:left="567" w:hanging="567"/>
        <w:jc w:val="both"/>
        <w:rPr>
          <w:rFonts w:ascii="Tahoma" w:hAnsi="Tahoma" w:cs="Tahoma"/>
          <w:b/>
          <w:color w:val="2F5496"/>
          <w:sz w:val="22"/>
          <w:szCs w:val="22"/>
        </w:rPr>
      </w:pPr>
    </w:p>
    <w:p w14:paraId="6DC5EA95" w14:textId="77777777" w:rsidR="00E74B5B" w:rsidRPr="00A30F9A" w:rsidRDefault="00E74B5B" w:rsidP="00F45C5D">
      <w:pPr>
        <w:numPr>
          <w:ilvl w:val="0"/>
          <w:numId w:val="22"/>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Solicitud </w:t>
      </w:r>
      <w:r w:rsidRPr="00A30F9A">
        <w:rPr>
          <w:rFonts w:ascii="Tahoma" w:hAnsi="Tahoma" w:cs="Tahoma"/>
          <w:b/>
          <w:bCs/>
          <w:color w:val="2F5496"/>
          <w:sz w:val="22"/>
          <w:szCs w:val="22"/>
        </w:rPr>
        <w:t>de Ampliación del Plazo de Entrega de Ofertas:</w:t>
      </w:r>
      <w:r w:rsidRPr="00A30F9A">
        <w:rPr>
          <w:rFonts w:ascii="Tahoma" w:hAnsi="Tahoma" w:cs="Tahoma"/>
          <w:bCs/>
          <w:color w:val="2F5496"/>
          <w:sz w:val="22"/>
          <w:szCs w:val="22"/>
        </w:rPr>
        <w:t xml:space="preserve"> </w:t>
      </w:r>
      <w:r w:rsidRPr="00A30F9A">
        <w:rPr>
          <w:rFonts w:ascii="Tahoma" w:hAnsi="Tahoma" w:cs="Tahoma"/>
          <w:color w:val="2F5496"/>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A30F9A">
        <w:rPr>
          <w:rFonts w:ascii="Tahoma" w:hAnsi="Tahoma" w:cs="Tahoma"/>
          <w:color w:val="2F5496"/>
          <w:sz w:val="22"/>
          <w:szCs w:val="22"/>
          <w:vertAlign w:val="superscript"/>
        </w:rPr>
        <w:footnoteReference w:id="2"/>
      </w:r>
      <w:r w:rsidRPr="00A30F9A">
        <w:rPr>
          <w:rFonts w:ascii="Tahoma" w:hAnsi="Tahoma" w:cs="Tahoma"/>
          <w:color w:val="2F5496"/>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CC540FA" w14:textId="77777777" w:rsidR="00E74B5B" w:rsidRPr="00A30F9A" w:rsidRDefault="00E74B5B" w:rsidP="00E74B5B">
      <w:pPr>
        <w:ind w:left="567" w:hanging="567"/>
        <w:jc w:val="both"/>
        <w:rPr>
          <w:rFonts w:ascii="Tahoma" w:hAnsi="Tahoma" w:cs="Tahoma"/>
          <w:color w:val="2F5496"/>
          <w:sz w:val="22"/>
          <w:szCs w:val="22"/>
        </w:rPr>
      </w:pPr>
    </w:p>
    <w:p w14:paraId="165A9190" w14:textId="77777777" w:rsidR="00E74B5B" w:rsidRPr="00A30F9A" w:rsidRDefault="00E74B5B" w:rsidP="00F45C5D">
      <w:pPr>
        <w:numPr>
          <w:ilvl w:val="0"/>
          <w:numId w:val="22"/>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Rechazo de Propuestas: </w:t>
      </w:r>
      <w:r w:rsidRPr="00A30F9A">
        <w:rPr>
          <w:rFonts w:ascii="Tahoma" w:hAnsi="Tahoma" w:cs="Tahoma"/>
          <w:color w:val="2F5496"/>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B8EF384" w14:textId="77777777" w:rsidR="00E74B5B" w:rsidRPr="00A30F9A" w:rsidRDefault="00E74B5B" w:rsidP="00E74B5B">
      <w:pPr>
        <w:ind w:left="567" w:hanging="567"/>
        <w:jc w:val="both"/>
        <w:rPr>
          <w:rFonts w:ascii="Tahoma" w:hAnsi="Tahoma" w:cs="Tahoma"/>
          <w:color w:val="2F5496"/>
          <w:sz w:val="22"/>
          <w:szCs w:val="22"/>
        </w:rPr>
      </w:pPr>
    </w:p>
    <w:p w14:paraId="2620DD41" w14:textId="77777777" w:rsidR="00E74B5B" w:rsidRPr="00A30F9A" w:rsidRDefault="00E74B5B" w:rsidP="00F45C5D">
      <w:pPr>
        <w:numPr>
          <w:ilvl w:val="0"/>
          <w:numId w:val="22"/>
        </w:numPr>
        <w:ind w:left="567" w:hanging="567"/>
        <w:jc w:val="both"/>
        <w:rPr>
          <w:rFonts w:ascii="Tahoma" w:hAnsi="Tahoma" w:cs="Tahoma"/>
          <w:color w:val="2F5496"/>
          <w:sz w:val="22"/>
          <w:szCs w:val="22"/>
        </w:rPr>
      </w:pPr>
      <w:r w:rsidRPr="00A30F9A">
        <w:rPr>
          <w:rFonts w:ascii="Tahoma" w:hAnsi="Tahoma" w:cs="Tahoma"/>
          <w:color w:val="2F5496"/>
          <w:sz w:val="22"/>
          <w:szCs w:val="22"/>
        </w:rPr>
        <w:t>La ausencia de cualquier documento solicitado en los Términos Básicos de Contratación, determina la inhabilitación de la propuesta.</w:t>
      </w:r>
    </w:p>
    <w:p w14:paraId="55D4D955" w14:textId="77777777" w:rsidR="00E74B5B" w:rsidRPr="00A30F9A" w:rsidRDefault="00E74B5B" w:rsidP="00E74B5B">
      <w:pPr>
        <w:ind w:left="720"/>
        <w:jc w:val="both"/>
        <w:rPr>
          <w:rFonts w:ascii="Tahoma" w:hAnsi="Tahoma" w:cs="Tahoma"/>
          <w:color w:val="2F5496"/>
          <w:sz w:val="22"/>
          <w:szCs w:val="22"/>
        </w:rPr>
      </w:pPr>
    </w:p>
    <w:p w14:paraId="61A28019" w14:textId="77777777" w:rsidR="00E74B5B" w:rsidRPr="00A30F9A" w:rsidRDefault="00E74B5B" w:rsidP="00E74B5B">
      <w:pPr>
        <w:jc w:val="both"/>
        <w:rPr>
          <w:rFonts w:ascii="Tahoma" w:hAnsi="Tahoma" w:cs="Tahoma"/>
          <w:b/>
          <w:color w:val="2F5496"/>
          <w:sz w:val="22"/>
          <w:szCs w:val="22"/>
        </w:rPr>
      </w:pPr>
      <w:r w:rsidRPr="00A30F9A">
        <w:rPr>
          <w:rFonts w:ascii="Tahoma" w:hAnsi="Tahoma" w:cs="Tahoma"/>
          <w:b/>
          <w:color w:val="2F5496"/>
          <w:sz w:val="22"/>
          <w:szCs w:val="22"/>
        </w:rPr>
        <w:t xml:space="preserve">Consideraciones durante el proceso </w:t>
      </w:r>
    </w:p>
    <w:p w14:paraId="32192057" w14:textId="77777777" w:rsidR="00E74B5B" w:rsidRPr="00A30F9A" w:rsidRDefault="00E74B5B" w:rsidP="00E74B5B">
      <w:pPr>
        <w:jc w:val="both"/>
        <w:rPr>
          <w:rFonts w:ascii="Tahoma" w:hAnsi="Tahoma" w:cs="Tahoma"/>
          <w:b/>
          <w:color w:val="2F5496"/>
          <w:sz w:val="22"/>
          <w:szCs w:val="22"/>
        </w:rPr>
      </w:pPr>
    </w:p>
    <w:p w14:paraId="08FA7A9B" w14:textId="77777777" w:rsidR="00E74B5B" w:rsidRPr="007E51A8" w:rsidRDefault="00E74B5B" w:rsidP="00F45C5D">
      <w:pPr>
        <w:numPr>
          <w:ilvl w:val="0"/>
          <w:numId w:val="22"/>
        </w:numPr>
        <w:ind w:left="567" w:hanging="567"/>
        <w:jc w:val="both"/>
        <w:rPr>
          <w:rFonts w:ascii="Tahoma" w:hAnsi="Tahoma" w:cs="Tahoma"/>
          <w:color w:val="2F5496"/>
          <w:sz w:val="22"/>
          <w:szCs w:val="22"/>
        </w:rPr>
      </w:pPr>
      <w:r w:rsidRPr="008A336D">
        <w:rPr>
          <w:rFonts w:ascii="Tahoma" w:hAnsi="Tahoma" w:cs="Tahoma"/>
          <w:color w:val="2F5496"/>
          <w:sz w:val="22"/>
          <w:szCs w:val="22"/>
        </w:rPr>
        <w:t xml:space="preserve">Participan del acto representantes de los proveedores que presentaron sus propuestas y la Comisión de Calificación de ENTEL S.A. </w:t>
      </w:r>
    </w:p>
    <w:p w14:paraId="0C3E4D5A" w14:textId="77777777" w:rsidR="00E74B5B" w:rsidRPr="007E51A8" w:rsidRDefault="00E74B5B" w:rsidP="00E74B5B">
      <w:pPr>
        <w:ind w:left="567"/>
        <w:jc w:val="both"/>
        <w:rPr>
          <w:rFonts w:ascii="Tahoma" w:hAnsi="Tahoma" w:cs="Tahoma"/>
          <w:color w:val="2F5496"/>
          <w:sz w:val="22"/>
          <w:szCs w:val="22"/>
        </w:rPr>
      </w:pPr>
    </w:p>
    <w:p w14:paraId="4D2A1C48" w14:textId="77777777" w:rsidR="00E74B5B" w:rsidRPr="007E51A8" w:rsidRDefault="00E74B5B" w:rsidP="00F45C5D">
      <w:pPr>
        <w:numPr>
          <w:ilvl w:val="0"/>
          <w:numId w:val="22"/>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los sobres “B” y “C” de las empresas que hubieran sido inhabilitadas en el proceso de calificación del sobre “A”, ésta decisión será comunicada en el acto de apertura.</w:t>
      </w:r>
    </w:p>
    <w:p w14:paraId="638BE4E6" w14:textId="77777777" w:rsidR="00E74B5B" w:rsidRPr="007E51A8" w:rsidRDefault="00E74B5B" w:rsidP="00E74B5B">
      <w:pPr>
        <w:pStyle w:val="Prrafodelista"/>
        <w:ind w:left="0"/>
        <w:rPr>
          <w:rFonts w:ascii="Tahoma" w:hAnsi="Tahoma" w:cs="Tahoma"/>
          <w:color w:val="2F5496"/>
          <w:sz w:val="22"/>
          <w:szCs w:val="22"/>
        </w:rPr>
      </w:pPr>
    </w:p>
    <w:p w14:paraId="08D9373B" w14:textId="77777777" w:rsidR="00E74B5B" w:rsidRPr="007E51A8" w:rsidRDefault="00E74B5B" w:rsidP="00F45C5D">
      <w:pPr>
        <w:numPr>
          <w:ilvl w:val="0"/>
          <w:numId w:val="22"/>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10288696" w14:textId="77777777" w:rsidR="00E74B5B" w:rsidRPr="00933E90" w:rsidRDefault="00E74B5B" w:rsidP="00933E90">
      <w:pPr>
        <w:numPr>
          <w:ilvl w:val="0"/>
          <w:numId w:val="22"/>
        </w:numPr>
        <w:ind w:left="567" w:hanging="567"/>
        <w:jc w:val="both"/>
        <w:rPr>
          <w:rFonts w:ascii="Tahoma" w:hAnsi="Tahoma" w:cs="Tahoma"/>
          <w:color w:val="2F5496"/>
          <w:sz w:val="22"/>
          <w:szCs w:val="22"/>
        </w:rPr>
      </w:pPr>
      <w:r w:rsidRPr="00A30F9A">
        <w:rPr>
          <w:rFonts w:ascii="Tahoma" w:hAnsi="Tahoma" w:cs="Tahoma"/>
          <w:b/>
          <w:color w:val="2F5496"/>
          <w:sz w:val="22"/>
          <w:szCs w:val="22"/>
        </w:rPr>
        <w:t>Convocatoria Desierta:</w:t>
      </w:r>
      <w:r w:rsidRPr="00A30F9A">
        <w:rPr>
          <w:rFonts w:ascii="Tahoma" w:hAnsi="Tahoma" w:cs="Tahoma"/>
          <w:color w:val="2F5496"/>
          <w:sz w:val="22"/>
          <w:szCs w:val="22"/>
        </w:rPr>
        <w:t xml:space="preserve"> ENTEL S.A. se reserva el derecho de declarar desierta la presente convocatoria en cualquier etapa en la que se encuentre, con anterioridad a la adjudicación y en los siguientes casos:</w:t>
      </w:r>
    </w:p>
    <w:p w14:paraId="7DBFEC26" w14:textId="77777777" w:rsidR="00E74B5B" w:rsidRPr="00A30F9A" w:rsidRDefault="00E74B5B" w:rsidP="00F45C5D">
      <w:pPr>
        <w:numPr>
          <w:ilvl w:val="0"/>
          <w:numId w:val="25"/>
        </w:numPr>
        <w:tabs>
          <w:tab w:val="left" w:pos="1134"/>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No se hubiera recibido ninguna propuesta</w:t>
      </w:r>
    </w:p>
    <w:p w14:paraId="46D36ED5" w14:textId="77777777" w:rsidR="00E74B5B" w:rsidRPr="00A30F9A" w:rsidRDefault="00E74B5B" w:rsidP="00F45C5D">
      <w:pPr>
        <w:numPr>
          <w:ilvl w:val="0"/>
          <w:numId w:val="25"/>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t>Ningún proponente hubiera cumplido con los requisitos establecidos en los Términos Básicos de Contratación.</w:t>
      </w:r>
    </w:p>
    <w:p w14:paraId="384FB320" w14:textId="77777777" w:rsidR="00E74B5B" w:rsidRPr="00A30F9A" w:rsidRDefault="00E74B5B" w:rsidP="00F45C5D">
      <w:pPr>
        <w:numPr>
          <w:ilvl w:val="0"/>
          <w:numId w:val="25"/>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t>Cuando el proponente adjudicado incumpla la presentación de los documentos necesarios para la formalización de la relación comercial o desista de la misma y no existan otras propuestas calificadas.</w:t>
      </w:r>
    </w:p>
    <w:p w14:paraId="6497B2FB" w14:textId="77777777" w:rsidR="00E74B5B" w:rsidRPr="00A30F9A" w:rsidRDefault="00E74B5B" w:rsidP="00E74B5B">
      <w:pPr>
        <w:ind w:left="1068"/>
        <w:jc w:val="both"/>
        <w:rPr>
          <w:rFonts w:ascii="Tahoma" w:hAnsi="Tahoma" w:cs="Tahoma"/>
          <w:color w:val="2F5496"/>
          <w:sz w:val="22"/>
          <w:szCs w:val="22"/>
        </w:rPr>
      </w:pPr>
    </w:p>
    <w:p w14:paraId="2ABA37A7" w14:textId="77777777" w:rsidR="00E74B5B" w:rsidRPr="00A30F9A" w:rsidRDefault="00E74B5B" w:rsidP="00F45C5D">
      <w:pPr>
        <w:numPr>
          <w:ilvl w:val="0"/>
          <w:numId w:val="22"/>
        </w:numPr>
        <w:ind w:left="567" w:hanging="567"/>
        <w:jc w:val="both"/>
        <w:rPr>
          <w:rFonts w:ascii="Tahoma" w:hAnsi="Tahoma" w:cs="Tahoma"/>
          <w:color w:val="2F5496"/>
          <w:sz w:val="22"/>
          <w:szCs w:val="22"/>
        </w:rPr>
      </w:pPr>
      <w:r w:rsidRPr="00A30F9A">
        <w:rPr>
          <w:rFonts w:ascii="Tahoma" w:hAnsi="Tahoma" w:cs="Tahoma"/>
          <w:b/>
          <w:color w:val="2F5496"/>
          <w:sz w:val="22"/>
          <w:szCs w:val="22"/>
        </w:rPr>
        <w:t>Cancelación, Anulación y/o Suspensión:</w:t>
      </w:r>
      <w:r w:rsidRPr="00A30F9A">
        <w:rPr>
          <w:rFonts w:ascii="Tahoma" w:hAnsi="Tahoma" w:cs="Tahoma"/>
          <w:color w:val="2F5496"/>
          <w:sz w:val="22"/>
          <w:szCs w:val="22"/>
        </w:rPr>
        <w:t xml:space="preserve"> ENTEL S.A. puede suspender, cancelar o declarar anulada y sin efecto la presente convocatoria, en cualquier etapa previa a la formalización de la relación comercial, por las razones siguientes:</w:t>
      </w:r>
    </w:p>
    <w:p w14:paraId="44F5CDCC" w14:textId="77777777" w:rsidR="00E74B5B" w:rsidRPr="00A30F9A" w:rsidRDefault="00E74B5B" w:rsidP="00E74B5B">
      <w:pPr>
        <w:jc w:val="both"/>
        <w:rPr>
          <w:rFonts w:ascii="Tahoma" w:hAnsi="Tahoma" w:cs="Tahoma"/>
          <w:color w:val="2F5496"/>
          <w:sz w:val="22"/>
          <w:szCs w:val="22"/>
        </w:rPr>
      </w:pPr>
    </w:p>
    <w:p w14:paraId="24E4D391" w14:textId="77777777" w:rsidR="00E74B5B" w:rsidRPr="00A30F9A" w:rsidRDefault="00E74B5B" w:rsidP="00F45C5D">
      <w:pPr>
        <w:numPr>
          <w:ilvl w:val="0"/>
          <w:numId w:val="23"/>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79952DF3" w14:textId="77777777" w:rsidR="00E74B5B" w:rsidRPr="00A30F9A" w:rsidRDefault="00E74B5B" w:rsidP="00F45C5D">
      <w:pPr>
        <w:numPr>
          <w:ilvl w:val="0"/>
          <w:numId w:val="23"/>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se determine incumplimiento o inobservancia al procedimiento para la adquisición respectiva y/o desvirtúe la legalidad y validez del proceso. </w:t>
      </w:r>
    </w:p>
    <w:p w14:paraId="6B10C008" w14:textId="77777777" w:rsidR="00E74B5B" w:rsidRPr="00A30F9A" w:rsidRDefault="00E74B5B" w:rsidP="00F45C5D">
      <w:pPr>
        <w:numPr>
          <w:ilvl w:val="0"/>
          <w:numId w:val="23"/>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a juicio de ENTEL S.A., las ofertas no se adecuen a sus intereses y/o a las normas y procedimientos legales vigentes. </w:t>
      </w:r>
    </w:p>
    <w:p w14:paraId="7CA3DD60" w14:textId="77777777" w:rsidR="00E74B5B" w:rsidRPr="00A30F9A" w:rsidRDefault="00E74B5B" w:rsidP="00E74B5B">
      <w:pPr>
        <w:ind w:left="1418"/>
        <w:jc w:val="both"/>
        <w:rPr>
          <w:rFonts w:ascii="Tahoma" w:hAnsi="Tahoma" w:cs="Tahoma"/>
          <w:color w:val="2F5496"/>
          <w:sz w:val="22"/>
          <w:szCs w:val="22"/>
        </w:rPr>
      </w:pPr>
    </w:p>
    <w:p w14:paraId="3570B06D" w14:textId="77777777" w:rsidR="00E74B5B" w:rsidRPr="00A30F9A" w:rsidRDefault="00E74B5B" w:rsidP="00F45C5D">
      <w:pPr>
        <w:numPr>
          <w:ilvl w:val="0"/>
          <w:numId w:val="22"/>
        </w:numPr>
        <w:ind w:left="567" w:hanging="567"/>
        <w:jc w:val="both"/>
        <w:rPr>
          <w:rFonts w:ascii="Tahoma" w:hAnsi="Tahoma" w:cs="Tahoma"/>
          <w:color w:val="2F5496"/>
          <w:sz w:val="22"/>
          <w:szCs w:val="22"/>
        </w:rPr>
      </w:pPr>
      <w:r w:rsidRPr="00A30F9A">
        <w:rPr>
          <w:rFonts w:ascii="Tahoma" w:hAnsi="Tahoma" w:cs="Tahoma"/>
          <w:b/>
          <w:color w:val="2F5496"/>
          <w:sz w:val="22"/>
          <w:szCs w:val="22"/>
        </w:rPr>
        <w:t>Rechazo de propuestas:</w:t>
      </w:r>
      <w:r w:rsidRPr="00A30F9A">
        <w:rPr>
          <w:rFonts w:ascii="Tahoma" w:hAnsi="Tahoma" w:cs="Tahoma"/>
          <w:color w:val="2F5496"/>
          <w:sz w:val="22"/>
          <w:szCs w:val="22"/>
        </w:rPr>
        <w:t xml:space="preserve"> </w:t>
      </w:r>
      <w:r w:rsidRPr="00A30F9A">
        <w:rPr>
          <w:rFonts w:ascii="Tahoma" w:hAnsi="Tahoma" w:cs="Tahoma"/>
          <w:color w:val="2F5496"/>
          <w:sz w:val="22"/>
          <w:szCs w:val="22"/>
          <w:lang w:eastAsia="en-US"/>
        </w:rPr>
        <w:t>ENTEL S.A. puede rechazar las propuestas, de acuerdo a las siguientes causales:</w:t>
      </w:r>
    </w:p>
    <w:p w14:paraId="3F2D0583" w14:textId="77777777" w:rsidR="00E74B5B" w:rsidRPr="00A30F9A" w:rsidRDefault="00E74B5B" w:rsidP="00E74B5B">
      <w:pPr>
        <w:ind w:left="567"/>
        <w:jc w:val="both"/>
        <w:rPr>
          <w:rFonts w:ascii="Tahoma" w:hAnsi="Tahoma" w:cs="Tahoma"/>
          <w:color w:val="2F5496"/>
          <w:sz w:val="22"/>
          <w:szCs w:val="22"/>
        </w:rPr>
      </w:pPr>
    </w:p>
    <w:p w14:paraId="3D394A1B" w14:textId="77777777" w:rsidR="00E74B5B" w:rsidRPr="00A30F9A" w:rsidRDefault="00E74B5B" w:rsidP="00F45C5D">
      <w:pPr>
        <w:numPr>
          <w:ilvl w:val="0"/>
          <w:numId w:val="24"/>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presentadas fuera de fecha y hora establecidas en los Términos Básicos de Contratación; exceptuando los casos fortuitos o de fuerza mayor aprobados por el Comité de Evaluación. </w:t>
      </w:r>
    </w:p>
    <w:p w14:paraId="59DCCDA4" w14:textId="77777777" w:rsidR="00E74B5B" w:rsidRPr="00A30F9A" w:rsidRDefault="00E74B5B" w:rsidP="00F45C5D">
      <w:pPr>
        <w:numPr>
          <w:ilvl w:val="0"/>
          <w:numId w:val="24"/>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Ofertas que tengan raspaduras, alteraciones o enmiendas.</w:t>
      </w:r>
    </w:p>
    <w:p w14:paraId="06C9F2A2" w14:textId="77777777" w:rsidR="00E74B5B" w:rsidRPr="00A30F9A" w:rsidRDefault="00E74B5B" w:rsidP="00F45C5D">
      <w:pPr>
        <w:numPr>
          <w:ilvl w:val="0"/>
          <w:numId w:val="24"/>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que no cumplan con cualquiera de las especificaciones descritas en los Términos Básicos de Contratación. </w:t>
      </w:r>
    </w:p>
    <w:p w14:paraId="0C6DF377" w14:textId="77777777" w:rsidR="00E74B5B" w:rsidRPr="00A30F9A" w:rsidRDefault="00E74B5B" w:rsidP="00F45C5D">
      <w:pPr>
        <w:numPr>
          <w:ilvl w:val="0"/>
          <w:numId w:val="24"/>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a juicio de ENTEL S.A., los precios ofertados no guarden relación con el mercado. </w:t>
      </w:r>
    </w:p>
    <w:p w14:paraId="7121E210" w14:textId="77777777" w:rsidR="00E74B5B" w:rsidRPr="00A30F9A" w:rsidRDefault="00E74B5B" w:rsidP="00F45C5D">
      <w:pPr>
        <w:numPr>
          <w:ilvl w:val="0"/>
          <w:numId w:val="24"/>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ENTEL S.A. se reserva el derecho de desestimar cualquier propuesta, si a su juicio ésta no satisface sus expectativas y necesidades; o si el proponente no es merecedor de la confianza de ENTEL S.A.</w:t>
      </w:r>
    </w:p>
    <w:p w14:paraId="3BEA64BE" w14:textId="77777777" w:rsidR="00E74B5B" w:rsidRPr="00A30F9A" w:rsidRDefault="00E74B5B" w:rsidP="00F45C5D">
      <w:pPr>
        <w:numPr>
          <w:ilvl w:val="0"/>
          <w:numId w:val="24"/>
        </w:numPr>
        <w:tabs>
          <w:tab w:val="left" w:pos="1418"/>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Cuando el proponente presente dos o más propuestas alternativas de diferentes marcas en una misma propuesta. </w:t>
      </w:r>
    </w:p>
    <w:p w14:paraId="2A279A47" w14:textId="77777777" w:rsidR="00E74B5B" w:rsidRPr="00A30F9A" w:rsidRDefault="00E74B5B" w:rsidP="00E74B5B">
      <w:pPr>
        <w:jc w:val="both"/>
        <w:rPr>
          <w:rFonts w:ascii="Tahoma" w:hAnsi="Tahoma" w:cs="Tahoma"/>
          <w:color w:val="2F5496"/>
          <w:sz w:val="22"/>
          <w:szCs w:val="22"/>
        </w:rPr>
      </w:pPr>
    </w:p>
    <w:p w14:paraId="4C5653AF" w14:textId="77777777" w:rsidR="00E74B5B" w:rsidRDefault="00E74B5B" w:rsidP="00E74B5B">
      <w:pPr>
        <w:rPr>
          <w:rFonts w:ascii="Tahoma" w:hAnsi="Tahoma" w:cs="Tahoma"/>
          <w:color w:val="2F5496"/>
          <w:sz w:val="22"/>
          <w:szCs w:val="22"/>
        </w:rPr>
      </w:pPr>
      <w:r w:rsidRPr="00A30F9A">
        <w:rPr>
          <w:rFonts w:ascii="Tahoma" w:hAnsi="Tahoma" w:cs="Tahoma"/>
          <w:b/>
          <w:color w:val="2F5496"/>
          <w:sz w:val="22"/>
          <w:szCs w:val="22"/>
        </w:rPr>
        <w:t>Desistimiento y Nueva Adjudicación:</w:t>
      </w:r>
      <w:r w:rsidRPr="00A30F9A">
        <w:rPr>
          <w:rFonts w:ascii="Tahoma" w:hAnsi="Tahoma" w:cs="Tahoma"/>
          <w:color w:val="2F5496"/>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4347FF85" w14:textId="286F244B" w:rsidR="00EC2C7D" w:rsidRDefault="000654E6" w:rsidP="00E74B5B">
      <w:pPr>
        <w:rPr>
          <w:rFonts w:ascii="Tahoma" w:hAnsi="Tahoma" w:cs="Tahoma"/>
          <w:color w:val="2F5496"/>
          <w:sz w:val="22"/>
          <w:szCs w:val="22"/>
        </w:rPr>
      </w:pPr>
      <w:r>
        <w:rPr>
          <w:rFonts w:ascii="Tahoma" w:hAnsi="Tahoma" w:cs="Tahoma"/>
          <w:color w:val="2F5496"/>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C2C7D" w:rsidRPr="00737F08" w14:paraId="5D1E9FAE" w14:textId="77777777" w:rsidTr="00933E90">
        <w:trPr>
          <w:trHeight w:val="617"/>
        </w:trPr>
        <w:tc>
          <w:tcPr>
            <w:tcW w:w="2410" w:type="dxa"/>
            <w:shd w:val="clear" w:color="auto" w:fill="004990"/>
            <w:vAlign w:val="center"/>
          </w:tcPr>
          <w:p w14:paraId="2A5211B4" w14:textId="77777777" w:rsidR="00EC2C7D" w:rsidRPr="00F00433" w:rsidRDefault="00EC2C7D" w:rsidP="00933E9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14:paraId="297DE09D" w14:textId="77777777" w:rsidR="00EC2C7D" w:rsidRPr="002412B6" w:rsidRDefault="00EC2C7D" w:rsidP="00933E9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7AE0BC56" w14:textId="77777777" w:rsidR="00EC2C7D" w:rsidRDefault="00EC2C7D" w:rsidP="00E74B5B">
      <w:pPr>
        <w:rPr>
          <w:rFonts w:ascii="Tahoma" w:hAnsi="Tahoma" w:cs="Tahoma"/>
          <w:color w:val="1F497D" w:themeColor="text2"/>
          <w:sz w:val="12"/>
          <w:szCs w:val="22"/>
        </w:rPr>
      </w:pPr>
    </w:p>
    <w:p w14:paraId="1AA61F30" w14:textId="77777777" w:rsidR="00EC2C7D" w:rsidRDefault="00EC2C7D" w:rsidP="00E74B5B">
      <w:pPr>
        <w:rPr>
          <w:rFonts w:ascii="Tahoma" w:hAnsi="Tahoma" w:cs="Tahoma"/>
          <w:color w:val="1F497D" w:themeColor="text2"/>
          <w:sz w:val="12"/>
          <w:szCs w:val="22"/>
        </w:rPr>
      </w:pPr>
    </w:p>
    <w:p w14:paraId="7207364C" w14:textId="77777777" w:rsidR="00EC2C7D" w:rsidRDefault="00EC2C7D" w:rsidP="00E74B5B">
      <w:pPr>
        <w:rPr>
          <w:rFonts w:ascii="Tahoma" w:hAnsi="Tahoma" w:cs="Tahoma"/>
          <w:color w:val="1F497D" w:themeColor="text2"/>
          <w:sz w:val="12"/>
          <w:szCs w:val="2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EC2C7D" w:rsidRPr="00016E7F" w14:paraId="0DA28F28" w14:textId="77777777" w:rsidTr="00933E90">
        <w:trPr>
          <w:trHeight w:val="261"/>
        </w:trPr>
        <w:tc>
          <w:tcPr>
            <w:tcW w:w="2691" w:type="dxa"/>
            <w:tcBorders>
              <w:top w:val="nil"/>
              <w:left w:val="nil"/>
              <w:bottom w:val="nil"/>
              <w:right w:val="nil"/>
            </w:tcBorders>
            <w:tcMar>
              <w:left w:w="0" w:type="dxa"/>
              <w:right w:w="0" w:type="dxa"/>
            </w:tcMar>
            <w:vAlign w:val="center"/>
          </w:tcPr>
          <w:p w14:paraId="19BAF4DA" w14:textId="77777777" w:rsidR="00EC2C7D" w:rsidRPr="002A739A" w:rsidRDefault="00EC2C7D" w:rsidP="00933E9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345010C2" w14:textId="77777777" w:rsidR="00EC2C7D" w:rsidRPr="002A739A" w:rsidRDefault="00EC2C7D" w:rsidP="00933E9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E9FB9D7" w14:textId="77777777" w:rsidR="00EC2C7D" w:rsidRPr="002A739A" w:rsidRDefault="00EC2C7D" w:rsidP="00933E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0A9655D" w14:textId="77777777" w:rsidR="00EC2C7D" w:rsidRPr="002A739A" w:rsidRDefault="00EC2C7D" w:rsidP="00933E90">
            <w:pPr>
              <w:rPr>
                <w:rFonts w:ascii="Tahoma" w:hAnsi="Tahoma" w:cs="Tahoma"/>
                <w:color w:val="365F91"/>
                <w:sz w:val="22"/>
                <w:szCs w:val="22"/>
              </w:rPr>
            </w:pPr>
          </w:p>
        </w:tc>
      </w:tr>
      <w:tr w:rsidR="00EC2C7D" w:rsidRPr="00016E7F" w14:paraId="4508977F" w14:textId="77777777" w:rsidTr="00933E90">
        <w:trPr>
          <w:trHeight w:val="246"/>
        </w:trPr>
        <w:tc>
          <w:tcPr>
            <w:tcW w:w="2691" w:type="dxa"/>
            <w:tcBorders>
              <w:top w:val="nil"/>
              <w:left w:val="nil"/>
              <w:bottom w:val="nil"/>
              <w:right w:val="nil"/>
            </w:tcBorders>
            <w:tcMar>
              <w:left w:w="0" w:type="dxa"/>
              <w:right w:w="0" w:type="dxa"/>
            </w:tcMar>
            <w:vAlign w:val="center"/>
          </w:tcPr>
          <w:p w14:paraId="305ABA5D" w14:textId="77777777" w:rsidR="00EC2C7D" w:rsidRPr="002A739A" w:rsidRDefault="00EC2C7D" w:rsidP="00933E9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23AC4A8B" w14:textId="77777777" w:rsidR="00EC2C7D" w:rsidRPr="002A739A" w:rsidRDefault="00EC2C7D" w:rsidP="00933E9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3B47849" w14:textId="77777777" w:rsidR="00EC2C7D" w:rsidRPr="002A739A" w:rsidRDefault="00EC2C7D" w:rsidP="00933E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D774E6D" w14:textId="77777777" w:rsidR="00EC2C7D" w:rsidRPr="002A739A" w:rsidRDefault="00EC2C7D" w:rsidP="00933E90">
            <w:pPr>
              <w:rPr>
                <w:rFonts w:ascii="Tahoma" w:hAnsi="Tahoma" w:cs="Tahoma"/>
                <w:color w:val="365F91"/>
                <w:sz w:val="22"/>
                <w:szCs w:val="22"/>
              </w:rPr>
            </w:pPr>
          </w:p>
        </w:tc>
      </w:tr>
      <w:tr w:rsidR="00EC2C7D" w:rsidRPr="00016E7F" w14:paraId="2F2F8DED" w14:textId="77777777" w:rsidTr="00933E90">
        <w:trPr>
          <w:trHeight w:val="261"/>
        </w:trPr>
        <w:tc>
          <w:tcPr>
            <w:tcW w:w="2691" w:type="dxa"/>
            <w:tcBorders>
              <w:top w:val="nil"/>
              <w:left w:val="nil"/>
              <w:bottom w:val="nil"/>
              <w:right w:val="nil"/>
            </w:tcBorders>
            <w:tcMar>
              <w:left w:w="0" w:type="dxa"/>
              <w:right w:w="0" w:type="dxa"/>
            </w:tcMar>
            <w:vAlign w:val="center"/>
          </w:tcPr>
          <w:p w14:paraId="75A8AC30" w14:textId="77777777" w:rsidR="00EC2C7D" w:rsidRPr="002A739A" w:rsidRDefault="00EC2C7D" w:rsidP="00933E9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2E2B176" w14:textId="77777777" w:rsidR="00EC2C7D" w:rsidRPr="002A739A" w:rsidRDefault="00EC2C7D" w:rsidP="00933E9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DBED7CE" w14:textId="77777777" w:rsidR="00EC2C7D" w:rsidRPr="002A739A" w:rsidRDefault="00EC2C7D" w:rsidP="00933E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D69CECF" w14:textId="77777777" w:rsidR="00EC2C7D" w:rsidRPr="002A739A" w:rsidRDefault="00EC2C7D" w:rsidP="00933E90">
            <w:pPr>
              <w:rPr>
                <w:rFonts w:ascii="Tahoma" w:hAnsi="Tahoma" w:cs="Tahoma"/>
                <w:color w:val="365F91"/>
                <w:sz w:val="22"/>
                <w:szCs w:val="22"/>
              </w:rPr>
            </w:pPr>
            <w:r>
              <w:rPr>
                <w:rFonts w:ascii="Tahoma" w:hAnsi="Tahoma" w:cs="Tahoma"/>
                <w:color w:val="365F91"/>
                <w:sz w:val="22"/>
                <w:szCs w:val="22"/>
              </w:rPr>
              <w:t>……/201..</w:t>
            </w:r>
          </w:p>
        </w:tc>
      </w:tr>
      <w:tr w:rsidR="00EC2C7D" w:rsidRPr="00016E7F" w14:paraId="0BC17A2E" w14:textId="77777777" w:rsidTr="00933E90">
        <w:trPr>
          <w:trHeight w:val="261"/>
        </w:trPr>
        <w:tc>
          <w:tcPr>
            <w:tcW w:w="2691" w:type="dxa"/>
            <w:tcBorders>
              <w:top w:val="nil"/>
              <w:left w:val="nil"/>
              <w:bottom w:val="nil"/>
              <w:right w:val="nil"/>
            </w:tcBorders>
            <w:tcMar>
              <w:left w:w="0" w:type="dxa"/>
              <w:right w:w="0" w:type="dxa"/>
            </w:tcMar>
            <w:vAlign w:val="center"/>
          </w:tcPr>
          <w:p w14:paraId="4E6495D0" w14:textId="77777777" w:rsidR="00EC2C7D" w:rsidRPr="002A739A" w:rsidRDefault="00EC2C7D" w:rsidP="00933E9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3D428CE" w14:textId="77777777" w:rsidR="00EC2C7D" w:rsidRPr="002A739A" w:rsidRDefault="00EC2C7D" w:rsidP="00933E9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D2E0AF3" w14:textId="77777777" w:rsidR="00EC2C7D" w:rsidRPr="002A739A" w:rsidRDefault="00EC2C7D" w:rsidP="00933E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A66FB3E" w14:textId="77777777" w:rsidR="00EC2C7D" w:rsidRPr="002A739A" w:rsidRDefault="00EC2C7D" w:rsidP="00933E90">
            <w:pPr>
              <w:rPr>
                <w:rFonts w:ascii="Tahoma" w:hAnsi="Tahoma" w:cs="Tahoma"/>
                <w:color w:val="365F91"/>
                <w:sz w:val="22"/>
                <w:szCs w:val="22"/>
              </w:rPr>
            </w:pPr>
          </w:p>
        </w:tc>
      </w:tr>
    </w:tbl>
    <w:p w14:paraId="1878E578" w14:textId="77777777" w:rsidR="00EC2C7D" w:rsidRDefault="00EC2C7D" w:rsidP="00E74B5B">
      <w:pPr>
        <w:rPr>
          <w:rFonts w:ascii="Tahoma" w:hAnsi="Tahoma" w:cs="Tahoma"/>
          <w:color w:val="1F497D" w:themeColor="text2"/>
          <w:sz w:val="12"/>
          <w:szCs w:val="22"/>
        </w:rPr>
      </w:pPr>
    </w:p>
    <w:p w14:paraId="7107ED41" w14:textId="77777777" w:rsidR="00EC2C7D" w:rsidRDefault="00EC2C7D" w:rsidP="00E74B5B">
      <w:pPr>
        <w:rPr>
          <w:rFonts w:ascii="Tahoma" w:hAnsi="Tahoma" w:cs="Tahoma"/>
          <w:color w:val="1F497D" w:themeColor="text2"/>
          <w:sz w:val="12"/>
          <w:szCs w:val="22"/>
        </w:rPr>
      </w:pPr>
    </w:p>
    <w:p w14:paraId="5825CD73" w14:textId="77777777" w:rsidR="00EC2C7D" w:rsidRDefault="00EC2C7D" w:rsidP="00E74B5B">
      <w:pPr>
        <w:rPr>
          <w:rFonts w:ascii="Tahoma" w:hAnsi="Tahoma" w:cs="Tahoma"/>
          <w:color w:val="1F497D" w:themeColor="text2"/>
          <w:sz w:val="12"/>
          <w:szCs w:val="22"/>
        </w:rPr>
      </w:pPr>
    </w:p>
    <w:p w14:paraId="3D4791EA" w14:textId="77777777" w:rsidR="00EC2C7D" w:rsidRDefault="00EC2C7D" w:rsidP="00E74B5B">
      <w:pPr>
        <w:rPr>
          <w:rFonts w:ascii="Tahoma" w:hAnsi="Tahoma" w:cs="Tahoma"/>
          <w:color w:val="1F497D" w:themeColor="text2"/>
          <w:sz w:val="12"/>
          <w:szCs w:val="22"/>
        </w:rPr>
      </w:pPr>
    </w:p>
    <w:p w14:paraId="7DB58F60"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394A601E" w14:textId="77777777" w:rsidR="00EC2C7D" w:rsidRPr="002A739A" w:rsidRDefault="00EC2C7D" w:rsidP="00EC2C7D">
      <w:pPr>
        <w:jc w:val="both"/>
        <w:rPr>
          <w:rFonts w:ascii="Tahoma" w:hAnsi="Tahoma" w:cs="Tahoma"/>
          <w:color w:val="365F91"/>
          <w:sz w:val="22"/>
          <w:szCs w:val="22"/>
          <w:lang w:val="es-ES_tradnl"/>
        </w:rPr>
      </w:pPr>
    </w:p>
    <w:p w14:paraId="75563DAE" w14:textId="77777777" w:rsidR="00EC2C7D" w:rsidRPr="002A739A" w:rsidRDefault="00EC2C7D" w:rsidP="00EC2C7D">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88933CD" w14:textId="77777777" w:rsidR="00EC2C7D" w:rsidRPr="002A739A" w:rsidRDefault="00EC2C7D" w:rsidP="00EC2C7D">
      <w:pPr>
        <w:jc w:val="both"/>
        <w:rPr>
          <w:rFonts w:ascii="Tahoma" w:hAnsi="Tahoma" w:cs="Tahoma"/>
          <w:color w:val="365F91"/>
          <w:sz w:val="22"/>
          <w:szCs w:val="22"/>
          <w:lang w:val="es-ES_tradnl"/>
        </w:rPr>
      </w:pPr>
    </w:p>
    <w:p w14:paraId="1294EF0E" w14:textId="77777777" w:rsidR="00EC2C7D" w:rsidRPr="009F5824" w:rsidRDefault="00EC2C7D" w:rsidP="00EC2C7D">
      <w:pPr>
        <w:suppressAutoHyphens/>
        <w:jc w:val="both"/>
        <w:rPr>
          <w:rFonts w:ascii="Tahoma" w:hAnsi="Tahoma" w:cs="Tahoma"/>
          <w:b/>
          <w:color w:val="2F5496"/>
          <w:sz w:val="22"/>
          <w:szCs w:val="22"/>
        </w:rPr>
      </w:pPr>
      <w:r w:rsidRPr="009F5824">
        <w:rPr>
          <w:rFonts w:ascii="Tahoma" w:hAnsi="Tahoma" w:cs="Tahoma"/>
          <w:b/>
          <w:color w:val="2F5496"/>
          <w:sz w:val="22"/>
          <w:szCs w:val="22"/>
        </w:rPr>
        <w:t>I.- De las Condiciones del Proceso</w:t>
      </w:r>
    </w:p>
    <w:p w14:paraId="76A3ACAC" w14:textId="77777777" w:rsidR="00EC2C7D" w:rsidRPr="009F5824" w:rsidRDefault="00EC2C7D" w:rsidP="00EA2817">
      <w:pPr>
        <w:numPr>
          <w:ilvl w:val="0"/>
          <w:numId w:val="63"/>
        </w:numPr>
        <w:tabs>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024325B" w14:textId="77777777" w:rsidR="00EC2C7D" w:rsidRPr="009F5824" w:rsidRDefault="00EC2C7D" w:rsidP="00EC2C7D">
      <w:pPr>
        <w:tabs>
          <w:tab w:val="num" w:pos="709"/>
        </w:tabs>
        <w:ind w:left="709" w:hanging="425"/>
        <w:jc w:val="both"/>
        <w:rPr>
          <w:rFonts w:ascii="Tahoma" w:hAnsi="Tahoma" w:cs="Tahoma"/>
          <w:color w:val="2F5496"/>
          <w:sz w:val="22"/>
          <w:szCs w:val="22"/>
        </w:rPr>
      </w:pPr>
    </w:p>
    <w:p w14:paraId="07AC87E2" w14:textId="77777777" w:rsidR="00EC2C7D" w:rsidRPr="009F5824" w:rsidRDefault="00EC2C7D" w:rsidP="00EA2817">
      <w:pPr>
        <w:numPr>
          <w:ilvl w:val="0"/>
          <w:numId w:val="63"/>
        </w:numPr>
        <w:tabs>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0E58CC6" w14:textId="77777777" w:rsidR="00EC2C7D" w:rsidRPr="009F5824" w:rsidRDefault="00EC2C7D" w:rsidP="00EC2C7D">
      <w:pPr>
        <w:tabs>
          <w:tab w:val="num" w:pos="709"/>
        </w:tabs>
        <w:ind w:left="709" w:hanging="425"/>
        <w:jc w:val="both"/>
        <w:rPr>
          <w:rFonts w:ascii="Tahoma" w:hAnsi="Tahoma" w:cs="Tahoma"/>
          <w:color w:val="2F5496"/>
          <w:sz w:val="22"/>
          <w:szCs w:val="22"/>
        </w:rPr>
      </w:pPr>
    </w:p>
    <w:p w14:paraId="0156351B" w14:textId="77777777" w:rsidR="00EC2C7D" w:rsidRPr="009F5824" w:rsidRDefault="00EC2C7D" w:rsidP="00EA2817">
      <w:pPr>
        <w:numPr>
          <w:ilvl w:val="0"/>
          <w:numId w:val="63"/>
        </w:numPr>
        <w:tabs>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En caso de obtener la adjudicación, nuestra propuesta constituirá un compromiso obligatorio hasta que se prepare y firme el documento de compra.</w:t>
      </w:r>
    </w:p>
    <w:p w14:paraId="63400555" w14:textId="77777777" w:rsidR="00EC2C7D" w:rsidRPr="009F5824" w:rsidRDefault="00EC2C7D" w:rsidP="00EC2C7D">
      <w:pPr>
        <w:jc w:val="both"/>
        <w:rPr>
          <w:rFonts w:ascii="Tahoma" w:hAnsi="Tahoma" w:cs="Tahoma"/>
          <w:color w:val="2F5496"/>
          <w:sz w:val="22"/>
          <w:szCs w:val="22"/>
        </w:rPr>
      </w:pPr>
    </w:p>
    <w:p w14:paraId="2A1978FB" w14:textId="77777777" w:rsidR="00EC2C7D" w:rsidRPr="009F5824" w:rsidRDefault="00EC2C7D" w:rsidP="00EC2C7D">
      <w:pPr>
        <w:jc w:val="both"/>
        <w:rPr>
          <w:rFonts w:ascii="Tahoma" w:hAnsi="Tahoma" w:cs="Tahoma"/>
          <w:b/>
          <w:color w:val="2F5496"/>
          <w:sz w:val="22"/>
          <w:szCs w:val="22"/>
        </w:rPr>
      </w:pPr>
      <w:r w:rsidRPr="009F5824">
        <w:rPr>
          <w:rFonts w:ascii="Tahoma" w:hAnsi="Tahoma" w:cs="Tahoma"/>
          <w:b/>
          <w:color w:val="2F5496"/>
          <w:sz w:val="22"/>
          <w:szCs w:val="22"/>
        </w:rPr>
        <w:t>II.- Declaración Jurada</w:t>
      </w:r>
    </w:p>
    <w:p w14:paraId="2E42EEBB" w14:textId="77777777" w:rsidR="00EC2C7D" w:rsidRPr="009F5824" w:rsidRDefault="00EC2C7D" w:rsidP="00EC2C7D">
      <w:pPr>
        <w:jc w:val="both"/>
        <w:rPr>
          <w:rFonts w:ascii="Tahoma" w:hAnsi="Tahoma" w:cs="Tahoma"/>
          <w:color w:val="2F5496"/>
          <w:sz w:val="22"/>
          <w:szCs w:val="22"/>
        </w:rPr>
      </w:pPr>
    </w:p>
    <w:p w14:paraId="58CD4297" w14:textId="77777777" w:rsidR="00EC2C7D" w:rsidRPr="009F5824" w:rsidRDefault="00EC2C7D" w:rsidP="00EA2817">
      <w:pPr>
        <w:numPr>
          <w:ilvl w:val="0"/>
          <w:numId w:val="6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5807FB5" w14:textId="77777777" w:rsidR="00EC2C7D" w:rsidRPr="009F5824" w:rsidRDefault="00EC2C7D" w:rsidP="00EC2C7D">
      <w:pPr>
        <w:ind w:left="709"/>
        <w:jc w:val="both"/>
        <w:rPr>
          <w:rFonts w:ascii="Tahoma" w:hAnsi="Tahoma" w:cs="Tahoma"/>
          <w:color w:val="2F5496"/>
          <w:sz w:val="22"/>
          <w:szCs w:val="22"/>
        </w:rPr>
      </w:pPr>
    </w:p>
    <w:p w14:paraId="3DB02F53" w14:textId="77777777" w:rsidR="00EC2C7D" w:rsidRPr="009F5824" w:rsidRDefault="00EC2C7D" w:rsidP="00EA2817">
      <w:pPr>
        <w:numPr>
          <w:ilvl w:val="0"/>
          <w:numId w:val="64"/>
        </w:numPr>
        <w:ind w:left="709"/>
        <w:jc w:val="both"/>
        <w:rPr>
          <w:rFonts w:ascii="Tahoma" w:hAnsi="Tahoma" w:cs="Tahoma"/>
          <w:color w:val="2F5496"/>
          <w:sz w:val="22"/>
          <w:szCs w:val="22"/>
        </w:rPr>
      </w:pPr>
      <w:r w:rsidRPr="009F5824">
        <w:rPr>
          <w:rFonts w:ascii="Tahoma" w:hAnsi="Tahoma" w:cs="Tahoma"/>
          <w:color w:val="2F5496"/>
          <w:sz w:val="22"/>
          <w:szCs w:val="22"/>
        </w:rPr>
        <w:t>Afirmamos que ningún propietario, socio, representante legal o personal dependiente de nuestra empresa tiene relación directa, indirecta o comercial, con el personal de ENTEL S.A., relacionado a este proceso de contratación.</w:t>
      </w:r>
    </w:p>
    <w:p w14:paraId="2B146490" w14:textId="77777777" w:rsidR="00EC2C7D" w:rsidRPr="009F5824" w:rsidRDefault="00EC2C7D" w:rsidP="00EC2C7D">
      <w:pPr>
        <w:ind w:left="709"/>
        <w:jc w:val="both"/>
        <w:rPr>
          <w:rFonts w:ascii="Tahoma" w:hAnsi="Tahoma" w:cs="Tahoma"/>
          <w:color w:val="2F5496"/>
          <w:sz w:val="22"/>
          <w:szCs w:val="22"/>
        </w:rPr>
      </w:pPr>
    </w:p>
    <w:p w14:paraId="4862A0E2" w14:textId="77777777" w:rsidR="00EC2C7D" w:rsidRPr="009F5824" w:rsidRDefault="00EC2C7D" w:rsidP="00EA2817">
      <w:pPr>
        <w:numPr>
          <w:ilvl w:val="0"/>
          <w:numId w:val="6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AC2DD44" w14:textId="77777777" w:rsidR="00EC2C7D" w:rsidRPr="009F5824" w:rsidRDefault="00EC2C7D" w:rsidP="00EC2C7D">
      <w:pPr>
        <w:ind w:left="709"/>
        <w:jc w:val="both"/>
        <w:rPr>
          <w:rFonts w:ascii="Tahoma" w:hAnsi="Tahoma" w:cs="Tahoma"/>
          <w:color w:val="2F5496"/>
          <w:sz w:val="22"/>
          <w:szCs w:val="22"/>
        </w:rPr>
      </w:pPr>
    </w:p>
    <w:p w14:paraId="70AF210A" w14:textId="77777777" w:rsidR="00EC2C7D" w:rsidRPr="009F5824" w:rsidRDefault="00EC2C7D" w:rsidP="00EA2817">
      <w:pPr>
        <w:numPr>
          <w:ilvl w:val="0"/>
          <w:numId w:val="6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Afirmamos que no tenemos conflicto de intereses para el presente proceso de contratación y no se ha incurrido en negociaciones previas con ningún funcionario ni Autoridad relacionada a ENTEL S.A., ni con terceros ajenos a la institución.</w:t>
      </w:r>
    </w:p>
    <w:p w14:paraId="09936456" w14:textId="77777777" w:rsidR="00EC2C7D" w:rsidRPr="009F5824" w:rsidRDefault="00EC2C7D" w:rsidP="00EC2C7D">
      <w:pPr>
        <w:tabs>
          <w:tab w:val="right" w:pos="6663"/>
        </w:tabs>
        <w:jc w:val="center"/>
        <w:rPr>
          <w:rFonts w:ascii="Tahoma" w:hAnsi="Tahoma" w:cs="Tahoma"/>
          <w:color w:val="2F5496"/>
          <w:sz w:val="22"/>
          <w:szCs w:val="22"/>
        </w:rPr>
      </w:pPr>
    </w:p>
    <w:p w14:paraId="767CF9B3" w14:textId="77777777" w:rsidR="00EC2C7D" w:rsidRPr="009F5824" w:rsidRDefault="00EC2C7D" w:rsidP="00EC2C7D">
      <w:pPr>
        <w:ind w:left="284"/>
        <w:jc w:val="both"/>
        <w:rPr>
          <w:rFonts w:ascii="Tahoma" w:hAnsi="Tahoma" w:cs="Tahoma"/>
          <w:color w:val="2F5496"/>
          <w:sz w:val="22"/>
          <w:szCs w:val="22"/>
        </w:rPr>
      </w:pPr>
      <w:r w:rsidRPr="009F5824">
        <w:rPr>
          <w:rFonts w:ascii="Tahoma" w:hAnsi="Tahoma" w:cs="Tahoma"/>
          <w:color w:val="2F5496"/>
          <w:sz w:val="22"/>
          <w:szCs w:val="22"/>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3844CA7" w14:textId="77777777" w:rsidR="00EC2C7D" w:rsidRPr="002A739A" w:rsidRDefault="00EC2C7D" w:rsidP="00EC2C7D">
      <w:pPr>
        <w:ind w:left="284"/>
        <w:jc w:val="both"/>
        <w:rPr>
          <w:rFonts w:ascii="Tahoma" w:hAnsi="Tahoma" w:cs="Tahoma"/>
          <w:color w:val="365F91"/>
          <w:sz w:val="22"/>
          <w:szCs w:val="22"/>
          <w:lang w:val="es-ES_tradnl"/>
        </w:rPr>
      </w:pPr>
    </w:p>
    <w:p w14:paraId="757D699F" w14:textId="77777777" w:rsidR="00EC2C7D" w:rsidRPr="002A739A" w:rsidRDefault="00EC2C7D" w:rsidP="00EC2C7D">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6749F97D" w14:textId="77777777" w:rsidR="00EC2C7D" w:rsidRPr="002A739A" w:rsidRDefault="00EC2C7D" w:rsidP="00EC2C7D">
      <w:pPr>
        <w:jc w:val="center"/>
        <w:rPr>
          <w:rFonts w:ascii="Tahoma" w:hAnsi="Tahoma" w:cs="Tahoma"/>
          <w:b/>
          <w:color w:val="365F91"/>
          <w:sz w:val="22"/>
          <w:szCs w:val="22"/>
          <w:lang w:val="es-ES_tradnl"/>
        </w:rPr>
      </w:pPr>
    </w:p>
    <w:p w14:paraId="1BF50CA6" w14:textId="77777777" w:rsidR="00EC2C7D" w:rsidRPr="002A739A" w:rsidRDefault="00EC2C7D" w:rsidP="00EC2C7D">
      <w:pPr>
        <w:jc w:val="center"/>
        <w:rPr>
          <w:rFonts w:ascii="Tahoma" w:hAnsi="Tahoma" w:cs="Tahoma"/>
          <w:b/>
          <w:color w:val="365F91"/>
          <w:sz w:val="22"/>
          <w:szCs w:val="22"/>
          <w:lang w:val="es-ES_tradnl"/>
        </w:rPr>
      </w:pPr>
    </w:p>
    <w:p w14:paraId="22F306C9" w14:textId="77777777" w:rsidR="00EC2C7D" w:rsidRPr="002A739A" w:rsidRDefault="00EC2C7D" w:rsidP="00EC2C7D">
      <w:pPr>
        <w:jc w:val="center"/>
        <w:rPr>
          <w:rFonts w:ascii="Tahoma" w:hAnsi="Tahoma" w:cs="Tahoma"/>
          <w:b/>
          <w:color w:val="365F91"/>
          <w:sz w:val="22"/>
          <w:szCs w:val="22"/>
          <w:lang w:val="es-ES_tradnl"/>
        </w:rPr>
      </w:pPr>
    </w:p>
    <w:p w14:paraId="605815A0"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E427557" w14:textId="77777777" w:rsidR="00EC2C7D" w:rsidRPr="002A739A" w:rsidRDefault="00EC2C7D" w:rsidP="00EC2C7D">
      <w:pPr>
        <w:jc w:val="both"/>
        <w:rPr>
          <w:rFonts w:ascii="Tahoma" w:hAnsi="Tahoma" w:cs="Tahoma"/>
          <w:color w:val="365F91"/>
          <w:sz w:val="22"/>
          <w:szCs w:val="22"/>
          <w:lang w:val="es-ES_tradnl"/>
        </w:rPr>
      </w:pPr>
    </w:p>
    <w:p w14:paraId="469C58C1"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705CF42" w14:textId="77777777" w:rsidR="00EC2C7D" w:rsidRPr="002A739A" w:rsidRDefault="00EC2C7D" w:rsidP="00EC2C7D">
      <w:pPr>
        <w:jc w:val="both"/>
        <w:rPr>
          <w:rFonts w:ascii="Tahoma" w:hAnsi="Tahoma" w:cs="Tahoma"/>
          <w:color w:val="365F91"/>
          <w:sz w:val="22"/>
          <w:szCs w:val="22"/>
          <w:lang w:val="es-ES_tradnl"/>
        </w:rPr>
      </w:pPr>
    </w:p>
    <w:p w14:paraId="34ED0D70"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5296246" w14:textId="77777777" w:rsidR="00EC2C7D" w:rsidRPr="002A739A" w:rsidRDefault="00EC2C7D" w:rsidP="00EC2C7D">
      <w:pPr>
        <w:jc w:val="both"/>
        <w:rPr>
          <w:rFonts w:ascii="Tahoma" w:hAnsi="Tahoma" w:cs="Tahoma"/>
          <w:color w:val="365F91"/>
          <w:sz w:val="22"/>
          <w:szCs w:val="22"/>
          <w:lang w:val="es-ES_tradnl"/>
        </w:rPr>
      </w:pPr>
    </w:p>
    <w:p w14:paraId="1FABD014"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D5A4F08" w14:textId="77777777" w:rsidR="00EC2C7D" w:rsidRPr="002A739A" w:rsidRDefault="00EC2C7D" w:rsidP="00EC2C7D">
      <w:pPr>
        <w:jc w:val="both"/>
        <w:rPr>
          <w:rFonts w:ascii="Tahoma" w:hAnsi="Tahoma" w:cs="Tahoma"/>
          <w:color w:val="365F91"/>
          <w:sz w:val="22"/>
          <w:szCs w:val="22"/>
          <w:lang w:val="es-ES_tradnl"/>
        </w:rPr>
      </w:pPr>
    </w:p>
    <w:p w14:paraId="2C96AF7D" w14:textId="77777777" w:rsidR="00EC2C7D" w:rsidRPr="002A739A" w:rsidRDefault="00EC2C7D" w:rsidP="00EC2C7D">
      <w:pPr>
        <w:jc w:val="both"/>
        <w:rPr>
          <w:rFonts w:ascii="Tahoma" w:hAnsi="Tahoma" w:cs="Tahoma"/>
          <w:color w:val="365F91"/>
          <w:sz w:val="22"/>
          <w:szCs w:val="22"/>
          <w:lang w:val="es-ES_tradnl"/>
        </w:rPr>
      </w:pPr>
    </w:p>
    <w:p w14:paraId="2BD71020" w14:textId="77777777" w:rsidR="00EC2C7D" w:rsidRPr="002A739A" w:rsidRDefault="00EC2C7D" w:rsidP="00EC2C7D">
      <w:pPr>
        <w:jc w:val="both"/>
        <w:rPr>
          <w:rFonts w:ascii="Tahoma" w:hAnsi="Tahoma" w:cs="Tahoma"/>
          <w:color w:val="365F91"/>
          <w:sz w:val="22"/>
          <w:szCs w:val="22"/>
          <w:lang w:val="es-ES_tradnl"/>
        </w:rPr>
      </w:pPr>
    </w:p>
    <w:p w14:paraId="74925A90" w14:textId="77777777" w:rsidR="00EC2C7D" w:rsidRPr="002A739A" w:rsidRDefault="00EC2C7D" w:rsidP="00EC2C7D">
      <w:pPr>
        <w:jc w:val="both"/>
        <w:rPr>
          <w:rFonts w:ascii="Tahoma" w:hAnsi="Tahoma" w:cs="Tahoma"/>
          <w:color w:val="365F91"/>
          <w:sz w:val="22"/>
          <w:szCs w:val="22"/>
          <w:lang w:val="es-ES_tradnl"/>
        </w:rPr>
      </w:pPr>
    </w:p>
    <w:p w14:paraId="2DA93655" w14:textId="77777777" w:rsidR="00EC2C7D" w:rsidRPr="002A739A" w:rsidRDefault="00EC2C7D" w:rsidP="00EC2C7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4F9623A2" w14:textId="77777777" w:rsidR="00EC2C7D" w:rsidRPr="002A739A" w:rsidRDefault="00EC2C7D" w:rsidP="00EC2C7D">
      <w:pPr>
        <w:jc w:val="both"/>
        <w:rPr>
          <w:rFonts w:ascii="Tahoma" w:hAnsi="Tahoma" w:cs="Tahoma"/>
          <w:sz w:val="22"/>
          <w:szCs w:val="22"/>
        </w:rPr>
      </w:pPr>
    </w:p>
    <w:p w14:paraId="4DE1E600" w14:textId="77777777" w:rsidR="00EC2C7D" w:rsidRPr="005141D1" w:rsidRDefault="00EC2C7D" w:rsidP="00EC2C7D">
      <w:pPr>
        <w:rPr>
          <w:rFonts w:ascii="Tahoma" w:hAnsi="Tahoma" w:cs="Tahoma"/>
          <w:sz w:val="22"/>
          <w:szCs w:val="22"/>
        </w:rPr>
      </w:pPr>
    </w:p>
    <w:p w14:paraId="6E417A45" w14:textId="77777777" w:rsidR="00EC2C7D" w:rsidRDefault="00EC2C7D" w:rsidP="00EC2C7D">
      <w:pPr>
        <w:rPr>
          <w:rFonts w:ascii="Tahoma" w:hAnsi="Tahoma" w:cs="Tahoma"/>
          <w:sz w:val="22"/>
          <w:szCs w:val="22"/>
          <w:lang w:val="es-ES_tradnl"/>
        </w:rPr>
      </w:pPr>
    </w:p>
    <w:p w14:paraId="60FC94F6" w14:textId="77777777" w:rsidR="00EC2C7D" w:rsidRDefault="00EC2C7D" w:rsidP="00EC2C7D">
      <w:pPr>
        <w:rPr>
          <w:rFonts w:ascii="Tahoma" w:hAnsi="Tahoma" w:cs="Tahoma"/>
          <w:sz w:val="22"/>
          <w:szCs w:val="22"/>
          <w:lang w:val="es-ES_tradnl"/>
        </w:rPr>
      </w:pPr>
    </w:p>
    <w:p w14:paraId="54EB90C9" w14:textId="77777777" w:rsidR="00EC2C7D" w:rsidRDefault="00EC2C7D" w:rsidP="00EC2C7D">
      <w:pPr>
        <w:rPr>
          <w:rFonts w:ascii="Tahoma" w:hAnsi="Tahoma" w:cs="Tahoma"/>
          <w:sz w:val="22"/>
          <w:szCs w:val="22"/>
          <w:lang w:val="es-ES_tradnl"/>
        </w:rPr>
      </w:pPr>
    </w:p>
    <w:p w14:paraId="6C1E4CAD" w14:textId="77777777" w:rsidR="00EC2C7D" w:rsidRDefault="00EC2C7D" w:rsidP="00EC2C7D">
      <w:pPr>
        <w:rPr>
          <w:rFonts w:ascii="Tahoma" w:hAnsi="Tahoma" w:cs="Tahoma"/>
          <w:sz w:val="22"/>
          <w:szCs w:val="22"/>
          <w:lang w:val="es-ES_tradnl"/>
        </w:rPr>
      </w:pPr>
    </w:p>
    <w:p w14:paraId="61708AFF" w14:textId="77777777" w:rsidR="00EC2C7D" w:rsidRDefault="00EC2C7D" w:rsidP="00EC2C7D">
      <w:pPr>
        <w:rPr>
          <w:rFonts w:ascii="Tahoma" w:hAnsi="Tahoma" w:cs="Tahoma"/>
          <w:sz w:val="22"/>
          <w:szCs w:val="22"/>
          <w:lang w:val="es-ES_tradnl"/>
        </w:rPr>
      </w:pPr>
    </w:p>
    <w:p w14:paraId="3591461C" w14:textId="77777777" w:rsidR="00EC2C7D" w:rsidRDefault="00EC2C7D" w:rsidP="00EC2C7D">
      <w:pPr>
        <w:rPr>
          <w:rFonts w:ascii="Tahoma" w:hAnsi="Tahoma" w:cs="Tahoma"/>
          <w:sz w:val="22"/>
          <w:szCs w:val="22"/>
          <w:lang w:val="es-ES_tradnl"/>
        </w:rPr>
      </w:pPr>
    </w:p>
    <w:p w14:paraId="213B621C" w14:textId="77777777" w:rsidR="00EC2C7D" w:rsidRDefault="00EC2C7D" w:rsidP="00EC2C7D">
      <w:pPr>
        <w:rPr>
          <w:rFonts w:ascii="Tahoma" w:hAnsi="Tahoma" w:cs="Tahoma"/>
          <w:sz w:val="22"/>
          <w:szCs w:val="22"/>
          <w:lang w:val="es-ES_tradnl"/>
        </w:rPr>
      </w:pPr>
    </w:p>
    <w:p w14:paraId="7E2FA003" w14:textId="77777777" w:rsidR="00EC2C7D" w:rsidRPr="00EC2C7D" w:rsidRDefault="00EC2C7D" w:rsidP="00EC2C7D">
      <w:pPr>
        <w:rPr>
          <w:rFonts w:ascii="Tahoma" w:hAnsi="Tahoma" w:cs="Tahoma"/>
          <w:sz w:val="22"/>
          <w:szCs w:val="22"/>
        </w:rPr>
      </w:pPr>
    </w:p>
    <w:p w14:paraId="041A9D1D" w14:textId="77777777" w:rsidR="00EC2C7D" w:rsidRDefault="00EC2C7D" w:rsidP="00E74B5B">
      <w:pPr>
        <w:rPr>
          <w:rFonts w:ascii="Tahoma" w:hAnsi="Tahoma" w:cs="Tahoma"/>
          <w:sz w:val="22"/>
          <w:szCs w:val="22"/>
          <w:lang w:val="es-ES_tradnl"/>
        </w:rPr>
      </w:pPr>
    </w:p>
    <w:p w14:paraId="0C0A0521" w14:textId="77777777" w:rsidR="00EC2C7D" w:rsidRDefault="00EC2C7D" w:rsidP="00E74B5B">
      <w:pPr>
        <w:rPr>
          <w:rFonts w:ascii="Tahoma" w:hAnsi="Tahoma" w:cs="Tahoma"/>
          <w:sz w:val="22"/>
          <w:szCs w:val="22"/>
          <w:lang w:val="es-ES_tradnl"/>
        </w:rPr>
      </w:pPr>
    </w:p>
    <w:p w14:paraId="7773812D" w14:textId="77777777" w:rsidR="00EC2C7D" w:rsidRDefault="00EC2C7D" w:rsidP="00E74B5B">
      <w:pPr>
        <w:rPr>
          <w:rFonts w:ascii="Tahoma" w:hAnsi="Tahoma" w:cs="Tahoma"/>
          <w:sz w:val="22"/>
          <w:szCs w:val="22"/>
          <w:lang w:val="es-ES_tradnl"/>
        </w:rPr>
      </w:pPr>
    </w:p>
    <w:p w14:paraId="252F9269" w14:textId="77777777" w:rsidR="00EC2C7D" w:rsidRDefault="00EC2C7D" w:rsidP="00E74B5B">
      <w:pPr>
        <w:rPr>
          <w:rFonts w:ascii="Tahoma" w:hAnsi="Tahoma" w:cs="Tahoma"/>
          <w:sz w:val="22"/>
          <w:szCs w:val="22"/>
          <w:lang w:val="es-ES_tradnl"/>
        </w:rPr>
      </w:pPr>
    </w:p>
    <w:p w14:paraId="2D1091C0" w14:textId="77777777" w:rsidR="00EC2C7D" w:rsidRDefault="00EC2C7D" w:rsidP="00E74B5B">
      <w:pPr>
        <w:rPr>
          <w:rFonts w:ascii="Tahoma" w:hAnsi="Tahoma" w:cs="Tahoma"/>
          <w:sz w:val="22"/>
          <w:szCs w:val="22"/>
          <w:lang w:val="es-ES_tradnl"/>
        </w:rPr>
      </w:pPr>
    </w:p>
    <w:p w14:paraId="6FB430CA" w14:textId="77777777" w:rsidR="00EC2C7D" w:rsidRDefault="00EC2C7D" w:rsidP="00E74B5B">
      <w:pPr>
        <w:rPr>
          <w:rFonts w:ascii="Tahoma" w:hAnsi="Tahoma" w:cs="Tahoma"/>
          <w:sz w:val="22"/>
          <w:szCs w:val="22"/>
          <w:lang w:val="es-ES_tradnl"/>
        </w:rPr>
      </w:pPr>
    </w:p>
    <w:p w14:paraId="6EC09E81" w14:textId="77777777" w:rsidR="00EC2C7D" w:rsidRDefault="00EC2C7D" w:rsidP="00E74B5B">
      <w:pPr>
        <w:rPr>
          <w:rFonts w:ascii="Tahoma" w:hAnsi="Tahoma" w:cs="Tahoma"/>
          <w:sz w:val="22"/>
          <w:szCs w:val="22"/>
          <w:lang w:val="es-ES_tradnl"/>
        </w:rPr>
      </w:pPr>
    </w:p>
    <w:p w14:paraId="6E8DB512" w14:textId="77777777" w:rsidR="00EC2C7D" w:rsidRDefault="00EC2C7D" w:rsidP="00E74B5B">
      <w:pPr>
        <w:rPr>
          <w:rFonts w:ascii="Tahoma" w:hAnsi="Tahoma" w:cs="Tahoma"/>
          <w:sz w:val="22"/>
          <w:szCs w:val="22"/>
          <w:lang w:val="es-ES_tradnl"/>
        </w:rPr>
      </w:pPr>
    </w:p>
    <w:p w14:paraId="4D685745" w14:textId="77777777" w:rsidR="00E9519C" w:rsidRDefault="00E9519C" w:rsidP="00E74B5B">
      <w:pPr>
        <w:rPr>
          <w:rFonts w:ascii="Tahoma" w:hAnsi="Tahoma" w:cs="Tahoma"/>
          <w:sz w:val="22"/>
          <w:szCs w:val="22"/>
          <w:lang w:val="es-ES_tradnl"/>
        </w:rPr>
      </w:pPr>
    </w:p>
    <w:p w14:paraId="36E8C2EA" w14:textId="77777777" w:rsidR="00E9519C" w:rsidRDefault="00E9519C" w:rsidP="00E74B5B">
      <w:pPr>
        <w:rPr>
          <w:rFonts w:ascii="Tahoma" w:hAnsi="Tahoma" w:cs="Tahoma"/>
          <w:sz w:val="22"/>
          <w:szCs w:val="22"/>
          <w:lang w:val="es-ES_tradnl"/>
        </w:rPr>
      </w:pPr>
    </w:p>
    <w:p w14:paraId="1A8A647A" w14:textId="77777777" w:rsidR="00E9519C" w:rsidRDefault="00E9519C" w:rsidP="00E74B5B">
      <w:pPr>
        <w:rPr>
          <w:rFonts w:ascii="Tahoma" w:hAnsi="Tahoma" w:cs="Tahoma"/>
          <w:sz w:val="22"/>
          <w:szCs w:val="22"/>
          <w:lang w:val="es-ES_tradnl"/>
        </w:rPr>
      </w:pPr>
    </w:p>
    <w:p w14:paraId="4A3D4B26" w14:textId="77777777" w:rsidR="00E9519C" w:rsidRDefault="00E9519C" w:rsidP="00E74B5B">
      <w:pPr>
        <w:rPr>
          <w:rFonts w:ascii="Tahoma" w:hAnsi="Tahoma" w:cs="Tahoma"/>
          <w:sz w:val="22"/>
          <w:szCs w:val="22"/>
          <w:lang w:val="es-ES_tradnl"/>
        </w:rPr>
      </w:pPr>
    </w:p>
    <w:p w14:paraId="2C78DECD" w14:textId="77777777" w:rsidR="00E9519C" w:rsidRDefault="00E9519C" w:rsidP="00E74B5B">
      <w:pPr>
        <w:rPr>
          <w:rFonts w:ascii="Tahoma" w:hAnsi="Tahoma" w:cs="Tahoma"/>
          <w:sz w:val="22"/>
          <w:szCs w:val="22"/>
          <w:lang w:val="es-ES_tradnl"/>
        </w:rPr>
      </w:pPr>
    </w:p>
    <w:p w14:paraId="34082AD3" w14:textId="77777777" w:rsidR="00E9519C" w:rsidRDefault="00E9519C" w:rsidP="00E74B5B">
      <w:pPr>
        <w:rPr>
          <w:rFonts w:ascii="Tahoma" w:hAnsi="Tahoma" w:cs="Tahoma"/>
          <w:sz w:val="22"/>
          <w:szCs w:val="22"/>
          <w:lang w:val="es-ES_tradnl"/>
        </w:rPr>
      </w:pPr>
    </w:p>
    <w:p w14:paraId="385FBE04" w14:textId="77777777" w:rsidR="00E9519C" w:rsidRDefault="00E9519C" w:rsidP="00E74B5B">
      <w:pPr>
        <w:rPr>
          <w:rFonts w:ascii="Tahoma" w:hAnsi="Tahoma" w:cs="Tahoma"/>
          <w:sz w:val="22"/>
          <w:szCs w:val="22"/>
          <w:lang w:val="es-ES_tradnl"/>
        </w:rPr>
      </w:pPr>
    </w:p>
    <w:p w14:paraId="4C095F5E" w14:textId="77777777" w:rsidR="00EC2C7D" w:rsidRDefault="00EC2C7D" w:rsidP="00E74B5B">
      <w:pPr>
        <w:rPr>
          <w:rFonts w:ascii="Tahoma" w:hAnsi="Tahoma" w:cs="Tahoma"/>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C2C7D" w:rsidRPr="003D05D9" w14:paraId="40CBCBE8" w14:textId="77777777" w:rsidTr="00933E90">
        <w:trPr>
          <w:trHeight w:val="617"/>
        </w:trPr>
        <w:tc>
          <w:tcPr>
            <w:tcW w:w="2410" w:type="dxa"/>
            <w:shd w:val="clear" w:color="auto" w:fill="004990"/>
            <w:vAlign w:val="center"/>
          </w:tcPr>
          <w:p w14:paraId="1E9C70AB" w14:textId="77777777" w:rsidR="00EC2C7D" w:rsidRPr="003D05D9" w:rsidRDefault="00EC2C7D" w:rsidP="00933E90">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r>
              <w:rPr>
                <w:rFonts w:ascii="Tahoma" w:hAnsi="Tahoma" w:cs="Tahoma"/>
                <w:b/>
                <w:sz w:val="28"/>
                <w:szCs w:val="28"/>
                <w:lang w:val="pt-BR"/>
              </w:rPr>
              <w:t>3</w:t>
            </w:r>
          </w:p>
        </w:tc>
        <w:tc>
          <w:tcPr>
            <w:tcW w:w="7365" w:type="dxa"/>
            <w:vAlign w:val="center"/>
          </w:tcPr>
          <w:p w14:paraId="729B0997" w14:textId="77777777" w:rsidR="00EC2C7D" w:rsidRPr="00A30F9A" w:rsidRDefault="00EC2C7D" w:rsidP="00933E90">
            <w:pPr>
              <w:ind w:left="567"/>
              <w:jc w:val="center"/>
              <w:rPr>
                <w:rFonts w:ascii="Tahoma" w:hAnsi="Tahoma" w:cs="Tahoma"/>
                <w:b/>
                <w:color w:val="2F5496"/>
                <w:sz w:val="22"/>
                <w:szCs w:val="22"/>
                <w:lang w:val="pt-BR"/>
              </w:rPr>
            </w:pPr>
            <w:r w:rsidRPr="000E543D">
              <w:rPr>
                <w:rFonts w:ascii="Tahoma" w:hAnsi="Tahoma" w:cs="Tahoma"/>
                <w:b/>
                <w:color w:val="2F5496"/>
                <w:sz w:val="22"/>
                <w:szCs w:val="22"/>
                <w:lang w:val="es-ES_tradnl"/>
              </w:rPr>
              <w:t>MODELO DE CONTRATO (Sujeto a modificaciones de acuerdo al objeto de compra)</w:t>
            </w:r>
          </w:p>
        </w:tc>
      </w:tr>
    </w:tbl>
    <w:p w14:paraId="655A6C67" w14:textId="77777777" w:rsidR="00EC2C7D" w:rsidRDefault="00EC2C7D" w:rsidP="00E74B5B">
      <w:pPr>
        <w:rPr>
          <w:rFonts w:ascii="Tahoma" w:hAnsi="Tahoma" w:cs="Tahoma"/>
          <w:sz w:val="22"/>
          <w:szCs w:val="22"/>
        </w:rPr>
      </w:pPr>
    </w:p>
    <w:p w14:paraId="58FDA58D" w14:textId="77777777" w:rsidR="00EC2C7D" w:rsidRPr="00A30F9A" w:rsidRDefault="00EC2C7D" w:rsidP="00EC2C7D">
      <w:pPr>
        <w:contextualSpacing/>
        <w:jc w:val="center"/>
        <w:rPr>
          <w:rFonts w:ascii="Tahoma" w:hAnsi="Tahoma" w:cs="Tahoma"/>
          <w:b/>
          <w:i/>
          <w:color w:val="2F5496"/>
          <w:sz w:val="22"/>
          <w:szCs w:val="22"/>
          <w:u w:val="single"/>
        </w:rPr>
      </w:pPr>
      <w:r w:rsidRPr="00A30F9A">
        <w:rPr>
          <w:rFonts w:ascii="Tahoma" w:hAnsi="Tahoma" w:cs="Tahoma"/>
          <w:b/>
          <w:color w:val="2F5496"/>
          <w:sz w:val="22"/>
          <w:szCs w:val="22"/>
          <w:u w:val="single"/>
          <w:lang w:val="es-BO"/>
        </w:rPr>
        <w:t>CONTRATO PRIVADO</w:t>
      </w:r>
    </w:p>
    <w:p w14:paraId="15C4EEE9"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color w:val="2F5496"/>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3F0E2E92"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PRIMERA: PARTES CONTRATANTES</w:t>
      </w:r>
      <w:r w:rsidRPr="00A30F9A">
        <w:rPr>
          <w:rFonts w:ascii="Tahoma" w:hAnsi="Tahoma" w:cs="Tahoma"/>
          <w:color w:val="2F5496"/>
          <w:sz w:val="22"/>
          <w:szCs w:val="22"/>
        </w:rPr>
        <w:t>.- Intervienen en la suscripción del presente Contrato:</w:t>
      </w:r>
    </w:p>
    <w:p w14:paraId="1E1D6D49" w14:textId="77777777" w:rsidR="00EC2C7D" w:rsidRPr="00A30F9A" w:rsidRDefault="00EC2C7D" w:rsidP="00F45C5D">
      <w:pPr>
        <w:pStyle w:val="Prrafodelista"/>
        <w:numPr>
          <w:ilvl w:val="1"/>
          <w:numId w:val="34"/>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 xml:space="preserve">La </w:t>
      </w:r>
      <w:r w:rsidRPr="00A30F9A">
        <w:rPr>
          <w:rFonts w:ascii="Tahoma" w:hAnsi="Tahoma" w:cs="Tahoma"/>
          <w:b/>
          <w:color w:val="2F5496"/>
          <w:sz w:val="22"/>
          <w:szCs w:val="22"/>
        </w:rPr>
        <w:t>EMPRESA NACIONAL DE TELECOMUNICACIONES SOCIEDAD ANÓNIMA - ENTEL S.A.</w:t>
      </w:r>
      <w:r w:rsidRPr="00A30F9A">
        <w:rPr>
          <w:rFonts w:ascii="Tahoma" w:hAnsi="Tahoma" w:cs="Tahoma"/>
          <w:color w:val="2F5496"/>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A30F9A">
        <w:rPr>
          <w:rFonts w:ascii="Tahoma" w:hAnsi="Tahoma" w:cs="Tahoma"/>
          <w:b/>
          <w:color w:val="2F5496"/>
          <w:sz w:val="22"/>
          <w:szCs w:val="22"/>
        </w:rPr>
        <w:t>ENTEL S.A.</w:t>
      </w:r>
      <w:r w:rsidRPr="00A30F9A">
        <w:rPr>
          <w:rFonts w:ascii="Tahoma" w:hAnsi="Tahoma" w:cs="Tahoma"/>
          <w:color w:val="2F5496"/>
          <w:sz w:val="22"/>
          <w:szCs w:val="22"/>
        </w:rPr>
        <w:t>, y por otra parte;</w:t>
      </w:r>
    </w:p>
    <w:p w14:paraId="69F63F9E" w14:textId="77777777" w:rsidR="00EC2C7D" w:rsidRPr="00A30F9A" w:rsidRDefault="00EC2C7D" w:rsidP="00F45C5D">
      <w:pPr>
        <w:pStyle w:val="Prrafodelista"/>
        <w:numPr>
          <w:ilvl w:val="1"/>
          <w:numId w:val="34"/>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La</w:t>
      </w:r>
      <w:r w:rsidRPr="00A30F9A">
        <w:rPr>
          <w:rFonts w:ascii="Tahoma" w:hAnsi="Tahoma" w:cs="Tahoma"/>
          <w:b/>
          <w:color w:val="2F5496"/>
          <w:sz w:val="22"/>
          <w:szCs w:val="22"/>
        </w:rPr>
        <w:t xml:space="preserve"> </w:t>
      </w:r>
      <w:r w:rsidRPr="00A30F9A">
        <w:rPr>
          <w:rFonts w:ascii="Tahoma" w:hAnsi="Tahoma" w:cs="Tahoma"/>
          <w:color w:val="2F5496"/>
          <w:sz w:val="22"/>
          <w:szCs w:val="22"/>
        </w:rPr>
        <w:t>empresa</w:t>
      </w:r>
      <w:r w:rsidRPr="00A30F9A">
        <w:rPr>
          <w:rFonts w:ascii="Tahoma" w:hAnsi="Tahoma" w:cs="Tahoma"/>
          <w:b/>
          <w:color w:val="2F5496"/>
          <w:sz w:val="22"/>
          <w:szCs w:val="22"/>
        </w:rPr>
        <w:t xml:space="preserve"> </w:t>
      </w:r>
      <w:r w:rsidRPr="00A30F9A">
        <w:rPr>
          <w:rFonts w:ascii="Tahoma" w:hAnsi="Tahoma" w:cs="Tahoma"/>
          <w:color w:val="2F5496"/>
          <w:sz w:val="22"/>
          <w:szCs w:val="22"/>
        </w:rPr>
        <w:t>………………………………………………… con Matrícula de Comercio N° 00…………. expedida por FUNDEMPRESA, NIT ………………………., representada legalmente por ………………………………, en virtud del Poder ………………………………. N° …../….de fecha ../../..</w:t>
      </w:r>
      <w:r w:rsidRPr="00A30F9A">
        <w:rPr>
          <w:rFonts w:ascii="Tahoma" w:hAnsi="Tahoma" w:cs="Tahoma"/>
          <w:color w:val="2F5496"/>
          <w:sz w:val="22"/>
          <w:szCs w:val="22"/>
          <w:lang w:val="es-MX"/>
        </w:rPr>
        <w:t xml:space="preserve">, otorgado ante Notaría de Fe Pública N° … a cargo ……………………., del Distrito Judicial de ……………………….., que </w:t>
      </w:r>
      <w:r w:rsidRPr="00A30F9A">
        <w:rPr>
          <w:rFonts w:ascii="Tahoma" w:hAnsi="Tahoma" w:cs="Tahoma"/>
          <w:color w:val="2F5496"/>
          <w:sz w:val="22"/>
          <w:szCs w:val="22"/>
        </w:rPr>
        <w:t xml:space="preserve">a los efectos del presente contrato se denominará </w:t>
      </w:r>
      <w:r w:rsidRPr="00A30F9A">
        <w:rPr>
          <w:rFonts w:ascii="Tahoma" w:hAnsi="Tahoma" w:cs="Tahoma"/>
          <w:b/>
          <w:color w:val="2F5496"/>
          <w:sz w:val="22"/>
          <w:szCs w:val="22"/>
        </w:rPr>
        <w:t>PROVEEDOR</w:t>
      </w:r>
      <w:r w:rsidRPr="00A30F9A">
        <w:rPr>
          <w:rFonts w:ascii="Tahoma" w:hAnsi="Tahoma" w:cs="Tahoma"/>
          <w:color w:val="2F5496"/>
          <w:sz w:val="22"/>
          <w:szCs w:val="22"/>
        </w:rPr>
        <w:t>.</w:t>
      </w:r>
    </w:p>
    <w:p w14:paraId="26F36FC9"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 los efectos del presente documento se podrá denominar a ENTEL S.A. y al PROVEEDOR de manera individual como “Parte” o “Partes” cuando la mención relacione a dichas empresas en forma conjunta.</w:t>
      </w:r>
    </w:p>
    <w:p w14:paraId="64142E43" w14:textId="77777777" w:rsidR="00EC2C7D" w:rsidRPr="00A30F9A" w:rsidRDefault="00EC2C7D" w:rsidP="00EC2C7D">
      <w:pPr>
        <w:pStyle w:val="Prrafodelista"/>
        <w:ind w:left="0"/>
        <w:contextualSpacing/>
        <w:jc w:val="both"/>
        <w:rPr>
          <w:rFonts w:ascii="Tahoma" w:hAnsi="Tahoma" w:cs="Tahoma"/>
          <w:color w:val="2F5496"/>
          <w:sz w:val="22"/>
          <w:szCs w:val="22"/>
          <w:lang w:val="es-BO"/>
        </w:rPr>
      </w:pPr>
      <w:r w:rsidRPr="00A30F9A">
        <w:rPr>
          <w:rFonts w:ascii="Tahoma" w:hAnsi="Tahoma" w:cs="Tahoma"/>
          <w:b/>
          <w:color w:val="2F5496"/>
          <w:sz w:val="22"/>
          <w:szCs w:val="22"/>
          <w:u w:val="single"/>
        </w:rPr>
        <w:t>SEGUNDA: ANTECEDENTES</w:t>
      </w:r>
      <w:r w:rsidRPr="00A30F9A">
        <w:rPr>
          <w:rFonts w:ascii="Tahoma" w:hAnsi="Tahoma" w:cs="Tahoma"/>
          <w:color w:val="2F5496"/>
          <w:sz w:val="22"/>
          <w:szCs w:val="22"/>
        </w:rPr>
        <w:t>.-</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La Gerencia o Subgerencia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mediante </w:t>
      </w:r>
      <w:r w:rsidRPr="00A30F9A">
        <w:rPr>
          <w:rFonts w:ascii="Tahoma" w:hAnsi="Tahoma" w:cs="Tahoma"/>
          <w:color w:val="2F5496"/>
          <w:sz w:val="22"/>
          <w:szCs w:val="22"/>
          <w:lang w:val="es-BO"/>
        </w:rPr>
        <w:t>nota …………………….. de</w:t>
      </w:r>
      <w:r w:rsidRPr="00A30F9A">
        <w:rPr>
          <w:rFonts w:ascii="Tahoma" w:hAnsi="Tahoma" w:cs="Tahoma"/>
          <w:iCs/>
          <w:color w:val="2F5496"/>
          <w:sz w:val="22"/>
          <w:szCs w:val="22"/>
          <w:lang w:val="es-BO"/>
        </w:rPr>
        <w:t xml:space="preserve"> fecha ……………….</w:t>
      </w:r>
      <w:r w:rsidRPr="00A30F9A">
        <w:rPr>
          <w:rFonts w:ascii="Tahoma" w:hAnsi="Tahoma" w:cs="Tahoma"/>
          <w:color w:val="2F5496"/>
          <w:sz w:val="22"/>
          <w:szCs w:val="22"/>
          <w:lang w:val="es-BO"/>
        </w:rPr>
        <w:t xml:space="preserve"> solicitó a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la autorización para el inicio de proceso …………………………………… para la adquisición de </w:t>
      </w:r>
      <w:r w:rsidRPr="00A30F9A">
        <w:rPr>
          <w:rFonts w:ascii="Tahoma" w:hAnsi="Tahoma" w:cs="Tahoma"/>
          <w:color w:val="2F5496"/>
          <w:sz w:val="22"/>
          <w:szCs w:val="22"/>
          <w:lang w:val="es-ES_tradnl"/>
        </w:rPr>
        <w:t>…………………………</w:t>
      </w:r>
      <w:r w:rsidRPr="00A30F9A">
        <w:rPr>
          <w:rFonts w:ascii="Tahoma" w:hAnsi="Tahoma" w:cs="Tahoma"/>
          <w:color w:val="2F5496"/>
          <w:sz w:val="22"/>
          <w:szCs w:val="22"/>
          <w:lang w:val="es-BO"/>
        </w:rPr>
        <w:t xml:space="preserve">, adjuntando para este efecto los Términos Básicos de Contratación o las Especificaciones Técnicas </w:t>
      </w:r>
      <w:r w:rsidRPr="00A30F9A">
        <w:rPr>
          <w:rFonts w:ascii="Tahoma" w:hAnsi="Tahoma" w:cs="Tahoma"/>
          <w:i/>
          <w:color w:val="2F5496"/>
          <w:sz w:val="22"/>
          <w:szCs w:val="22"/>
        </w:rPr>
        <w:t>(según corresponda)</w:t>
      </w:r>
      <w:r w:rsidRPr="00A30F9A">
        <w:rPr>
          <w:rFonts w:ascii="Tahoma" w:hAnsi="Tahoma" w:cs="Tahoma"/>
          <w:color w:val="2F5496"/>
          <w:sz w:val="22"/>
          <w:szCs w:val="22"/>
          <w:lang w:val="es-BO"/>
        </w:rPr>
        <w:t xml:space="preserve">, solicitud autorizada por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mediante Hoja de Ruta - Correspondencia Interna/Externa con Correlativo Interno No…………. de fecha …………….. </w:t>
      </w:r>
    </w:p>
    <w:p w14:paraId="753F9BAD" w14:textId="77777777" w:rsidR="00EC2C7D" w:rsidRPr="00A30F9A" w:rsidRDefault="00EC2C7D" w:rsidP="00EC2C7D">
      <w:pPr>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Con la verificación de la Certificación Presupuestaria, ENTEL S.A. mediante publicación en prensa o nota externa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w:t>
      </w:r>
      <w:r w:rsidRPr="00A30F9A">
        <w:rPr>
          <w:rFonts w:ascii="Tahoma" w:hAnsi="Tahoma" w:cs="Tahoma"/>
          <w:color w:val="2F5496"/>
          <w:sz w:val="22"/>
          <w:szCs w:val="22"/>
          <w:lang w:val="es-BO"/>
        </w:rPr>
        <w:t>invitó a las empresas ………………… a presentar sus ofertas para participar del proceso de contratación ………………………………, hasta el día ………………… a horas ………………</w:t>
      </w:r>
    </w:p>
    <w:p w14:paraId="244425CC"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 término hábil y oportuno presentaron sus propuestas las empresas: …………………………</w:t>
      </w:r>
    </w:p>
    <w:p w14:paraId="656AD6F4"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EC5324B" w14:textId="77777777" w:rsidR="00EC2C7D" w:rsidRPr="00A30F9A" w:rsidRDefault="00EC2C7D" w:rsidP="00EC2C7D">
      <w:pPr>
        <w:pStyle w:val="Sinespaciado"/>
        <w:contextualSpacing/>
        <w:jc w:val="both"/>
        <w:rPr>
          <w:rFonts w:ascii="Tahoma" w:hAnsi="Tahoma" w:cs="Tahoma"/>
          <w:bCs/>
          <w:color w:val="2F5496"/>
          <w:lang w:val="es-BO"/>
        </w:rPr>
      </w:pPr>
      <w:r w:rsidRPr="00A30F9A">
        <w:rPr>
          <w:rFonts w:ascii="Tahoma" w:hAnsi="Tahoma" w:cs="Tahoma"/>
          <w:bCs/>
          <w:color w:val="2F5496"/>
          <w:lang w:val="es-BO"/>
        </w:rPr>
        <w:t xml:space="preserve">En fecha …………….., la Subgerencia de Inspectoría Empresarial y Auditoria, emite la Evaluación del Proceso de Contratación </w:t>
      </w:r>
      <w:r w:rsidRPr="00A30F9A">
        <w:rPr>
          <w:rFonts w:ascii="Tahoma" w:hAnsi="Tahoma" w:cs="Tahoma"/>
          <w:color w:val="2F5496"/>
          <w:lang w:val="es-BO"/>
        </w:rPr>
        <w:t xml:space="preserve">…………………………..……….. </w:t>
      </w:r>
      <w:r w:rsidRPr="00A30F9A">
        <w:rPr>
          <w:rFonts w:ascii="Tahoma" w:hAnsi="Tahoma" w:cs="Tahoma"/>
          <w:bCs/>
          <w:color w:val="2F5496"/>
          <w:lang w:val="es-BO"/>
        </w:rPr>
        <w:t>mediante nota ………….., que concluye que el proceso se ha llevado a cabo conforme a la Política y Procedimiento para la Adquisición de Bienes y Contratación de Servicios (ENT.ML.GBS.001 – Versión 7.00 y ENT.MP.GBS.002 – Versión 11, respectivamente).</w:t>
      </w:r>
    </w:p>
    <w:p w14:paraId="7E275769"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Mediante Carta R-DIR …………… de ……………….., el Directorio de ENTEL S.A. da a conocer al Gerente General que en su reunión de fecha ………………… resolvió entre otros:</w:t>
      </w:r>
    </w:p>
    <w:p w14:paraId="46515420" w14:textId="77777777" w:rsidR="00EC2C7D" w:rsidRPr="00A30F9A" w:rsidRDefault="00EC2C7D" w:rsidP="00F45C5D">
      <w:pPr>
        <w:pStyle w:val="Prrafodelista"/>
        <w:numPr>
          <w:ilvl w:val="0"/>
          <w:numId w:val="37"/>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la Adquisición y Servicios de …………………. bajo la modalidad de …………………………de acuerdo a las especificaciones contenidas en el proceso  ……………..</w:t>
      </w:r>
    </w:p>
    <w:p w14:paraId="39152891" w14:textId="77777777" w:rsidR="00EC2C7D" w:rsidRPr="00A30F9A" w:rsidRDefault="00EC2C7D" w:rsidP="00F45C5D">
      <w:pPr>
        <w:pStyle w:val="Prrafodelista"/>
        <w:numPr>
          <w:ilvl w:val="0"/>
          <w:numId w:val="37"/>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al Gerente General  y a la Gerente de Administración y Finanzas la suscripción conjunta del respectivo contrato con el proveedor……………. por el monto de ………………………</w:t>
      </w:r>
      <w:r w:rsidRPr="00A30F9A">
        <w:rPr>
          <w:rFonts w:ascii="Tahoma" w:hAnsi="Tahoma" w:cs="Tahoma"/>
          <w:color w:val="2F5496"/>
          <w:sz w:val="22"/>
          <w:szCs w:val="22"/>
          <w:lang w:val="es-BO"/>
        </w:rPr>
        <w:t xml:space="preserve"> </w:t>
      </w:r>
      <w:r w:rsidRPr="00A30F9A">
        <w:rPr>
          <w:rFonts w:ascii="Tahoma" w:hAnsi="Tahoma" w:cs="Tahoma"/>
          <w:bCs/>
          <w:color w:val="2F5496"/>
          <w:sz w:val="22"/>
          <w:szCs w:val="22"/>
        </w:rPr>
        <w:t>que incluye los impuestos de ley.</w:t>
      </w:r>
    </w:p>
    <w:p w14:paraId="7BC20D73" w14:textId="77777777" w:rsidR="00EC2C7D" w:rsidRPr="00A30F9A" w:rsidRDefault="00EC2C7D" w:rsidP="00EC2C7D">
      <w:pPr>
        <w:spacing w:before="120"/>
        <w:contextualSpacing/>
        <w:jc w:val="both"/>
        <w:rPr>
          <w:rFonts w:ascii="Tahoma" w:hAnsi="Tahoma" w:cs="Tahoma"/>
          <w:color w:val="2F5496"/>
          <w:sz w:val="21"/>
          <w:szCs w:val="21"/>
          <w:lang w:val="es-BO"/>
        </w:rPr>
      </w:pPr>
      <w:r w:rsidRPr="00A30F9A">
        <w:rPr>
          <w:rFonts w:ascii="Tahoma" w:hAnsi="Tahoma" w:cs="Tahoma"/>
          <w:color w:val="2F5496"/>
          <w:sz w:val="22"/>
          <w:szCs w:val="22"/>
          <w:lang w:val="es-BO"/>
        </w:rPr>
        <w:t xml:space="preserve">ENTEL S.A. mediante nota ………………………… de fecha …………………. notificada en la misma fecha adjudica el </w:t>
      </w:r>
      <w:r w:rsidRPr="00A30F9A">
        <w:rPr>
          <w:rFonts w:ascii="Tahoma" w:hAnsi="Tahoma" w:cs="Tahoma"/>
          <w:bCs/>
          <w:color w:val="2F5496"/>
          <w:sz w:val="22"/>
          <w:szCs w:val="22"/>
          <w:lang w:val="es-BO"/>
        </w:rPr>
        <w:t>Proceso de Contratación ……………………….,</w:t>
      </w:r>
      <w:r w:rsidRPr="00A30F9A">
        <w:rPr>
          <w:rFonts w:ascii="Tahoma" w:hAnsi="Tahoma" w:cs="Tahoma"/>
          <w:color w:val="2F5496"/>
          <w:sz w:val="22"/>
          <w:szCs w:val="22"/>
          <w:lang w:val="es-BO"/>
        </w:rPr>
        <w:t xml:space="preserve"> a la empresa </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rPr>
        <w:t>y aceptada por esta mediante nota …………………………...</w:t>
      </w:r>
      <w:r w:rsidRPr="00A30F9A">
        <w:rPr>
          <w:rFonts w:ascii="Tahoma" w:hAnsi="Tahoma" w:cs="Tahoma"/>
          <w:color w:val="2F5496"/>
          <w:sz w:val="21"/>
          <w:szCs w:val="21"/>
          <w:lang w:val="es-BO"/>
        </w:rPr>
        <w:t>.</w:t>
      </w:r>
    </w:p>
    <w:p w14:paraId="5E8AFF9E"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TERCERA: DOCUMENTOS INTEGRANTES</w:t>
      </w:r>
      <w:r w:rsidRPr="00A30F9A">
        <w:rPr>
          <w:rFonts w:ascii="Tahoma" w:hAnsi="Tahoma" w:cs="Tahoma"/>
          <w:b/>
          <w:color w:val="2F5496"/>
          <w:sz w:val="22"/>
          <w:szCs w:val="22"/>
        </w:rPr>
        <w:t>.</w:t>
      </w:r>
      <w:r w:rsidRPr="00A30F9A">
        <w:rPr>
          <w:rFonts w:ascii="Tahoma" w:hAnsi="Tahoma" w:cs="Tahoma"/>
          <w:color w:val="2F5496"/>
          <w:sz w:val="22"/>
          <w:szCs w:val="22"/>
        </w:rPr>
        <w:t>- Forman parte integrante e indivisible del presente contrato, los siguientes documentos:</w:t>
      </w:r>
    </w:p>
    <w:p w14:paraId="157D4092" w14:textId="77777777" w:rsidR="00EC2C7D" w:rsidRPr="00A30F9A" w:rsidRDefault="00EC2C7D" w:rsidP="00EC2C7D">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1.</w:t>
      </w:r>
      <w:r w:rsidRPr="00A30F9A">
        <w:rPr>
          <w:rFonts w:ascii="Tahoma" w:hAnsi="Tahoma" w:cs="Tahoma"/>
          <w:color w:val="2F5496"/>
          <w:sz w:val="22"/>
          <w:szCs w:val="22"/>
        </w:rPr>
        <w:tab/>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p>
    <w:p w14:paraId="0122D14C" w14:textId="77777777" w:rsidR="00EC2C7D" w:rsidRPr="00A30F9A" w:rsidRDefault="00EC2C7D" w:rsidP="00EC2C7D">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2.</w:t>
      </w:r>
      <w:r w:rsidRPr="00A30F9A">
        <w:rPr>
          <w:rFonts w:ascii="Tahoma" w:hAnsi="Tahoma" w:cs="Tahoma"/>
          <w:color w:val="2F5496"/>
          <w:sz w:val="22"/>
          <w:szCs w:val="22"/>
        </w:rPr>
        <w:tab/>
        <w:t>Propuesta Técnica y Económica del PROVEEDOR y aceptada por ENTEL S.A.</w:t>
      </w:r>
    </w:p>
    <w:p w14:paraId="2FC40330" w14:textId="77777777" w:rsidR="00EC2C7D" w:rsidRPr="00A30F9A" w:rsidRDefault="00EC2C7D" w:rsidP="00EC2C7D">
      <w:pPr>
        <w:ind w:left="284" w:hanging="284"/>
        <w:contextualSpacing/>
        <w:jc w:val="both"/>
        <w:rPr>
          <w:rFonts w:ascii="Tahoma" w:hAnsi="Tahoma" w:cs="Tahoma"/>
          <w:color w:val="2F5496"/>
          <w:sz w:val="22"/>
          <w:szCs w:val="22"/>
        </w:rPr>
      </w:pPr>
      <w:r w:rsidRPr="00A30F9A">
        <w:rPr>
          <w:rFonts w:ascii="Tahoma" w:hAnsi="Tahoma" w:cs="Tahoma"/>
          <w:color w:val="2F5496"/>
          <w:sz w:val="22"/>
          <w:szCs w:val="22"/>
        </w:rPr>
        <w:t>3.</w:t>
      </w:r>
      <w:r w:rsidRPr="00A30F9A">
        <w:rPr>
          <w:rFonts w:ascii="Tahoma" w:hAnsi="Tahoma" w:cs="Tahoma"/>
          <w:color w:val="2F5496"/>
          <w:sz w:val="22"/>
          <w:szCs w:val="22"/>
        </w:rPr>
        <w:tab/>
        <w:t>Carta de Adjudicación ………./….</w:t>
      </w:r>
      <w:r w:rsidRPr="00A30F9A">
        <w:rPr>
          <w:rFonts w:ascii="Tahoma" w:hAnsi="Tahoma" w:cs="Tahoma"/>
          <w:color w:val="2F5496"/>
          <w:sz w:val="22"/>
          <w:szCs w:val="22"/>
          <w:lang w:val="es-BO"/>
        </w:rPr>
        <w:t>de fecha ../../...</w:t>
      </w:r>
    </w:p>
    <w:p w14:paraId="0DBB1338" w14:textId="77777777" w:rsidR="00EC2C7D" w:rsidRPr="00A30F9A" w:rsidRDefault="00EC2C7D" w:rsidP="00EC2C7D">
      <w:pPr>
        <w:ind w:left="284" w:hanging="284"/>
        <w:contextualSpacing/>
        <w:jc w:val="both"/>
        <w:rPr>
          <w:rFonts w:ascii="Tahoma" w:hAnsi="Tahoma" w:cs="Tahoma"/>
          <w:iCs/>
          <w:color w:val="2F5496"/>
          <w:sz w:val="22"/>
          <w:szCs w:val="22"/>
          <w:lang w:val="es-BO"/>
        </w:rPr>
      </w:pPr>
      <w:r w:rsidRPr="00A30F9A">
        <w:rPr>
          <w:rFonts w:ascii="Tahoma" w:hAnsi="Tahoma" w:cs="Tahoma"/>
          <w:color w:val="2F5496"/>
          <w:sz w:val="22"/>
          <w:szCs w:val="22"/>
        </w:rPr>
        <w:t>4.</w:t>
      </w:r>
      <w:r w:rsidRPr="00A30F9A">
        <w:rPr>
          <w:rFonts w:ascii="Tahoma" w:hAnsi="Tahoma" w:cs="Tahoma"/>
          <w:color w:val="2F5496"/>
          <w:sz w:val="22"/>
          <w:szCs w:val="22"/>
        </w:rPr>
        <w:tab/>
        <w:t>Carta de Aceptación a la Adjudicación  ….../….</w:t>
      </w:r>
      <w:r w:rsidRPr="00A30F9A">
        <w:rPr>
          <w:rFonts w:ascii="Tahoma" w:hAnsi="Tahoma" w:cs="Tahoma"/>
          <w:iCs/>
          <w:color w:val="2F5496"/>
          <w:sz w:val="22"/>
          <w:szCs w:val="22"/>
          <w:lang w:val="es-BO"/>
        </w:rPr>
        <w:t xml:space="preserve"> de fecha ../../..</w:t>
      </w:r>
    </w:p>
    <w:p w14:paraId="5CDD14F6" w14:textId="77777777" w:rsidR="00EC2C7D" w:rsidRPr="00A30F9A" w:rsidRDefault="00EC2C7D" w:rsidP="00EC2C7D">
      <w:pPr>
        <w:spacing w:before="120"/>
        <w:contextualSpacing/>
        <w:jc w:val="both"/>
        <w:rPr>
          <w:rFonts w:ascii="Tahoma" w:eastAsia="Calibri" w:hAnsi="Tahoma" w:cs="Tahoma"/>
          <w:color w:val="2F5496"/>
          <w:sz w:val="22"/>
          <w:szCs w:val="22"/>
          <w:lang w:val="es-BO" w:eastAsia="en-US"/>
        </w:rPr>
      </w:pPr>
      <w:r w:rsidRPr="00A30F9A">
        <w:rPr>
          <w:rFonts w:ascii="Tahoma" w:hAnsi="Tahoma" w:cs="Tahoma"/>
          <w:b/>
          <w:color w:val="2F5496"/>
          <w:sz w:val="22"/>
          <w:szCs w:val="22"/>
          <w:u w:val="single"/>
        </w:rPr>
        <w:t>CUARTA: OBJETO</w:t>
      </w:r>
      <w:r w:rsidRPr="00A30F9A">
        <w:rPr>
          <w:rFonts w:ascii="Tahoma" w:hAnsi="Tahoma" w:cs="Tahoma"/>
          <w:color w:val="2F5496"/>
          <w:sz w:val="22"/>
          <w:szCs w:val="22"/>
        </w:rPr>
        <w:t xml:space="preserve">.- El presente contrato tiene por objeto </w:t>
      </w:r>
      <w:r w:rsidRPr="00A30F9A">
        <w:rPr>
          <w:rFonts w:ascii="Tahoma" w:eastAsia="Calibri" w:hAnsi="Tahoma" w:cs="Tahoma"/>
          <w:color w:val="2F5496"/>
          <w:sz w:val="22"/>
          <w:szCs w:val="22"/>
          <w:lang w:val="es-BO" w:eastAsia="en-US"/>
        </w:rPr>
        <w:t xml:space="preserve">la …………………………………………………………… que el PROVEEDOR se obliga a proporcionar en estricto cumplimiento a lo establecido en este documento y </w:t>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r w:rsidRPr="00A30F9A">
        <w:rPr>
          <w:rFonts w:ascii="Tahoma" w:eastAsia="Calibri" w:hAnsi="Tahoma" w:cs="Tahoma"/>
          <w:color w:val="2F5496"/>
          <w:sz w:val="22"/>
          <w:szCs w:val="22"/>
          <w:lang w:val="es-BO" w:eastAsia="en-US"/>
        </w:rPr>
        <w:t>.</w:t>
      </w:r>
    </w:p>
    <w:p w14:paraId="2879F9BF" w14:textId="77777777" w:rsidR="00EC2C7D" w:rsidRPr="00A30F9A" w:rsidRDefault="00EC2C7D" w:rsidP="00EC2C7D">
      <w:pPr>
        <w:spacing w:before="120"/>
        <w:jc w:val="both"/>
        <w:rPr>
          <w:rFonts w:ascii="Tahoma" w:hAnsi="Tahoma" w:cs="Tahoma"/>
          <w:color w:val="2F5496"/>
          <w:sz w:val="22"/>
          <w:szCs w:val="22"/>
        </w:rPr>
      </w:pPr>
      <w:r w:rsidRPr="00A30F9A">
        <w:rPr>
          <w:rFonts w:ascii="Tahoma" w:hAnsi="Tahoma" w:cs="Tahoma"/>
          <w:b/>
          <w:color w:val="2F5496"/>
          <w:sz w:val="22"/>
          <w:szCs w:val="22"/>
          <w:u w:val="single"/>
        </w:rPr>
        <w:t>QUINTA: PRECIO E IMPUESTOS</w:t>
      </w:r>
      <w:r w:rsidRPr="00A30F9A">
        <w:rPr>
          <w:rFonts w:ascii="Tahoma" w:hAnsi="Tahoma" w:cs="Tahoma"/>
          <w:b/>
          <w:color w:val="2F5496"/>
          <w:sz w:val="22"/>
          <w:szCs w:val="22"/>
        </w:rPr>
        <w:t>.-</w:t>
      </w:r>
      <w:r w:rsidRPr="00A30F9A">
        <w:rPr>
          <w:rFonts w:ascii="Tahoma" w:hAnsi="Tahoma" w:cs="Tahoma"/>
          <w:color w:val="2F5496"/>
          <w:sz w:val="22"/>
          <w:szCs w:val="22"/>
        </w:rPr>
        <w:t xml:space="preserve"> El precio establecido para la provisión de servicios objeto del presente Contrato es de </w:t>
      </w:r>
      <w:r w:rsidRPr="00A30F9A">
        <w:rPr>
          <w:rFonts w:ascii="Tahoma" w:hAnsi="Tahoma" w:cs="Tahoma"/>
          <w:b/>
          <w:color w:val="2F5496"/>
          <w:sz w:val="22"/>
          <w:szCs w:val="22"/>
        </w:rPr>
        <w:t xml:space="preserve">USD/Bs…………………… (……………………………………00/100 Dólares Americanos/Bolivianos) </w:t>
      </w:r>
      <w:r w:rsidRPr="00A30F9A">
        <w:rPr>
          <w:rFonts w:ascii="Tahoma" w:hAnsi="Tahoma" w:cs="Tahoma"/>
          <w:color w:val="2F5496"/>
          <w:sz w:val="22"/>
          <w:szCs w:val="22"/>
        </w:rPr>
        <w:t>de acuerdo al siguiente detalle:</w:t>
      </w:r>
    </w:p>
    <w:p w14:paraId="6A6EE468" w14:textId="77777777" w:rsidR="00EC2C7D" w:rsidRPr="00A30F9A" w:rsidRDefault="00EC2C7D" w:rsidP="00EC2C7D">
      <w:pPr>
        <w:spacing w:before="120"/>
        <w:jc w:val="both"/>
        <w:rPr>
          <w:rFonts w:ascii="Tahoma" w:hAnsi="Tahoma" w:cs="Tahoma"/>
          <w:color w:val="2F5496"/>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EC2C7D" w:rsidRPr="00A30F9A" w14:paraId="7618DBF4" w14:textId="77777777" w:rsidTr="00933E90">
        <w:trPr>
          <w:trHeight w:val="570"/>
          <w:jc w:val="center"/>
        </w:trPr>
        <w:tc>
          <w:tcPr>
            <w:tcW w:w="3300" w:type="dxa"/>
            <w:tcBorders>
              <w:top w:val="single" w:sz="8" w:space="0" w:color="auto"/>
              <w:left w:val="single" w:sz="8" w:space="0" w:color="auto"/>
              <w:bottom w:val="single" w:sz="8" w:space="0" w:color="FFFFFF" w:themeColor="background1"/>
              <w:right w:val="single" w:sz="8" w:space="0" w:color="FFFFFF" w:themeColor="background1"/>
            </w:tcBorders>
            <w:shd w:val="clear" w:color="000000" w:fill="000000"/>
            <w:vAlign w:val="center"/>
            <w:hideMark/>
          </w:tcPr>
          <w:p w14:paraId="3B3D69AF" w14:textId="77777777" w:rsidR="00EC2C7D" w:rsidRPr="00664D14" w:rsidRDefault="00EC2C7D" w:rsidP="00933E90">
            <w:pPr>
              <w:jc w:val="center"/>
              <w:rPr>
                <w:rFonts w:ascii="Tahoma" w:hAnsi="Tahoma" w:cs="Tahoma"/>
                <w:b/>
                <w:bCs/>
                <w:color w:val="FFFFFF" w:themeColor="background1"/>
              </w:rPr>
            </w:pPr>
            <w:r w:rsidRPr="00664D14">
              <w:rPr>
                <w:rFonts w:ascii="Tahoma" w:hAnsi="Tahoma" w:cs="Tahoma"/>
                <w:b/>
                <w:bCs/>
                <w:color w:val="FFFFFF" w:themeColor="background1"/>
              </w:rPr>
              <w:t>ITEM</w:t>
            </w:r>
          </w:p>
        </w:tc>
        <w:tc>
          <w:tcPr>
            <w:tcW w:w="182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3E0C3ABD" w14:textId="77777777" w:rsidR="00EC2C7D" w:rsidRPr="00664D14" w:rsidRDefault="00EC2C7D" w:rsidP="00933E90">
            <w:pPr>
              <w:jc w:val="center"/>
              <w:rPr>
                <w:rFonts w:ascii="Tahoma" w:hAnsi="Tahoma" w:cs="Tahoma"/>
                <w:b/>
                <w:bCs/>
                <w:color w:val="FFFFFF" w:themeColor="background1"/>
              </w:rPr>
            </w:pPr>
            <w:r w:rsidRPr="00664D14">
              <w:rPr>
                <w:rFonts w:ascii="Tahoma" w:hAnsi="Tahoma" w:cs="Tahoma"/>
                <w:b/>
                <w:bCs/>
                <w:color w:val="FFFFFF" w:themeColor="background1"/>
              </w:rPr>
              <w:t>CANTIDAD</w:t>
            </w:r>
          </w:p>
        </w:tc>
        <w:tc>
          <w:tcPr>
            <w:tcW w:w="186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7636282B" w14:textId="77777777" w:rsidR="00EC2C7D" w:rsidRPr="00664D14" w:rsidRDefault="00EC2C7D" w:rsidP="00933E90">
            <w:pPr>
              <w:jc w:val="center"/>
              <w:rPr>
                <w:rFonts w:ascii="Tahoma" w:hAnsi="Tahoma" w:cs="Tahoma"/>
                <w:b/>
                <w:bCs/>
                <w:color w:val="FFFFFF" w:themeColor="background1"/>
              </w:rPr>
            </w:pPr>
            <w:r w:rsidRPr="00664D14">
              <w:rPr>
                <w:rFonts w:ascii="Tahoma" w:hAnsi="Tahoma" w:cs="Tahoma"/>
                <w:b/>
                <w:bCs/>
                <w:color w:val="FFFFFF" w:themeColor="background1"/>
              </w:rPr>
              <w:t>COSTO UNITARIO (USD/BS)</w:t>
            </w:r>
          </w:p>
        </w:tc>
        <w:tc>
          <w:tcPr>
            <w:tcW w:w="1660" w:type="dxa"/>
            <w:tcBorders>
              <w:top w:val="single" w:sz="8" w:space="0" w:color="auto"/>
              <w:left w:val="single" w:sz="8" w:space="0" w:color="FFFFFF" w:themeColor="background1"/>
              <w:bottom w:val="single" w:sz="8" w:space="0" w:color="FFFFFF" w:themeColor="background1"/>
              <w:right w:val="single" w:sz="8" w:space="0" w:color="auto"/>
            </w:tcBorders>
            <w:shd w:val="clear" w:color="000000" w:fill="000000"/>
            <w:vAlign w:val="center"/>
            <w:hideMark/>
          </w:tcPr>
          <w:p w14:paraId="16AFECB7" w14:textId="77777777" w:rsidR="00EC2C7D" w:rsidRPr="00664D14" w:rsidRDefault="00EC2C7D" w:rsidP="00933E90">
            <w:pPr>
              <w:jc w:val="center"/>
              <w:rPr>
                <w:rFonts w:ascii="Tahoma" w:hAnsi="Tahoma" w:cs="Tahoma"/>
                <w:b/>
                <w:bCs/>
                <w:color w:val="FFFFFF" w:themeColor="background1"/>
              </w:rPr>
            </w:pPr>
            <w:r w:rsidRPr="00664D14">
              <w:rPr>
                <w:rFonts w:ascii="Tahoma" w:hAnsi="Tahoma" w:cs="Tahoma"/>
                <w:b/>
                <w:bCs/>
                <w:color w:val="FFFFFF" w:themeColor="background1"/>
              </w:rPr>
              <w:t>PRECIO TOTAL  (USD/BS)</w:t>
            </w:r>
          </w:p>
        </w:tc>
      </w:tr>
      <w:tr w:rsidR="00EC2C7D" w:rsidRPr="00A30F9A" w14:paraId="3006233A" w14:textId="77777777" w:rsidTr="00933E90">
        <w:trPr>
          <w:trHeight w:val="692"/>
          <w:jc w:val="center"/>
        </w:trPr>
        <w:tc>
          <w:tcPr>
            <w:tcW w:w="3300" w:type="dxa"/>
            <w:tcBorders>
              <w:top w:val="single" w:sz="8" w:space="0" w:color="FFFFFF" w:themeColor="background1"/>
              <w:left w:val="single" w:sz="8" w:space="0" w:color="auto"/>
              <w:bottom w:val="single" w:sz="4" w:space="0" w:color="auto"/>
              <w:right w:val="single" w:sz="4" w:space="0" w:color="auto"/>
            </w:tcBorders>
            <w:shd w:val="clear" w:color="auto" w:fill="auto"/>
            <w:vAlign w:val="center"/>
          </w:tcPr>
          <w:p w14:paraId="32BB17AD" w14:textId="77777777" w:rsidR="00EC2C7D" w:rsidRPr="00A30F9A" w:rsidRDefault="00EC2C7D" w:rsidP="00933E90">
            <w:pPr>
              <w:jc w:val="center"/>
              <w:rPr>
                <w:rFonts w:ascii="Tahoma" w:hAnsi="Tahoma" w:cs="Tahoma"/>
                <w:color w:val="2F5496"/>
              </w:rPr>
            </w:pPr>
            <w:r w:rsidRPr="00A30F9A">
              <w:rPr>
                <w:rFonts w:ascii="Tahoma" w:hAnsi="Tahoma" w:cs="Tahoma"/>
                <w:color w:val="2F5496"/>
              </w:rPr>
              <w:t>SERVICIOS</w:t>
            </w:r>
          </w:p>
        </w:tc>
        <w:tc>
          <w:tcPr>
            <w:tcW w:w="182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4E882163" w14:textId="77777777" w:rsidR="00EC2C7D" w:rsidRPr="00A30F9A" w:rsidRDefault="00EC2C7D" w:rsidP="00933E90">
            <w:pPr>
              <w:jc w:val="center"/>
              <w:rPr>
                <w:rFonts w:ascii="Tahoma" w:hAnsi="Tahoma" w:cs="Tahoma"/>
                <w:color w:val="2F5496"/>
              </w:rPr>
            </w:pPr>
          </w:p>
        </w:tc>
        <w:tc>
          <w:tcPr>
            <w:tcW w:w="186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5775AF20" w14:textId="77777777" w:rsidR="00EC2C7D" w:rsidRPr="00A30F9A" w:rsidRDefault="00EC2C7D" w:rsidP="00933E90">
            <w:pPr>
              <w:jc w:val="center"/>
              <w:rPr>
                <w:rFonts w:ascii="Tahoma" w:hAnsi="Tahoma" w:cs="Tahoma"/>
                <w:color w:val="2F5496"/>
              </w:rPr>
            </w:pPr>
          </w:p>
        </w:tc>
        <w:tc>
          <w:tcPr>
            <w:tcW w:w="1660" w:type="dxa"/>
            <w:tcBorders>
              <w:top w:val="single" w:sz="8" w:space="0" w:color="FFFFFF" w:themeColor="background1"/>
              <w:left w:val="single" w:sz="4" w:space="0" w:color="auto"/>
              <w:bottom w:val="single" w:sz="4" w:space="0" w:color="auto"/>
              <w:right w:val="single" w:sz="8" w:space="0" w:color="auto"/>
            </w:tcBorders>
            <w:shd w:val="clear" w:color="auto" w:fill="auto"/>
            <w:vAlign w:val="center"/>
          </w:tcPr>
          <w:p w14:paraId="58CC487F" w14:textId="77777777" w:rsidR="00EC2C7D" w:rsidRPr="00A30F9A" w:rsidRDefault="00EC2C7D" w:rsidP="00933E90">
            <w:pPr>
              <w:jc w:val="right"/>
              <w:rPr>
                <w:rFonts w:ascii="Tahoma" w:hAnsi="Tahoma" w:cs="Tahoma"/>
                <w:color w:val="2F5496"/>
              </w:rPr>
            </w:pPr>
          </w:p>
        </w:tc>
      </w:tr>
      <w:tr w:rsidR="00EC2C7D" w:rsidRPr="00A30F9A" w14:paraId="29474CF8" w14:textId="77777777" w:rsidTr="00933E90">
        <w:trPr>
          <w:trHeight w:val="315"/>
          <w:jc w:val="center"/>
        </w:trPr>
        <w:tc>
          <w:tcPr>
            <w:tcW w:w="5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68241E8" w14:textId="77777777" w:rsidR="00EC2C7D" w:rsidRPr="00A30F9A" w:rsidRDefault="00EC2C7D" w:rsidP="00933E90">
            <w:pPr>
              <w:jc w:val="center"/>
              <w:rPr>
                <w:rFonts w:ascii="Tahoma" w:hAnsi="Tahoma" w:cs="Tahoma"/>
                <w:b/>
                <w:bCs/>
                <w:color w:val="2F5496"/>
              </w:rPr>
            </w:pPr>
            <w:r w:rsidRPr="00A30F9A">
              <w:rPr>
                <w:rFonts w:ascii="Tahoma" w:hAnsi="Tahoma" w:cs="Tahoma"/>
                <w:b/>
                <w:bCs/>
                <w:color w:val="2F5496"/>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75950" w14:textId="77777777" w:rsidR="00EC2C7D" w:rsidRPr="00A30F9A" w:rsidRDefault="00EC2C7D" w:rsidP="00933E90">
            <w:pPr>
              <w:jc w:val="center"/>
              <w:rPr>
                <w:rFonts w:ascii="Tahoma" w:hAnsi="Tahoma" w:cs="Tahoma"/>
                <w:b/>
                <w:bCs/>
                <w:color w:val="2F5496"/>
              </w:rPr>
            </w:pPr>
          </w:p>
        </w:tc>
        <w:tc>
          <w:tcPr>
            <w:tcW w:w="1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69A51F7" w14:textId="77777777" w:rsidR="00EC2C7D" w:rsidRPr="00A30F9A" w:rsidRDefault="00EC2C7D" w:rsidP="00933E90">
            <w:pPr>
              <w:jc w:val="right"/>
              <w:rPr>
                <w:rFonts w:ascii="Tahoma" w:hAnsi="Tahoma" w:cs="Tahoma"/>
                <w:b/>
                <w:bCs/>
                <w:color w:val="2F5496"/>
              </w:rPr>
            </w:pPr>
          </w:p>
        </w:tc>
      </w:tr>
      <w:tr w:rsidR="00EC2C7D" w:rsidRPr="00A30F9A" w14:paraId="26972002" w14:textId="77777777" w:rsidTr="00933E90">
        <w:trPr>
          <w:trHeight w:val="315"/>
          <w:jc w:val="center"/>
        </w:trPr>
        <w:tc>
          <w:tcPr>
            <w:tcW w:w="8640"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14:paraId="2F609093" w14:textId="77777777" w:rsidR="00EC2C7D" w:rsidRPr="00A30F9A" w:rsidRDefault="00EC2C7D" w:rsidP="00933E90">
            <w:pPr>
              <w:rPr>
                <w:rFonts w:ascii="Tahoma" w:hAnsi="Tahoma" w:cs="Tahoma"/>
                <w:b/>
                <w:bCs/>
                <w:color w:val="2F5496"/>
              </w:rPr>
            </w:pPr>
            <w:r w:rsidRPr="00A30F9A">
              <w:rPr>
                <w:rFonts w:ascii="Tahoma" w:hAnsi="Tahoma" w:cs="Tahoma"/>
                <w:b/>
                <w:bCs/>
                <w:color w:val="2F5496"/>
              </w:rPr>
              <w:t xml:space="preserve">(…………………………………………………………… 00/100 Dólares Americanos/ Bolivianos) </w:t>
            </w:r>
          </w:p>
        </w:tc>
      </w:tr>
      <w:tr w:rsidR="00EC2C7D" w:rsidRPr="00A30F9A" w14:paraId="21E3D9B4" w14:textId="77777777" w:rsidTr="00933E90">
        <w:trPr>
          <w:trHeight w:val="252"/>
          <w:jc w:val="center"/>
        </w:trPr>
        <w:tc>
          <w:tcPr>
            <w:tcW w:w="8640"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14:paraId="0EB3C6F2" w14:textId="77777777" w:rsidR="00EC2C7D" w:rsidRPr="00A30F9A" w:rsidRDefault="00EC2C7D" w:rsidP="00933E90">
            <w:pPr>
              <w:rPr>
                <w:rFonts w:ascii="Tahoma" w:hAnsi="Tahoma" w:cs="Tahoma"/>
                <w:b/>
                <w:bCs/>
                <w:color w:val="2F5496"/>
              </w:rPr>
            </w:pPr>
            <w:r w:rsidRPr="00A30F9A">
              <w:rPr>
                <w:rFonts w:ascii="Tahoma" w:hAnsi="Tahoma" w:cs="Tahoma"/>
                <w:color w:val="2F5496"/>
              </w:rPr>
              <w:t>El precio incluye los  impuestos de Ley.</w:t>
            </w:r>
          </w:p>
        </w:tc>
      </w:tr>
    </w:tbl>
    <w:p w14:paraId="3D23932D" w14:textId="77777777" w:rsidR="00EC2C7D" w:rsidRPr="00A30F9A" w:rsidRDefault="00EC2C7D" w:rsidP="00EC2C7D">
      <w:pPr>
        <w:spacing w:before="120"/>
        <w:ind w:right="-1"/>
        <w:jc w:val="both"/>
        <w:rPr>
          <w:rFonts w:ascii="Tahoma" w:hAnsi="Tahoma" w:cs="Tahoma"/>
          <w:color w:val="2F5496"/>
          <w:sz w:val="22"/>
          <w:szCs w:val="22"/>
        </w:rPr>
      </w:pPr>
      <w:r w:rsidRPr="00A30F9A">
        <w:rPr>
          <w:rFonts w:ascii="Tahoma" w:hAnsi="Tahoma" w:cs="Tahoma"/>
          <w:color w:val="2F5496"/>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18D1F573" w14:textId="77777777" w:rsidR="00EC2C7D" w:rsidRPr="00A30F9A" w:rsidRDefault="00EC2C7D" w:rsidP="00EC2C7D">
      <w:pPr>
        <w:spacing w:before="120"/>
        <w:jc w:val="both"/>
        <w:rPr>
          <w:rFonts w:ascii="Tahoma" w:hAnsi="Tahoma" w:cs="Tahoma"/>
          <w:color w:val="2F5496"/>
          <w:sz w:val="22"/>
          <w:szCs w:val="22"/>
        </w:rPr>
      </w:pPr>
      <w:r w:rsidRPr="00A30F9A">
        <w:rPr>
          <w:rFonts w:ascii="Tahoma" w:hAnsi="Tahoma" w:cs="Tahoma"/>
          <w:color w:val="2F5496"/>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49C1F6EC" w14:textId="77777777" w:rsidR="00EC2C7D" w:rsidRPr="00A30F9A" w:rsidRDefault="00EC2C7D" w:rsidP="00EC2C7D">
      <w:pPr>
        <w:spacing w:before="120"/>
        <w:ind w:right="-1"/>
        <w:jc w:val="both"/>
        <w:rPr>
          <w:rFonts w:ascii="Tahoma" w:hAnsi="Tahoma" w:cs="Tahoma"/>
          <w:color w:val="2F5496"/>
          <w:sz w:val="22"/>
          <w:szCs w:val="22"/>
        </w:rPr>
      </w:pPr>
      <w:r w:rsidRPr="00A30F9A">
        <w:rPr>
          <w:rFonts w:ascii="Tahoma" w:hAnsi="Tahoma" w:cs="Tahoma"/>
          <w:b/>
          <w:color w:val="2F5496"/>
          <w:sz w:val="22"/>
          <w:szCs w:val="22"/>
          <w:u w:val="single"/>
        </w:rPr>
        <w:t>SEXTA: MONEDA Y FORMA DE PAGO</w:t>
      </w:r>
      <w:r w:rsidRPr="00A30F9A">
        <w:rPr>
          <w:rFonts w:ascii="Tahoma" w:hAnsi="Tahoma" w:cs="Tahoma"/>
          <w:color w:val="2F5496"/>
          <w:sz w:val="22"/>
          <w:szCs w:val="22"/>
        </w:rPr>
        <w:t>.- La moneda de pago del presente contrato será el ……………………………….., de acuerdo a los siguientes términos:</w:t>
      </w:r>
    </w:p>
    <w:p w14:paraId="312A93C7" w14:textId="77777777" w:rsidR="00EC2C7D" w:rsidRPr="00A30F9A" w:rsidRDefault="00EC2C7D" w:rsidP="00EC2C7D">
      <w:pPr>
        <w:spacing w:before="120"/>
        <w:jc w:val="both"/>
        <w:rPr>
          <w:rFonts w:ascii="Tahoma" w:hAnsi="Tahoma" w:cs="Tahoma"/>
          <w:color w:val="2F5496"/>
          <w:sz w:val="22"/>
          <w:szCs w:val="22"/>
        </w:rPr>
      </w:pPr>
    </w:p>
    <w:p w14:paraId="4973FD2E" w14:textId="77777777" w:rsidR="00EC2C7D" w:rsidRPr="00A30F9A" w:rsidRDefault="00EC2C7D" w:rsidP="00F45C5D">
      <w:pPr>
        <w:numPr>
          <w:ilvl w:val="0"/>
          <w:numId w:val="39"/>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Servicios sin Garantía (Pagos Totales 100%):</w:t>
      </w:r>
      <w:r w:rsidRPr="00A30F9A">
        <w:rPr>
          <w:rFonts w:ascii="Tahoma" w:hAnsi="Tahoma" w:cs="Tahoma"/>
          <w:color w:val="2F5496"/>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01C496EC" w14:textId="77777777" w:rsidR="00EC2C7D" w:rsidRPr="00A30F9A" w:rsidRDefault="00EC2C7D" w:rsidP="00F45C5D">
      <w:pPr>
        <w:numPr>
          <w:ilvl w:val="0"/>
          <w:numId w:val="39"/>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 xml:space="preserve">Prestación de Servicios con Garantía (Pagos Totales 100%): </w:t>
      </w:r>
      <w:r w:rsidRPr="00A30F9A">
        <w:rPr>
          <w:rFonts w:ascii="Tahoma" w:hAnsi="Tahoma" w:cs="Tahoma"/>
          <w:color w:val="2F5496"/>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6DDE7A9A" w14:textId="77777777" w:rsidR="00EC2C7D" w:rsidRPr="00A30F9A" w:rsidRDefault="00EC2C7D" w:rsidP="00F45C5D">
      <w:pPr>
        <w:numPr>
          <w:ilvl w:val="0"/>
          <w:numId w:val="39"/>
        </w:numPr>
        <w:tabs>
          <w:tab w:val="left" w:pos="426"/>
        </w:tabs>
        <w:spacing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 de Mantenimiento con Extra Canon:</w:t>
      </w:r>
    </w:p>
    <w:p w14:paraId="0B125FDC" w14:textId="77777777" w:rsidR="00EC2C7D" w:rsidRPr="00A30F9A" w:rsidRDefault="00EC2C7D" w:rsidP="00F45C5D">
      <w:pPr>
        <w:numPr>
          <w:ilvl w:val="0"/>
          <w:numId w:val="40"/>
        </w:numPr>
        <w:spacing w:before="120" w:after="120"/>
        <w:jc w:val="both"/>
        <w:rPr>
          <w:rFonts w:ascii="Tahoma" w:hAnsi="Tahoma" w:cs="Tahoma"/>
          <w:b/>
          <w:color w:val="2F5496"/>
          <w:sz w:val="22"/>
          <w:szCs w:val="22"/>
        </w:rPr>
      </w:pPr>
      <w:r w:rsidRPr="00A30F9A">
        <w:rPr>
          <w:rFonts w:ascii="Tahoma" w:hAnsi="Tahoma" w:cs="Tahoma"/>
          <w:color w:val="2F5496"/>
          <w:sz w:val="22"/>
          <w:szCs w:val="22"/>
        </w:rPr>
        <w:t xml:space="preserve">ENTEL S.A. pagará al PROVEEDOR el canon fijo establecido en el cuadro precedente en pagos parciales de forma mensual, en el plazo de treinta (30) días calendario posteriores a la </w:t>
      </w:r>
      <w:r w:rsidRPr="00A30F9A">
        <w:rPr>
          <w:rFonts w:ascii="Tahoma" w:hAnsi="Tahoma" w:cs="Tahoma"/>
          <w:color w:val="2F5496"/>
          <w:sz w:val="22"/>
          <w:szCs w:val="22"/>
          <w:lang w:val="es-BO"/>
        </w:rPr>
        <w:t xml:space="preserve">certificación del cumplimiento del servicio con </w:t>
      </w:r>
      <w:r w:rsidRPr="00A30F9A">
        <w:rPr>
          <w:rFonts w:ascii="Tahoma" w:hAnsi="Tahoma" w:cs="Tahoma"/>
          <w:color w:val="2F5496"/>
          <w:sz w:val="22"/>
          <w:szCs w:val="22"/>
        </w:rPr>
        <w:t>emisión el Certificado de Control de Calidad por parte de ENTEL S.A. y la presentación de la factura fiscal por parte del PROVEEDOR.</w:t>
      </w:r>
    </w:p>
    <w:p w14:paraId="5AF43357" w14:textId="77777777" w:rsidR="00EC2C7D" w:rsidRPr="00A30F9A" w:rsidRDefault="00EC2C7D" w:rsidP="00F45C5D">
      <w:pPr>
        <w:numPr>
          <w:ilvl w:val="0"/>
          <w:numId w:val="40"/>
        </w:numPr>
        <w:spacing w:before="120" w:after="120"/>
        <w:jc w:val="both"/>
        <w:rPr>
          <w:rFonts w:ascii="Tahoma" w:hAnsi="Tahoma" w:cs="Tahoma"/>
          <w:b/>
          <w:i/>
          <w:color w:val="2F5496"/>
          <w:sz w:val="22"/>
          <w:szCs w:val="22"/>
        </w:rPr>
      </w:pPr>
      <w:r w:rsidRPr="00A30F9A">
        <w:rPr>
          <w:rFonts w:ascii="Tahoma" w:hAnsi="Tahoma" w:cs="Tahoma"/>
          <w:color w:val="2F5496"/>
          <w:sz w:val="22"/>
          <w:szCs w:val="22"/>
        </w:rPr>
        <w:t>ENTEL S.A. pagará al PROVEEDOR p</w:t>
      </w:r>
      <w:r w:rsidRPr="00A30F9A">
        <w:rPr>
          <w:rFonts w:ascii="Tahoma" w:hAnsi="Tahoma" w:cs="Tahoma"/>
          <w:color w:val="2F5496"/>
          <w:sz w:val="22"/>
          <w:szCs w:val="22"/>
          <w:lang w:eastAsia="en-US"/>
        </w:rPr>
        <w:t xml:space="preserve">or los materiales y trabajos extra canon </w:t>
      </w:r>
      <w:r w:rsidRPr="00A30F9A">
        <w:rPr>
          <w:rFonts w:ascii="Tahoma" w:hAnsi="Tahoma" w:cs="Tahoma"/>
          <w:color w:val="2F5496"/>
          <w:sz w:val="22"/>
          <w:szCs w:val="22"/>
          <w:lang w:val="es-ES_tradnl"/>
        </w:rPr>
        <w:t>de acuerdo a los precios unitarios aprobados por ENTEL</w:t>
      </w:r>
      <w:r w:rsidRPr="00A30F9A">
        <w:rPr>
          <w:rFonts w:ascii="Tahoma" w:hAnsi="Tahoma" w:cs="Tahoma"/>
          <w:color w:val="2F5496"/>
          <w:sz w:val="22"/>
          <w:szCs w:val="22"/>
          <w:lang w:eastAsia="en-US"/>
        </w:rPr>
        <w:t xml:space="preserve"> S.A., </w:t>
      </w:r>
      <w:r w:rsidRPr="00A30F9A">
        <w:rPr>
          <w:rFonts w:ascii="Tahoma" w:hAnsi="Tahoma" w:cs="Tahoma"/>
          <w:color w:val="2F5496"/>
          <w:sz w:val="22"/>
          <w:szCs w:val="22"/>
        </w:rPr>
        <w:t>en el plazo de treinta (30) días calendario posteriores a la</w:t>
      </w:r>
      <w:r w:rsidRPr="00A30F9A">
        <w:rPr>
          <w:rFonts w:ascii="Tahoma" w:hAnsi="Tahoma" w:cs="Tahoma"/>
          <w:color w:val="2F5496"/>
          <w:sz w:val="22"/>
          <w:szCs w:val="22"/>
          <w:lang w:eastAsia="en-US"/>
        </w:rPr>
        <w:t xml:space="preserve"> presentación de acta de conciliación, con la consiguiente emisión del Certificado de Control de Calidad </w:t>
      </w:r>
      <w:r w:rsidRPr="00A30F9A">
        <w:rPr>
          <w:rFonts w:ascii="Tahoma" w:hAnsi="Tahoma" w:cs="Tahoma"/>
          <w:color w:val="2F5496"/>
          <w:sz w:val="22"/>
          <w:szCs w:val="22"/>
        </w:rPr>
        <w:t xml:space="preserve">por parte de ENTEL S.A. y la presentación de la factura fiscal por parte del PROVEEDOR. </w:t>
      </w:r>
      <w:r w:rsidRPr="00A30F9A">
        <w:rPr>
          <w:rFonts w:ascii="Tahoma" w:hAnsi="Tahoma" w:cs="Tahoma"/>
          <w:i/>
          <w:color w:val="2F5496"/>
          <w:sz w:val="22"/>
          <w:szCs w:val="22"/>
        </w:rPr>
        <w:t>(Cuando los materiales y repuestos cuenten con garantía de Calidad de Bienes ENTEL S.A. deberá emitir adicionalmente el Certificado de Aceptación Provisional)</w:t>
      </w:r>
    </w:p>
    <w:p w14:paraId="65628830"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color w:val="2F5496"/>
          <w:sz w:val="22"/>
          <w:szCs w:val="22"/>
        </w:rPr>
        <w:t>Cualquier tributo, emergente del presente contrato, pagadero fuera y dentro del territorio boliviano estará a cargo del PROVEEDOR.</w:t>
      </w:r>
    </w:p>
    <w:p w14:paraId="100F95BF"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color w:val="2F5496"/>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40F080FA" w14:textId="77777777" w:rsidR="00EC2C7D" w:rsidRPr="00A30F9A" w:rsidRDefault="00EC2C7D" w:rsidP="00EC2C7D">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SÉPTIMA: VIGENCIA</w:t>
      </w:r>
      <w:r w:rsidRPr="00A30F9A">
        <w:rPr>
          <w:rFonts w:ascii="Tahoma" w:hAnsi="Tahoma" w:cs="Tahoma"/>
          <w:b/>
          <w:color w:val="2F5496"/>
          <w:sz w:val="22"/>
          <w:szCs w:val="22"/>
        </w:rPr>
        <w:t>.-</w:t>
      </w:r>
      <w:r w:rsidRPr="00A30F9A">
        <w:rPr>
          <w:rFonts w:ascii="Tahoma" w:hAnsi="Tahoma" w:cs="Tahoma"/>
          <w:color w:val="2F5496"/>
          <w:sz w:val="22"/>
          <w:szCs w:val="22"/>
        </w:rPr>
        <w:t xml:space="preserve"> El presente contrato entrará en vigencia a partir de la fecha de su suscripción y se extenderá hasta que ambas partes hayan dado cumplimiento a todas las condiciones y estipulaciones contenidas en el mismo.</w:t>
      </w:r>
    </w:p>
    <w:p w14:paraId="6590C053" w14:textId="77777777" w:rsidR="00EC2C7D" w:rsidRPr="00A30F9A" w:rsidRDefault="00EC2C7D" w:rsidP="00EC2C7D">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OCTAVA: PLAZO Y FORMA DE ENTREGA</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2"/>
          <w:szCs w:val="22"/>
          <w:lang w:val="es-BO" w:eastAsia="en-US"/>
        </w:rPr>
        <w:t>El PROVEEDOR entregará a ENTEL S.A. la totalidad de los servicios ejecutados de acuerdo a las condiciones:</w:t>
      </w:r>
    </w:p>
    <w:p w14:paraId="7D2F1142" w14:textId="77777777" w:rsidR="00EC2C7D" w:rsidRPr="00A30F9A" w:rsidRDefault="00EC2C7D" w:rsidP="00EC2C7D">
      <w:pPr>
        <w:spacing w:before="120"/>
        <w:contextualSpacing/>
        <w:jc w:val="both"/>
        <w:rPr>
          <w:rFonts w:ascii="Tahoma" w:hAnsi="Tahoma" w:cs="Tahoma"/>
          <w:b/>
          <w:color w:val="2F5496"/>
          <w:sz w:val="22"/>
          <w:szCs w:val="22"/>
        </w:rPr>
      </w:pPr>
      <w:r w:rsidRPr="00A30F9A">
        <w:rPr>
          <w:rFonts w:ascii="Tahoma" w:hAnsi="Tahoma" w:cs="Tahoma"/>
          <w:b/>
          <w:color w:val="2F5496"/>
          <w:sz w:val="22"/>
          <w:szCs w:val="22"/>
        </w:rPr>
        <w:t>(ESTO VARÍA DE CONFORMIDAD A LO ESTABLECIDO EN TERMINOS BASICOS DE CONTRATACIÓN  Y LA CARTA DE ADJUDICACIÓN).</w:t>
      </w:r>
    </w:p>
    <w:p w14:paraId="11B5FA67"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color w:val="2F5496"/>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0D540AC7"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lang w:val="es-BO"/>
        </w:rPr>
        <w:t>NOVENA</w:t>
      </w:r>
      <w:r w:rsidRPr="00A30F9A">
        <w:rPr>
          <w:rFonts w:ascii="Tahoma" w:hAnsi="Tahoma" w:cs="Tahoma"/>
          <w:b/>
          <w:color w:val="2F5496"/>
          <w:sz w:val="22"/>
          <w:szCs w:val="22"/>
          <w:u w:val="single"/>
        </w:rPr>
        <w:t>: GARANTÍAS Y SEGUROS</w:t>
      </w:r>
      <w:r w:rsidRPr="00A30F9A">
        <w:rPr>
          <w:rFonts w:ascii="Tahoma" w:hAnsi="Tahoma" w:cs="Tahoma"/>
          <w:color w:val="2F5496"/>
          <w:sz w:val="22"/>
          <w:szCs w:val="22"/>
        </w:rPr>
        <w:t xml:space="preserve">.- Las garantías señaladas en la presente cláusula, </w:t>
      </w:r>
      <w:r w:rsidRPr="00A30F9A">
        <w:rPr>
          <w:rFonts w:ascii="Tahoma" w:hAnsi="Tahoma" w:cs="Tahoma"/>
          <w:color w:val="2F5496"/>
          <w:sz w:val="22"/>
          <w:szCs w:val="22"/>
          <w:lang w:val="es-BO"/>
        </w:rPr>
        <w:t>será exigible y ejecutable de acuerdo a las leyes bolivianas</w:t>
      </w:r>
      <w:r w:rsidRPr="00A30F9A">
        <w:rPr>
          <w:rFonts w:ascii="Tahoma" w:hAnsi="Tahoma" w:cs="Tahoma"/>
          <w:color w:val="2F5496"/>
          <w:sz w:val="22"/>
          <w:szCs w:val="22"/>
        </w:rPr>
        <w:t xml:space="preserve">, si </w:t>
      </w:r>
      <w:r w:rsidRPr="00A30F9A">
        <w:rPr>
          <w:rFonts w:ascii="Tahoma" w:hAnsi="Tahoma" w:cs="Tahoma"/>
          <w:color w:val="2F5496"/>
          <w:sz w:val="22"/>
          <w:szCs w:val="22"/>
          <w:lang w:val="es-BO"/>
        </w:rPr>
        <w:t>el PROVEEDOR</w:t>
      </w:r>
      <w:r w:rsidRPr="00A30F9A">
        <w:rPr>
          <w:rFonts w:ascii="Tahoma" w:hAnsi="Tahoma" w:cs="Tahoma"/>
          <w:color w:val="2F5496"/>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C2E2119" w14:textId="77777777" w:rsidR="00EC2C7D" w:rsidRPr="00A30F9A" w:rsidRDefault="00EC2C7D" w:rsidP="00EC2C7D">
      <w:pPr>
        <w:spacing w:before="120"/>
        <w:contextualSpacing/>
        <w:jc w:val="both"/>
        <w:rPr>
          <w:rFonts w:ascii="Tahoma" w:hAnsi="Tahoma" w:cs="Tahoma"/>
          <w:color w:val="2F5496"/>
          <w:sz w:val="22"/>
          <w:szCs w:val="22"/>
        </w:rPr>
      </w:pPr>
    </w:p>
    <w:p w14:paraId="40B8ADC0" w14:textId="77777777" w:rsidR="00EC2C7D" w:rsidRPr="003E0B27" w:rsidRDefault="00EC2C7D" w:rsidP="00F45C5D">
      <w:pPr>
        <w:pStyle w:val="Prrafodelista"/>
        <w:numPr>
          <w:ilvl w:val="0"/>
          <w:numId w:val="41"/>
        </w:numPr>
        <w:jc w:val="both"/>
        <w:rPr>
          <w:rFonts w:ascii="Tahoma" w:hAnsi="Tahoma" w:cs="Tahoma"/>
          <w:color w:val="2F5496"/>
          <w:sz w:val="22"/>
          <w:szCs w:val="22"/>
        </w:rPr>
      </w:pPr>
      <w:r w:rsidRPr="00A30F9A">
        <w:rPr>
          <w:rFonts w:ascii="Tahoma" w:hAnsi="Tahoma" w:cs="Tahoma"/>
          <w:b/>
          <w:bCs/>
          <w:color w:val="2F5496"/>
          <w:sz w:val="22"/>
          <w:szCs w:val="22"/>
          <w:u w:val="single"/>
        </w:rPr>
        <w:t>Garantía de Cumplimiento de Contrato</w:t>
      </w:r>
      <w:r w:rsidRPr="00A30F9A">
        <w:rPr>
          <w:rFonts w:ascii="Tahoma" w:hAnsi="Tahoma" w:cs="Tahoma"/>
          <w:b/>
          <w:color w:val="2F5496"/>
          <w:sz w:val="22"/>
          <w:szCs w:val="22"/>
        </w:rPr>
        <w:t>.-</w:t>
      </w:r>
      <w:r w:rsidRPr="00A30F9A">
        <w:rPr>
          <w:rFonts w:ascii="Tahoma" w:hAnsi="Tahoma" w:cs="Tahoma"/>
          <w:color w:val="2F5496"/>
          <w:sz w:val="22"/>
          <w:szCs w:val="22"/>
        </w:rPr>
        <w:t xml:space="preserve"> Para garantizar el cumplimiento del presente contrato, el</w:t>
      </w:r>
      <w:r w:rsidRPr="00A30F9A">
        <w:rPr>
          <w:rFonts w:ascii="Tahoma" w:hAnsi="Tahoma" w:cs="Tahoma"/>
          <w:b/>
          <w:color w:val="2F5496"/>
          <w:sz w:val="22"/>
          <w:szCs w:val="22"/>
        </w:rPr>
        <w:t xml:space="preserve"> </w:t>
      </w:r>
      <w:r w:rsidRPr="00A30F9A">
        <w:rPr>
          <w:rFonts w:ascii="Tahoma" w:hAnsi="Tahoma" w:cs="Tahoma"/>
          <w:color w:val="2F5496"/>
          <w:sz w:val="22"/>
          <w:szCs w:val="22"/>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rPr>
        <w:t xml:space="preserve"> y a primer </w:t>
      </w:r>
      <w:r w:rsidRPr="003E0B27">
        <w:rPr>
          <w:rFonts w:ascii="Tahoma" w:hAnsi="Tahoma" w:cs="Tahoma"/>
          <w:bCs/>
          <w:color w:val="2F5496"/>
          <w:sz w:val="22"/>
          <w:szCs w:val="22"/>
        </w:rPr>
        <w:t xml:space="preserve">requerimiento, </w:t>
      </w:r>
      <w:r w:rsidRPr="003E0B27">
        <w:rPr>
          <w:rFonts w:ascii="Tahoma" w:hAnsi="Tahoma" w:cs="Tahoma"/>
          <w:color w:val="2F5496"/>
          <w:sz w:val="22"/>
          <w:szCs w:val="22"/>
        </w:rPr>
        <w:t>equivalente al diez por ciento (10%) del valor total del presente contrato.</w:t>
      </w:r>
    </w:p>
    <w:p w14:paraId="07EE675C" w14:textId="77777777" w:rsidR="00EC2C7D" w:rsidRPr="00A30F9A" w:rsidRDefault="00EC2C7D" w:rsidP="00EC2C7D">
      <w:pPr>
        <w:spacing w:before="120"/>
        <w:ind w:left="709" w:hanging="1"/>
        <w:contextualSpacing/>
        <w:jc w:val="both"/>
        <w:rPr>
          <w:rFonts w:ascii="Tahoma" w:hAnsi="Tahoma" w:cs="Tahoma"/>
          <w:color w:val="2F5496"/>
          <w:sz w:val="22"/>
          <w:szCs w:val="22"/>
          <w:lang w:val="es-BO"/>
        </w:rPr>
      </w:pPr>
      <w:r w:rsidRPr="00DA67AF">
        <w:rPr>
          <w:rFonts w:ascii="Tahoma" w:hAnsi="Tahoma" w:cs="Tahoma"/>
          <w:color w:val="2F5496"/>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3E0B27">
        <w:rPr>
          <w:rFonts w:ascii="Tahoma" w:hAnsi="Tahoma" w:cs="Tahoma"/>
          <w:color w:val="2F5496"/>
          <w:sz w:val="22"/>
          <w:szCs w:val="22"/>
        </w:rPr>
        <w:t>.</w:t>
      </w:r>
    </w:p>
    <w:p w14:paraId="5FFFE845" w14:textId="77777777" w:rsidR="00EC2C7D" w:rsidRPr="00A30F9A" w:rsidRDefault="00EC2C7D" w:rsidP="00F45C5D">
      <w:pPr>
        <w:pStyle w:val="Prrafodelista"/>
        <w:numPr>
          <w:ilvl w:val="0"/>
          <w:numId w:val="35"/>
        </w:num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Garantía de Cumplimiento de Contrato</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Para garantizar el cumplimiento del presente contrato, el</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lang w:val="es-BO"/>
        </w:rPr>
        <w:t xml:space="preserve"> y a primer requerimiento, </w:t>
      </w:r>
      <w:r w:rsidRPr="00A30F9A">
        <w:rPr>
          <w:rFonts w:ascii="Tahoma" w:hAnsi="Tahoma" w:cs="Tahoma"/>
          <w:color w:val="2F5496"/>
          <w:sz w:val="22"/>
          <w:szCs w:val="22"/>
          <w:lang w:val="es-BO"/>
        </w:rPr>
        <w:t>equivalente al diez por ciento (10%) del valor total del presente contrato.</w:t>
      </w:r>
    </w:p>
    <w:p w14:paraId="777E9394" w14:textId="77777777" w:rsidR="00EC2C7D" w:rsidRPr="00A30F9A" w:rsidRDefault="00EC2C7D" w:rsidP="00F45C5D">
      <w:pPr>
        <w:pStyle w:val="Prrafodelista"/>
        <w:numPr>
          <w:ilvl w:val="0"/>
          <w:numId w:val="35"/>
        </w:num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Garantía de Calidad de Servicios</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El PROVEEDOR garantiza la calidad de los servicios ejecutados objeto del presente contrato por el periodo de …. (…) año/S computable a partir de la emisión del Certificado de Aceptación Provisional</w:t>
      </w:r>
      <w:r w:rsidRPr="00A30F9A">
        <w:rPr>
          <w:rFonts w:ascii="Tahoma" w:hAnsi="Tahoma" w:cs="Tahoma"/>
          <w:b/>
          <w:color w:val="2F5496"/>
          <w:sz w:val="22"/>
          <w:szCs w:val="22"/>
          <w:lang w:val="es-BO"/>
        </w:rPr>
        <w:t>.(ESTO DEBERÁ ESTAR EXPRESAMENTE DETALLADO EN LOS TERMINOS BASICOS DE CONTRATACIÓN, CASO CONTRARIO NO SE INCLUIRÁ)</w:t>
      </w:r>
    </w:p>
    <w:p w14:paraId="4DF07FEA" w14:textId="77777777" w:rsidR="00EC2C7D" w:rsidRPr="00A30F9A" w:rsidRDefault="00EC2C7D" w:rsidP="00F45C5D">
      <w:pPr>
        <w:pStyle w:val="Prrafodelista"/>
        <w:numPr>
          <w:ilvl w:val="0"/>
          <w:numId w:val="36"/>
        </w:numPr>
        <w:suppressAutoHyphens/>
        <w:spacing w:before="120"/>
        <w:contextualSpacing/>
        <w:jc w:val="both"/>
        <w:rPr>
          <w:rFonts w:ascii="Tahoma" w:hAnsi="Tahoma" w:cs="Tahoma"/>
          <w:color w:val="2F5496"/>
          <w:spacing w:val="-3"/>
          <w:sz w:val="22"/>
          <w:szCs w:val="22"/>
        </w:rPr>
      </w:pPr>
      <w:r w:rsidRPr="00A30F9A">
        <w:rPr>
          <w:rFonts w:ascii="Tahoma" w:hAnsi="Tahoma" w:cs="Tahoma"/>
          <w:b/>
          <w:color w:val="2F5496"/>
          <w:spacing w:val="-3"/>
          <w:sz w:val="22"/>
          <w:szCs w:val="22"/>
        </w:rPr>
        <w:t>Póliza de Responsabilidad Civil.-</w:t>
      </w:r>
      <w:r w:rsidRPr="00A30F9A">
        <w:rPr>
          <w:rFonts w:ascii="Tahoma" w:hAnsi="Tahoma" w:cs="Tahoma"/>
          <w:iCs/>
          <w:color w:val="2F5496"/>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E680442" w14:textId="77777777" w:rsidR="00EC2C7D" w:rsidRPr="00A30F9A" w:rsidRDefault="00EC2C7D" w:rsidP="00F45C5D">
      <w:pPr>
        <w:pStyle w:val="Prrafodelista"/>
        <w:numPr>
          <w:ilvl w:val="0"/>
          <w:numId w:val="36"/>
        </w:numPr>
        <w:suppressAutoHyphens/>
        <w:spacing w:before="120"/>
        <w:contextualSpacing/>
        <w:jc w:val="both"/>
        <w:rPr>
          <w:rFonts w:ascii="Tahoma" w:hAnsi="Tahoma" w:cs="Tahoma"/>
          <w:color w:val="2F5496"/>
          <w:spacing w:val="-3"/>
          <w:sz w:val="22"/>
          <w:szCs w:val="22"/>
        </w:rPr>
      </w:pPr>
      <w:r w:rsidRPr="00A30F9A">
        <w:rPr>
          <w:rFonts w:ascii="Tahoma" w:hAnsi="Tahoma" w:cs="Tahoma"/>
          <w:b/>
          <w:bCs/>
          <w:iCs/>
          <w:color w:val="2F5496"/>
          <w:sz w:val="22"/>
          <w:szCs w:val="22"/>
        </w:rPr>
        <w:t>Póliza de Seguro Contra Accidentes.-</w:t>
      </w:r>
      <w:r w:rsidRPr="00A30F9A">
        <w:rPr>
          <w:rFonts w:ascii="Tahoma" w:hAnsi="Tahoma" w:cs="Tahoma"/>
          <w:iCs/>
          <w:color w:val="2F5496"/>
          <w:sz w:val="22"/>
          <w:szCs w:val="22"/>
        </w:rPr>
        <w:t xml:space="preserve"> El</w:t>
      </w:r>
      <w:r w:rsidRPr="00A30F9A">
        <w:rPr>
          <w:rFonts w:ascii="Tahoma" w:hAnsi="Tahoma" w:cs="Tahoma"/>
          <w:b/>
          <w:iCs/>
          <w:color w:val="2F5496"/>
          <w:sz w:val="22"/>
          <w:szCs w:val="22"/>
        </w:rPr>
        <w:t xml:space="preserve"> </w:t>
      </w:r>
      <w:r w:rsidRPr="00A30F9A">
        <w:rPr>
          <w:rFonts w:ascii="Tahoma" w:hAnsi="Tahoma" w:cs="Tahoma"/>
          <w:iCs/>
          <w:color w:val="2F5496"/>
          <w:sz w:val="22"/>
          <w:szCs w:val="22"/>
        </w:rPr>
        <w:t>PROVEEDOR, durante la vigencia del presente Contrato cubrirá los riesgos por accidentes de su personal, con una Póliza de Seguro Contra Accidentes de Trabajo.</w:t>
      </w:r>
    </w:p>
    <w:p w14:paraId="1778200F" w14:textId="77777777" w:rsidR="00EC2C7D" w:rsidRPr="00A30F9A" w:rsidRDefault="00EC2C7D" w:rsidP="00EC2C7D">
      <w:pPr>
        <w:spacing w:before="120"/>
        <w:contextualSpacing/>
        <w:jc w:val="both"/>
        <w:rPr>
          <w:rFonts w:ascii="Tahoma" w:hAnsi="Tahoma" w:cs="Tahoma"/>
          <w:color w:val="2F5496"/>
          <w:sz w:val="21"/>
          <w:szCs w:val="21"/>
        </w:rPr>
      </w:pPr>
      <w:r w:rsidRPr="00A30F9A">
        <w:rPr>
          <w:rFonts w:ascii="Tahoma" w:hAnsi="Tahoma" w:cs="Tahoma"/>
          <w:b/>
          <w:color w:val="2F5496"/>
          <w:sz w:val="22"/>
          <w:szCs w:val="22"/>
          <w:u w:val="single"/>
          <w:lang w:val="es-BO"/>
        </w:rPr>
        <w:t xml:space="preserve">DÉCIMA: </w:t>
      </w:r>
      <w:r w:rsidRPr="00A30F9A">
        <w:rPr>
          <w:rFonts w:ascii="Tahoma" w:hAnsi="Tahoma" w:cs="Tahoma"/>
          <w:b/>
          <w:color w:val="2F5496"/>
          <w:sz w:val="21"/>
          <w:szCs w:val="21"/>
          <w:u w:val="single"/>
        </w:rPr>
        <w:t>CALIDAD DEL SERVICIO</w:t>
      </w:r>
      <w:r w:rsidRPr="00A30F9A">
        <w:rPr>
          <w:rFonts w:ascii="Tahoma" w:hAnsi="Tahoma" w:cs="Tahoma"/>
          <w:b/>
          <w:color w:val="2F5496"/>
          <w:sz w:val="21"/>
          <w:szCs w:val="21"/>
        </w:rPr>
        <w:t xml:space="preserve">.- </w:t>
      </w:r>
      <w:r w:rsidRPr="00A30F9A">
        <w:rPr>
          <w:rFonts w:ascii="Tahoma" w:hAnsi="Tahoma" w:cs="Tahoma"/>
          <w:color w:val="2F5496"/>
          <w:sz w:val="21"/>
          <w:szCs w:val="21"/>
        </w:rPr>
        <w:t>El PROVEEDOR será responsable de la calidad del servicio que provee, de acuerdo a los siguientes términos:</w:t>
      </w:r>
    </w:p>
    <w:p w14:paraId="7672AF3F" w14:textId="77777777" w:rsidR="00EC2C7D" w:rsidRPr="00A30F9A" w:rsidRDefault="00EC2C7D" w:rsidP="00EC2C7D">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10.1</w:t>
      </w:r>
      <w:r w:rsidRPr="00A30F9A">
        <w:rPr>
          <w:rFonts w:ascii="Tahoma" w:hAnsi="Tahoma" w:cs="Tahoma"/>
          <w:color w:val="2F5496"/>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8B9EEE3" w14:textId="77777777" w:rsidR="00EC2C7D" w:rsidRPr="00A30F9A" w:rsidRDefault="00EC2C7D" w:rsidP="00EC2C7D">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10.2</w:t>
      </w:r>
      <w:r w:rsidRPr="00A30F9A">
        <w:rPr>
          <w:rFonts w:ascii="Tahoma" w:hAnsi="Tahoma" w:cs="Tahoma"/>
          <w:color w:val="2F5496"/>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000E3CA1" w14:textId="77777777" w:rsidR="00EC2C7D" w:rsidRPr="00A30F9A" w:rsidRDefault="00EC2C7D" w:rsidP="00EC2C7D">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10.3</w:t>
      </w:r>
      <w:r w:rsidRPr="00A30F9A">
        <w:rPr>
          <w:rFonts w:ascii="Tahoma" w:hAnsi="Tahoma" w:cs="Tahoma"/>
          <w:color w:val="2F5496"/>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3D38AEE0" w14:textId="77777777" w:rsidR="00EC2C7D" w:rsidRPr="00A30F9A" w:rsidRDefault="00EC2C7D" w:rsidP="00EC2C7D">
      <w:pPr>
        <w:spacing w:before="120"/>
        <w:contextualSpacing/>
        <w:jc w:val="both"/>
        <w:rPr>
          <w:rFonts w:ascii="Tahoma" w:hAnsi="Tahoma" w:cs="Tahoma"/>
          <w:color w:val="2F5496"/>
          <w:sz w:val="21"/>
          <w:szCs w:val="21"/>
        </w:rPr>
      </w:pPr>
      <w:r w:rsidRPr="00A30F9A">
        <w:rPr>
          <w:rFonts w:ascii="Tahoma" w:hAnsi="Tahoma" w:cs="Tahoma"/>
          <w:color w:val="2F5496"/>
          <w:sz w:val="21"/>
          <w:szCs w:val="21"/>
        </w:rPr>
        <w:t>10.4</w:t>
      </w:r>
      <w:r w:rsidRPr="00A30F9A">
        <w:rPr>
          <w:rFonts w:ascii="Tahoma" w:hAnsi="Tahoma" w:cs="Tahoma"/>
          <w:color w:val="2F5496"/>
          <w:sz w:val="21"/>
          <w:szCs w:val="21"/>
        </w:rPr>
        <w:tab/>
        <w:t>Solucionados todos los reclamos y observaciones, ENTEL S.A. emitirá el Certificado de Control de Calidad, documento indispensable para efectuar los pagos en favor del PROVEEDOR</w:t>
      </w:r>
    </w:p>
    <w:p w14:paraId="42999EAB" w14:textId="77777777" w:rsidR="00EC2C7D" w:rsidRPr="00A30F9A" w:rsidRDefault="00EC2C7D" w:rsidP="00EC2C7D">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DÉCIMA PRIMERA: OBLIGACIONES</w:t>
      </w:r>
      <w:r w:rsidRPr="00A30F9A">
        <w:rPr>
          <w:rFonts w:ascii="Tahoma" w:hAnsi="Tahoma" w:cs="Tahoma"/>
          <w:b/>
          <w:color w:val="2F5496"/>
          <w:sz w:val="22"/>
          <w:szCs w:val="22"/>
        </w:rPr>
        <w:t>.</w:t>
      </w:r>
      <w:r w:rsidRPr="00A30F9A">
        <w:rPr>
          <w:rFonts w:ascii="Tahoma" w:hAnsi="Tahoma" w:cs="Tahoma"/>
          <w:color w:val="2F5496"/>
          <w:sz w:val="22"/>
          <w:szCs w:val="22"/>
        </w:rPr>
        <w:t>- Al margen de las obligaciones establecidas en las cláusulas precedentes, las Partes se comprometen a cumplir las siguientes:</w:t>
      </w:r>
    </w:p>
    <w:p w14:paraId="1A68DEB0" w14:textId="77777777" w:rsidR="00EC2C7D" w:rsidRPr="00A30F9A" w:rsidRDefault="00EC2C7D" w:rsidP="00EC2C7D">
      <w:pPr>
        <w:spacing w:before="120"/>
        <w:contextualSpacing/>
        <w:jc w:val="both"/>
        <w:rPr>
          <w:rFonts w:ascii="Tahoma" w:hAnsi="Tahoma" w:cs="Tahoma"/>
          <w:color w:val="2F5496"/>
          <w:sz w:val="21"/>
          <w:szCs w:val="21"/>
          <w:lang w:val="es-BO"/>
        </w:rPr>
      </w:pPr>
      <w:r w:rsidRPr="00A30F9A">
        <w:rPr>
          <w:rFonts w:ascii="Tahoma" w:hAnsi="Tahoma" w:cs="Tahoma"/>
          <w:color w:val="2F5496"/>
          <w:sz w:val="21"/>
          <w:szCs w:val="21"/>
        </w:rPr>
        <w:t xml:space="preserve">11.1. </w:t>
      </w:r>
      <w:r w:rsidRPr="00A30F9A">
        <w:rPr>
          <w:rFonts w:ascii="Tahoma" w:hAnsi="Tahoma" w:cs="Tahoma"/>
          <w:color w:val="2F5496"/>
          <w:sz w:val="21"/>
          <w:szCs w:val="21"/>
          <w:lang w:val="es-BO"/>
        </w:rPr>
        <w:t>El PROVEEDOR:</w:t>
      </w:r>
    </w:p>
    <w:p w14:paraId="4433D43D"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 caso de existir dudas sobre los servicios objeto del presente contrato, consultar en forma inmediata y oportunamente a la supervisión de ENTEL S.A.</w:t>
      </w:r>
    </w:p>
    <w:p w14:paraId="1361FAE2"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Custodiar y resguardar la integridad de los accesorios en todo momento mediante el uso de herramientas, métodos adecuados de conservación.</w:t>
      </w:r>
    </w:p>
    <w:p w14:paraId="30E277F6"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Contar con garantías y seguros para el cumplimiento del presente contrato en previsión y resguardo de su personal o daño a terceros.</w:t>
      </w:r>
    </w:p>
    <w:p w14:paraId="7B20D342"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Presentar y entregar toda la documentación técnica solicitada de acuerdo a lo requerido por ENTEL S.A.</w:t>
      </w:r>
    </w:p>
    <w:p w14:paraId="35558257"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Durante la ejecución del contrato, deberá contar con el suficiente personal técnico calificado y con experiencia certificada para cumplir con el objeto del presente contrato.</w:t>
      </w:r>
    </w:p>
    <w:p w14:paraId="2C7604B8"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469FDAC3"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D985576"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Su personal en tanto y cuanto se encuentre en ambientes, vehículos, predios, etc. de ENTEL S.A. deberá cumplir con todos los procedimientos y normas de seguridad establecidas por ENTEL S.A.</w:t>
      </w:r>
    </w:p>
    <w:p w14:paraId="58137BEA" w14:textId="77777777" w:rsidR="00EC2C7D" w:rsidRPr="00A30F9A" w:rsidRDefault="00EC2C7D" w:rsidP="00F45C5D">
      <w:pPr>
        <w:pStyle w:val="Prrafodelista"/>
        <w:numPr>
          <w:ilvl w:val="2"/>
          <w:numId w:val="38"/>
        </w:numPr>
        <w:spacing w:before="120"/>
        <w:ind w:left="1418" w:hanging="862"/>
        <w:contextualSpacing/>
        <w:jc w:val="both"/>
        <w:rPr>
          <w:rFonts w:ascii="Tahoma" w:eastAsia="Calibri" w:hAnsi="Tahoma" w:cs="Tahoma"/>
          <w:color w:val="2F5496"/>
          <w:sz w:val="21"/>
          <w:szCs w:val="21"/>
        </w:rPr>
      </w:pPr>
      <w:r w:rsidRPr="00A30F9A">
        <w:rPr>
          <w:rFonts w:ascii="Tahoma" w:hAnsi="Tahoma" w:cs="Tahoma"/>
          <w:color w:val="2F5496"/>
          <w:sz w:val="21"/>
          <w:szCs w:val="21"/>
        </w:rPr>
        <w:t>Durante la ejecución del contrato y el periodo de garantía proporcionará un toll free para que ENTEL S.A. efectúe cualquier consulta que requiera.</w:t>
      </w:r>
    </w:p>
    <w:p w14:paraId="7E859725" w14:textId="77777777" w:rsidR="00EC2C7D" w:rsidRPr="00A30F9A" w:rsidRDefault="00EC2C7D" w:rsidP="00EC2C7D">
      <w:pPr>
        <w:tabs>
          <w:tab w:val="num" w:pos="-1985"/>
        </w:tabs>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11.2</w:t>
      </w:r>
      <w:r w:rsidRPr="00A30F9A">
        <w:rPr>
          <w:rFonts w:ascii="Tahoma" w:hAnsi="Tahoma" w:cs="Tahoma"/>
          <w:color w:val="2F5496"/>
          <w:sz w:val="22"/>
          <w:szCs w:val="22"/>
        </w:rPr>
        <w:tab/>
        <w:t>ENTEL S.A.:</w:t>
      </w:r>
    </w:p>
    <w:p w14:paraId="66047028" w14:textId="77777777" w:rsidR="00EC2C7D" w:rsidRPr="00A30F9A" w:rsidRDefault="00EC2C7D" w:rsidP="00EC2C7D">
      <w:pPr>
        <w:spacing w:before="120"/>
        <w:ind w:left="1418" w:hanging="851"/>
        <w:contextualSpacing/>
        <w:jc w:val="both"/>
        <w:rPr>
          <w:rFonts w:ascii="Tahoma" w:hAnsi="Tahoma" w:cs="Tahoma"/>
          <w:color w:val="2F5496"/>
          <w:sz w:val="22"/>
          <w:szCs w:val="22"/>
          <w:lang w:val="es-BO"/>
        </w:rPr>
      </w:pPr>
      <w:r w:rsidRPr="00A30F9A">
        <w:rPr>
          <w:rFonts w:ascii="Tahoma" w:hAnsi="Tahoma" w:cs="Tahoma"/>
          <w:color w:val="2F5496"/>
          <w:sz w:val="22"/>
          <w:szCs w:val="22"/>
        </w:rPr>
        <w:t>11.2.1</w:t>
      </w:r>
      <w:r w:rsidRPr="00A30F9A">
        <w:rPr>
          <w:rFonts w:ascii="Tahoma" w:hAnsi="Tahoma" w:cs="Tahoma"/>
          <w:color w:val="2F5496"/>
          <w:sz w:val="22"/>
          <w:szCs w:val="22"/>
        </w:rPr>
        <w:tab/>
      </w:r>
      <w:r w:rsidRPr="00A30F9A">
        <w:rPr>
          <w:rFonts w:ascii="Tahoma" w:hAnsi="Tahoma" w:cs="Tahoma"/>
          <w:color w:val="2F5496"/>
          <w:sz w:val="22"/>
          <w:szCs w:val="22"/>
          <w:lang w:val="es-BO"/>
        </w:rPr>
        <w:t>Efectuar a favor del PROVEEDOR, el/los correspondiente/s pago/s por el objeto del presente contrato.</w:t>
      </w:r>
    </w:p>
    <w:p w14:paraId="534FA956" w14:textId="77777777" w:rsidR="00EC2C7D" w:rsidRPr="00A30F9A" w:rsidRDefault="00EC2C7D" w:rsidP="00EC2C7D">
      <w:pPr>
        <w:tabs>
          <w:tab w:val="num" w:pos="-1985"/>
        </w:tabs>
        <w:spacing w:before="120"/>
        <w:ind w:left="1418" w:hanging="851"/>
        <w:contextualSpacing/>
        <w:jc w:val="both"/>
        <w:rPr>
          <w:rFonts w:ascii="Tahoma" w:hAnsi="Tahoma" w:cs="Tahoma"/>
          <w:color w:val="2F5496"/>
          <w:sz w:val="22"/>
          <w:szCs w:val="22"/>
        </w:rPr>
      </w:pPr>
      <w:r w:rsidRPr="00A30F9A">
        <w:rPr>
          <w:rFonts w:ascii="Tahoma" w:hAnsi="Tahoma" w:cs="Tahoma"/>
          <w:color w:val="2F5496"/>
          <w:sz w:val="22"/>
          <w:szCs w:val="22"/>
        </w:rPr>
        <w:t>11.2.2</w:t>
      </w:r>
      <w:r w:rsidRPr="00A30F9A">
        <w:rPr>
          <w:rFonts w:ascii="Tahoma" w:hAnsi="Tahoma" w:cs="Tahoma"/>
          <w:color w:val="2F5496"/>
          <w:sz w:val="22"/>
          <w:szCs w:val="22"/>
        </w:rPr>
        <w:tab/>
        <w:t>Proporcionar al personal del PROVEEDOR las autorizaciones para el ingreso y uso de ambientes, si corresponde.</w:t>
      </w:r>
    </w:p>
    <w:p w14:paraId="32203D48" w14:textId="77777777" w:rsidR="00EC2C7D" w:rsidRPr="00A30F9A" w:rsidRDefault="00EC2C7D" w:rsidP="00EC2C7D">
      <w:pPr>
        <w:rPr>
          <w:rFonts w:cs="Tahoma"/>
          <w:b/>
          <w:iCs/>
          <w:color w:val="2F5496"/>
          <w:spacing w:val="-3"/>
          <w:lang w:val="es-BO"/>
        </w:rPr>
      </w:pPr>
      <w:r w:rsidRPr="00A30F9A">
        <w:rPr>
          <w:rFonts w:cs="Tahoma"/>
          <w:color w:val="2F5496"/>
        </w:rPr>
        <w:t xml:space="preserve">DÉCIMA SEGUNDA: SUPERVISIÓN.- </w:t>
      </w:r>
      <w:r w:rsidRPr="00A30F9A">
        <w:rPr>
          <w:rFonts w:cs="Tahoma"/>
          <w:iCs/>
          <w:color w:val="2F5496"/>
          <w:spacing w:val="-3"/>
          <w:lang w:val="es-BO"/>
        </w:rPr>
        <w:t>La responsabilidad de supervisión, fiscalización y verificación del cumplimiento del presente contrato por parte de ENTEL S.A. estará a cargo de la Subgerencia de ……………………… dependiente de la Gerencia Nacional de …………………</w:t>
      </w:r>
    </w:p>
    <w:p w14:paraId="19DBC25C" w14:textId="77777777" w:rsidR="00EC2C7D" w:rsidRPr="00A30F9A" w:rsidRDefault="00EC2C7D" w:rsidP="00EC2C7D">
      <w:pPr>
        <w:spacing w:before="120"/>
        <w:contextualSpacing/>
        <w:jc w:val="both"/>
        <w:rPr>
          <w:rFonts w:ascii="Tahoma" w:hAnsi="Tahoma" w:cs="Tahoma"/>
          <w:color w:val="2F5496"/>
          <w:sz w:val="21"/>
          <w:szCs w:val="21"/>
          <w:lang w:val="es-BO"/>
        </w:rPr>
      </w:pPr>
      <w:r w:rsidRPr="00A30F9A">
        <w:rPr>
          <w:rFonts w:ascii="Tahoma" w:hAnsi="Tahoma" w:cs="Tahoma"/>
          <w:b/>
          <w:color w:val="2F5496"/>
          <w:sz w:val="22"/>
          <w:szCs w:val="22"/>
          <w:u w:val="single"/>
        </w:rPr>
        <w:t>DÉCIMA TERCERA: MULTAS</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1"/>
          <w:szCs w:val="21"/>
          <w:lang w:val="es-BO"/>
        </w:rPr>
        <w:t>En casos de incumplimiento de plazos del PROVEEDOR en la entrega de los servicios objeto del presente contrato, ENTEL S.A. aplicará las siguientes multas:</w:t>
      </w:r>
    </w:p>
    <w:p w14:paraId="1EBBF6AD" w14:textId="77777777" w:rsidR="00EC2C7D" w:rsidRPr="00A30F9A" w:rsidRDefault="00EC2C7D" w:rsidP="00EC2C7D">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13.1</w:t>
      </w:r>
      <w:r w:rsidRPr="00A30F9A">
        <w:rPr>
          <w:rFonts w:ascii="Tahoma" w:hAnsi="Tahoma" w:cs="Tahoma"/>
          <w:color w:val="2F5496"/>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2BF3079E" w14:textId="77777777" w:rsidR="00EC2C7D" w:rsidRPr="00A30F9A" w:rsidRDefault="00EC2C7D" w:rsidP="00EC2C7D">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13.2</w:t>
      </w:r>
      <w:r w:rsidRPr="00A30F9A">
        <w:rPr>
          <w:rFonts w:ascii="Tahoma" w:hAnsi="Tahoma" w:cs="Tahoma"/>
          <w:color w:val="2F5496"/>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577F7CA" w14:textId="77777777" w:rsidR="00EC2C7D" w:rsidRPr="00A30F9A" w:rsidRDefault="00EC2C7D" w:rsidP="00EC2C7D">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lang w:val="es-BO"/>
        </w:rPr>
        <w:t>13.3</w:t>
      </w:r>
      <w:r w:rsidRPr="00A30F9A">
        <w:rPr>
          <w:rFonts w:ascii="Tahoma" w:hAnsi="Tahoma" w:cs="Tahoma"/>
          <w:color w:val="2F5496"/>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0669CD7D" w14:textId="77777777" w:rsidR="00EC2C7D" w:rsidRPr="00A30F9A" w:rsidRDefault="00EC2C7D" w:rsidP="00EC2C7D">
      <w:pPr>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DÉCIMA CUARTA:</w:t>
      </w:r>
      <w:r w:rsidRPr="00A30F9A">
        <w:rPr>
          <w:rFonts w:ascii="Tahoma" w:hAnsi="Tahoma" w:cs="Tahoma"/>
          <w:b/>
          <w:bCs/>
          <w:color w:val="2F5496"/>
          <w:sz w:val="22"/>
          <w:szCs w:val="22"/>
          <w:u w:val="single"/>
          <w:lang w:val="es-BO"/>
        </w:rPr>
        <w:t xml:space="preserve"> SOLUCIÓN DE CONTROVERSIAS</w:t>
      </w:r>
      <w:r w:rsidRPr="00A30F9A">
        <w:rPr>
          <w:rFonts w:ascii="Tahoma" w:hAnsi="Tahoma" w:cs="Tahoma"/>
          <w:color w:val="2F5496"/>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3FCE45E"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37D1A737" w14:textId="77777777" w:rsidR="00EC2C7D" w:rsidRPr="00A30F9A" w:rsidRDefault="00EC2C7D" w:rsidP="00EC2C7D">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b/>
          <w:bCs/>
          <w:color w:val="2F5496"/>
          <w:sz w:val="22"/>
          <w:szCs w:val="22"/>
          <w:u w:val="single"/>
        </w:rPr>
        <w:t>DÉCIMA QUINTA: NORMAS SOCIO LABORALES</w:t>
      </w:r>
      <w:r w:rsidRPr="00A30F9A">
        <w:rPr>
          <w:rFonts w:ascii="Tahoma" w:hAnsi="Tahoma" w:cs="Tahoma"/>
          <w:bCs/>
          <w:color w:val="2F5496"/>
          <w:sz w:val="22"/>
          <w:szCs w:val="22"/>
        </w:rPr>
        <w:t xml:space="preserve">.- </w:t>
      </w:r>
      <w:r w:rsidRPr="00A30F9A">
        <w:rPr>
          <w:rFonts w:ascii="Tahoma" w:hAnsi="Tahoma" w:cs="Tahoma"/>
          <w:color w:val="2F5496"/>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0108C43F" w14:textId="77777777" w:rsidR="00EC2C7D" w:rsidRPr="00A30F9A" w:rsidRDefault="00EC2C7D" w:rsidP="00EC2C7D">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85D6181" w14:textId="77777777" w:rsidR="00EC2C7D" w:rsidRPr="00A30F9A" w:rsidRDefault="00EC2C7D" w:rsidP="00EC2C7D">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17269AE" w14:textId="77777777" w:rsidR="00EC2C7D" w:rsidRPr="00A30F9A" w:rsidRDefault="00EC2C7D" w:rsidP="00EC2C7D">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eastAsia="Calibri" w:hAnsi="Tahoma" w:cs="Tahoma"/>
          <w:color w:val="2F5496"/>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D4D1904" w14:textId="77777777" w:rsidR="00EC2C7D" w:rsidRPr="00A30F9A" w:rsidRDefault="00EC2C7D" w:rsidP="00EC2C7D">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color w:val="2F5496"/>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1C5A25D" w14:textId="77777777" w:rsidR="00EC2C7D" w:rsidRPr="00A30F9A" w:rsidRDefault="00EC2C7D" w:rsidP="00EC2C7D">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SEXTA: NORMAS DE SEGURIDAD Y MEDIO AMBIENTE</w:t>
      </w:r>
      <w:r w:rsidRPr="00A30F9A">
        <w:rPr>
          <w:rFonts w:ascii="Tahoma" w:hAnsi="Tahoma" w:cs="Tahoma"/>
          <w:bCs/>
          <w:color w:val="2F5496"/>
          <w:sz w:val="22"/>
          <w:szCs w:val="22"/>
        </w:rPr>
        <w:t xml:space="preserve">.- El PROVEEDOR se compromete a cumplir estrictamente con todas las disposiciones sobre Higiene, Seguridad Ocupacional y Bienestar. </w:t>
      </w:r>
    </w:p>
    <w:p w14:paraId="45F2C9EA" w14:textId="77777777" w:rsidR="00EC2C7D" w:rsidRPr="00A30F9A" w:rsidRDefault="00EC2C7D" w:rsidP="00EC2C7D">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E38E0DD" w14:textId="77777777" w:rsidR="00EC2C7D" w:rsidRPr="00A30F9A" w:rsidRDefault="00EC2C7D" w:rsidP="00EC2C7D">
      <w:pPr>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SÉPTIMA: CASO FORTUITO O FUERZA MAYOR</w:t>
      </w:r>
      <w:r w:rsidRPr="00A30F9A">
        <w:rPr>
          <w:rFonts w:ascii="Tahoma" w:hAnsi="Tahoma" w:cs="Tahoma"/>
          <w:b/>
          <w:bCs/>
          <w:color w:val="2F5496"/>
          <w:sz w:val="22"/>
          <w:szCs w:val="22"/>
        </w:rPr>
        <w:t>.-</w:t>
      </w:r>
      <w:r w:rsidRPr="00A30F9A">
        <w:rPr>
          <w:rFonts w:ascii="Tahoma" w:hAnsi="Tahoma" w:cs="Tahoma"/>
          <w:bCs/>
          <w:color w:val="2F5496"/>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3717435F" w14:textId="77777777" w:rsidR="00EC2C7D" w:rsidRPr="00A30F9A" w:rsidRDefault="00EC2C7D" w:rsidP="00EC2C7D">
      <w:pPr>
        <w:autoSpaceDE w:val="0"/>
        <w:autoSpaceDN w:val="0"/>
        <w:adjustRightInd w:val="0"/>
        <w:spacing w:before="120"/>
        <w:contextualSpacing/>
        <w:jc w:val="both"/>
        <w:rPr>
          <w:rFonts w:ascii="Tahoma" w:hAnsi="Tahoma" w:cs="Tahoma"/>
          <w:bCs/>
          <w:color w:val="2F5496"/>
          <w:sz w:val="21"/>
          <w:szCs w:val="21"/>
        </w:rPr>
      </w:pPr>
      <w:r w:rsidRPr="00A30F9A">
        <w:rPr>
          <w:rFonts w:ascii="Tahoma" w:hAnsi="Tahoma" w:cs="Tahoma"/>
          <w:bCs/>
          <w:color w:val="2F5496"/>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2805920" w14:textId="77777777" w:rsidR="00EC2C7D" w:rsidRPr="00A30F9A" w:rsidRDefault="00EC2C7D" w:rsidP="00EC2C7D">
      <w:pPr>
        <w:autoSpaceDE w:val="0"/>
        <w:autoSpaceDN w:val="0"/>
        <w:adjustRightInd w:val="0"/>
        <w:spacing w:before="120"/>
        <w:contextualSpacing/>
        <w:jc w:val="both"/>
        <w:rPr>
          <w:rFonts w:ascii="Tahoma" w:hAnsi="Tahoma" w:cs="Tahoma"/>
          <w:iCs/>
          <w:color w:val="2F5496"/>
          <w:sz w:val="22"/>
          <w:szCs w:val="22"/>
          <w:lang w:val="es-BO" w:eastAsia="es-BO"/>
        </w:rPr>
      </w:pPr>
      <w:r w:rsidRPr="00A30F9A">
        <w:rPr>
          <w:rFonts w:ascii="Tahoma" w:hAnsi="Tahoma" w:cs="Tahoma"/>
          <w:b/>
          <w:bCs/>
          <w:color w:val="2F5496"/>
          <w:sz w:val="22"/>
          <w:szCs w:val="22"/>
          <w:u w:val="single"/>
        </w:rPr>
        <w:t>DÉCIMA OCTAVA: PROHIBICIÓN DE COMPETENCIA</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eastAsia="es-BO"/>
        </w:rPr>
        <w:t>El PROVEEDOR</w:t>
      </w:r>
      <w:r w:rsidRPr="00A30F9A">
        <w:rPr>
          <w:rFonts w:ascii="Tahoma" w:hAnsi="Tahoma" w:cs="Tahoma"/>
          <w:iCs/>
          <w:color w:val="2F5496"/>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A30F9A">
        <w:rPr>
          <w:rFonts w:ascii="Tahoma" w:hAnsi="Tahoma" w:cs="Tahoma"/>
          <w:b/>
          <w:iCs/>
          <w:color w:val="2F5496"/>
          <w:sz w:val="22"/>
          <w:szCs w:val="22"/>
          <w:lang w:val="es-BO" w:eastAsia="es-BO"/>
        </w:rPr>
        <w:t>(ESTA CLÁUSULA SOLO APLICA A PROVEEDORES DE BIENES Y SERVICIOS RELACIONADOS CON EL RUBRO DE ENTEL S.A., NO APLICA PARA OTROS).</w:t>
      </w:r>
    </w:p>
    <w:p w14:paraId="60E7CA49" w14:textId="77777777" w:rsidR="00EC2C7D" w:rsidRPr="00A30F9A" w:rsidRDefault="00EC2C7D" w:rsidP="00EC2C7D">
      <w:pPr>
        <w:spacing w:before="120"/>
        <w:contextualSpacing/>
        <w:jc w:val="both"/>
        <w:rPr>
          <w:rFonts w:ascii="Tahoma" w:hAnsi="Tahoma" w:cs="Tahoma"/>
          <w:iCs/>
          <w:color w:val="2F5496"/>
          <w:sz w:val="22"/>
          <w:szCs w:val="22"/>
          <w:lang w:val="es-BO"/>
        </w:rPr>
      </w:pPr>
      <w:r w:rsidRPr="00A30F9A">
        <w:rPr>
          <w:rFonts w:ascii="Tahoma" w:hAnsi="Tahoma" w:cs="Tahoma"/>
          <w:b/>
          <w:color w:val="2F5496"/>
          <w:sz w:val="22"/>
          <w:szCs w:val="22"/>
          <w:u w:val="single"/>
          <w:lang w:val="es-BO" w:eastAsia="es-BO"/>
        </w:rPr>
        <w:t>DÉCIMA NOVENA: ENMIENDAS COMPLEMENTARIAS Y MODIFICACIONES</w:t>
      </w:r>
      <w:r w:rsidRPr="00A30F9A">
        <w:rPr>
          <w:rFonts w:ascii="Tahoma" w:hAnsi="Tahoma" w:cs="Tahoma"/>
          <w:b/>
          <w:color w:val="2F5496"/>
          <w:sz w:val="22"/>
          <w:szCs w:val="22"/>
          <w:lang w:val="es-BO" w:eastAsia="es-BO"/>
        </w:rPr>
        <w:t xml:space="preserve">.- </w:t>
      </w:r>
      <w:r w:rsidRPr="00A30F9A">
        <w:rPr>
          <w:rFonts w:ascii="Tahoma" w:hAnsi="Tahoma" w:cs="Tahoma"/>
          <w:iCs/>
          <w:color w:val="2F5496"/>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7482C0F" w14:textId="77777777" w:rsidR="00EC2C7D" w:rsidRPr="00A30F9A" w:rsidRDefault="00EC2C7D" w:rsidP="00EC2C7D">
      <w:pPr>
        <w:spacing w:before="120"/>
        <w:contextualSpacing/>
        <w:jc w:val="both"/>
        <w:rPr>
          <w:rFonts w:ascii="Tahoma" w:hAnsi="Tahoma" w:cs="Tahoma"/>
          <w:color w:val="2F5496"/>
          <w:sz w:val="22"/>
          <w:szCs w:val="22"/>
          <w:lang w:val="es-BO" w:eastAsia="es-BO"/>
        </w:rPr>
      </w:pPr>
      <w:r w:rsidRPr="00A30F9A">
        <w:rPr>
          <w:rFonts w:ascii="Tahoma" w:hAnsi="Tahoma" w:cs="Tahoma"/>
          <w:b/>
          <w:color w:val="2F5496"/>
          <w:sz w:val="22"/>
          <w:szCs w:val="22"/>
          <w:u w:val="single"/>
          <w:lang w:val="es-BO" w:eastAsia="es-BO"/>
        </w:rPr>
        <w:t>VIGÉSIMA: PROHIBICIÓN DE TRANSFERENCIA O SUBROGACIÓN</w:t>
      </w:r>
      <w:r w:rsidRPr="00A30F9A">
        <w:rPr>
          <w:rFonts w:ascii="Tahoma" w:hAnsi="Tahoma" w:cs="Tahoma"/>
          <w:b/>
          <w:color w:val="2F5496"/>
          <w:sz w:val="22"/>
          <w:szCs w:val="22"/>
          <w:lang w:val="es-BO" w:eastAsia="es-BO"/>
        </w:rPr>
        <w:t>.-</w:t>
      </w:r>
      <w:r w:rsidRPr="00A30F9A">
        <w:rPr>
          <w:rFonts w:ascii="Tahoma" w:hAnsi="Tahoma" w:cs="Tahoma"/>
          <w:color w:val="2F5496"/>
          <w:sz w:val="22"/>
          <w:szCs w:val="22"/>
          <w:lang w:val="es-BO" w:eastAsia="es-BO"/>
        </w:rPr>
        <w:t xml:space="preserve"> </w:t>
      </w:r>
      <w:r w:rsidRPr="00A30F9A">
        <w:rPr>
          <w:rFonts w:ascii="Tahoma" w:hAnsi="Tahoma" w:cs="Tahoma"/>
          <w:iCs/>
          <w:color w:val="2F5496"/>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A30F9A">
        <w:rPr>
          <w:rFonts w:ascii="Tahoma" w:hAnsi="Tahoma" w:cs="Tahoma"/>
          <w:color w:val="2F5496"/>
          <w:sz w:val="22"/>
          <w:szCs w:val="22"/>
          <w:lang w:val="es-BO" w:eastAsia="es-BO"/>
        </w:rPr>
        <w:t xml:space="preserve"> y el inicio de las acciones legales respectivas.</w:t>
      </w:r>
    </w:p>
    <w:p w14:paraId="66CF179C" w14:textId="77777777" w:rsidR="00EC2C7D" w:rsidRPr="00A30F9A" w:rsidRDefault="00EC2C7D" w:rsidP="00EC2C7D">
      <w:pPr>
        <w:tabs>
          <w:tab w:val="left" w:pos="-2977"/>
        </w:tabs>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VIGÉSIMA PRIMERA: RESOLUCIÓN</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presente contrato podrá ser resuelto por las siguientes causales:</w:t>
      </w:r>
    </w:p>
    <w:p w14:paraId="31C9A58C" w14:textId="77777777" w:rsidR="00EC2C7D" w:rsidRPr="00A30F9A" w:rsidRDefault="00EC2C7D" w:rsidP="00EC2C7D">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w:t>
      </w:r>
      <w:r w:rsidRPr="00A30F9A">
        <w:rPr>
          <w:rFonts w:ascii="Tahoma" w:hAnsi="Tahoma" w:cs="Tahoma"/>
          <w:color w:val="2F5496"/>
          <w:sz w:val="22"/>
          <w:szCs w:val="22"/>
          <w:lang w:val="es-BO"/>
        </w:rPr>
        <w:tab/>
        <w:t>Por ENTEL S.A.:</w:t>
      </w:r>
    </w:p>
    <w:p w14:paraId="1FE0B897" w14:textId="77777777" w:rsidR="00EC2C7D" w:rsidRPr="00A30F9A" w:rsidRDefault="00EC2C7D" w:rsidP="00EC2C7D">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21.1.1</w:t>
      </w:r>
      <w:r w:rsidRPr="00A30F9A">
        <w:rPr>
          <w:rFonts w:ascii="Tahoma" w:hAnsi="Tahoma" w:cs="Tahoma"/>
          <w:color w:val="2F5496"/>
          <w:sz w:val="22"/>
          <w:szCs w:val="22"/>
          <w:lang w:val="es-BO"/>
        </w:rPr>
        <w:tab/>
        <w:t>Cuando el PROVEEDOR, incurra en negligencia o cometa incumplimiento de sus obligaciones objeto del presente contrato.</w:t>
      </w:r>
    </w:p>
    <w:p w14:paraId="0B162C56" w14:textId="77777777" w:rsidR="00EC2C7D" w:rsidRPr="00A30F9A" w:rsidRDefault="00EC2C7D" w:rsidP="00EC2C7D">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21.1.2</w:t>
      </w:r>
      <w:r w:rsidRPr="00A30F9A">
        <w:rPr>
          <w:rFonts w:ascii="Tahoma" w:hAnsi="Tahoma" w:cs="Tahoma"/>
          <w:color w:val="2F5496"/>
          <w:sz w:val="22"/>
          <w:szCs w:val="22"/>
          <w:lang w:val="es-BO"/>
        </w:rPr>
        <w:tab/>
        <w:t>Quiebra declarada del PROVEEDOR.</w:t>
      </w:r>
    </w:p>
    <w:p w14:paraId="6CAF8A8C" w14:textId="77777777" w:rsidR="00EC2C7D" w:rsidRPr="00A30F9A" w:rsidRDefault="00EC2C7D" w:rsidP="00EC2C7D">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21.1.3</w:t>
      </w:r>
      <w:r w:rsidRPr="00A30F9A">
        <w:rPr>
          <w:rFonts w:ascii="Tahoma" w:hAnsi="Tahoma" w:cs="Tahoma"/>
          <w:color w:val="2F5496"/>
          <w:sz w:val="22"/>
          <w:szCs w:val="22"/>
          <w:lang w:val="es-BO"/>
        </w:rPr>
        <w:tab/>
        <w:t>Si el PROVEEDOR se disuelve como sociedad.</w:t>
      </w:r>
    </w:p>
    <w:p w14:paraId="25631C9D" w14:textId="77777777" w:rsidR="00EC2C7D" w:rsidRPr="00A30F9A" w:rsidRDefault="00EC2C7D" w:rsidP="00EC2C7D">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21.1.4</w:t>
      </w:r>
      <w:r w:rsidRPr="00A30F9A">
        <w:rPr>
          <w:rFonts w:ascii="Tahoma" w:hAnsi="Tahoma" w:cs="Tahoma"/>
          <w:color w:val="2F5496"/>
          <w:sz w:val="22"/>
          <w:szCs w:val="22"/>
          <w:lang w:val="es-BO"/>
        </w:rPr>
        <w:tab/>
        <w:t>Facultativamente si la aplicación de sanciones alcanza al porcentaje de multas expresado en el presente contrato.</w:t>
      </w:r>
    </w:p>
    <w:p w14:paraId="664D8155" w14:textId="77777777" w:rsidR="00EC2C7D" w:rsidRPr="00A30F9A" w:rsidRDefault="00EC2C7D" w:rsidP="00EC2C7D">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21.2</w:t>
      </w:r>
      <w:r w:rsidRPr="00A30F9A">
        <w:rPr>
          <w:rFonts w:ascii="Tahoma" w:hAnsi="Tahoma" w:cs="Tahoma"/>
          <w:color w:val="2F5496"/>
          <w:sz w:val="22"/>
          <w:szCs w:val="22"/>
          <w:lang w:val="es-BO"/>
        </w:rPr>
        <w:tab/>
        <w:t>Por el PROVEEDOR.</w:t>
      </w:r>
    </w:p>
    <w:p w14:paraId="466792F7" w14:textId="77777777" w:rsidR="00EC2C7D" w:rsidRPr="00A30F9A" w:rsidRDefault="00EC2C7D" w:rsidP="00EC2C7D">
      <w:pPr>
        <w:autoSpaceDE w:val="0"/>
        <w:autoSpaceDN w:val="0"/>
        <w:adjustRightInd w:val="0"/>
        <w:spacing w:before="120"/>
        <w:ind w:left="1416" w:hanging="850"/>
        <w:contextualSpacing/>
        <w:jc w:val="both"/>
        <w:rPr>
          <w:rFonts w:ascii="Tahoma" w:hAnsi="Tahoma" w:cs="Tahoma"/>
          <w:bCs/>
          <w:color w:val="2F5496"/>
          <w:sz w:val="22"/>
          <w:szCs w:val="22"/>
          <w:lang w:val="es-BO"/>
        </w:rPr>
      </w:pPr>
      <w:r w:rsidRPr="00A30F9A">
        <w:rPr>
          <w:rFonts w:ascii="Tahoma" w:hAnsi="Tahoma" w:cs="Tahoma"/>
          <w:bCs/>
          <w:color w:val="2F5496"/>
          <w:sz w:val="22"/>
          <w:szCs w:val="22"/>
          <w:lang w:val="es-BO"/>
        </w:rPr>
        <w:t>21.2.1</w:t>
      </w:r>
      <w:r w:rsidRPr="00A30F9A">
        <w:rPr>
          <w:rFonts w:ascii="Tahoma" w:hAnsi="Tahoma" w:cs="Tahoma"/>
          <w:bCs/>
          <w:color w:val="2F5496"/>
          <w:sz w:val="22"/>
          <w:szCs w:val="22"/>
          <w:lang w:val="es-BO"/>
        </w:rPr>
        <w:tab/>
        <w:t>Si ENTEL S.A. demora injustificadamente en los pagos acordados.</w:t>
      </w:r>
    </w:p>
    <w:p w14:paraId="0E7DD597"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realizará la evaluación del incumplimiento y podrá definir si es aplicable la resolución del contrato ya sea parcial o total, sin que el PROVEEDOR, tenga la posibilidad de impugnar tal decisión.</w:t>
      </w:r>
    </w:p>
    <w:p w14:paraId="0C77BCC1"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890E2BF"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957A0CA"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51C03255"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5557D59F" w14:textId="77777777" w:rsidR="00EC2C7D" w:rsidRPr="00A30F9A" w:rsidRDefault="00EC2C7D" w:rsidP="00EC2C7D">
      <w:pPr>
        <w:spacing w:before="120"/>
        <w:contextualSpacing/>
        <w:jc w:val="both"/>
        <w:rPr>
          <w:rFonts w:ascii="Tahoma" w:hAnsi="Tahoma" w:cs="Tahoma"/>
          <w:color w:val="2F5496"/>
          <w:sz w:val="22"/>
          <w:szCs w:val="22"/>
          <w:lang w:val="es-BO" w:eastAsia="es-BO"/>
        </w:rPr>
      </w:pPr>
      <w:r w:rsidRPr="00A30F9A">
        <w:rPr>
          <w:rFonts w:ascii="Tahoma" w:hAnsi="Tahoma" w:cs="Tahoma"/>
          <w:b/>
          <w:bCs/>
          <w:color w:val="2F5496"/>
          <w:sz w:val="22"/>
          <w:szCs w:val="22"/>
          <w:u w:val="single"/>
        </w:rPr>
        <w:t>VIGÉSIMA SEGUNDA: CONCLUSIÓN ANTICIPADA</w:t>
      </w:r>
      <w:r w:rsidRPr="00A30F9A">
        <w:rPr>
          <w:rFonts w:ascii="Tahoma" w:hAnsi="Tahoma" w:cs="Tahoma"/>
          <w:bCs/>
          <w:color w:val="2F5496"/>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5AB2070" w14:textId="77777777" w:rsidR="00EC2C7D" w:rsidRPr="00A30F9A" w:rsidRDefault="00EC2C7D" w:rsidP="00EC2C7D">
      <w:pPr>
        <w:spacing w:before="120"/>
        <w:contextualSpacing/>
        <w:jc w:val="both"/>
        <w:rPr>
          <w:rFonts w:ascii="Tahoma" w:hAnsi="Tahoma" w:cs="Tahoma"/>
          <w:snapToGrid w:val="0"/>
          <w:color w:val="2F5496"/>
          <w:sz w:val="22"/>
          <w:szCs w:val="22"/>
          <w:lang w:val="es-BO"/>
        </w:rPr>
      </w:pPr>
      <w:r w:rsidRPr="00A30F9A">
        <w:rPr>
          <w:rFonts w:ascii="Tahoma" w:hAnsi="Tahoma" w:cs="Tahoma"/>
          <w:b/>
          <w:bCs/>
          <w:color w:val="2F5496"/>
          <w:sz w:val="22"/>
          <w:szCs w:val="22"/>
          <w:u w:val="single"/>
          <w:lang w:val="es-BO"/>
        </w:rPr>
        <w:t>VIGÉSIMA TERCERA:</w:t>
      </w:r>
      <w:r w:rsidRPr="00A30F9A">
        <w:rPr>
          <w:rFonts w:ascii="Tahoma" w:hAnsi="Tahoma" w:cs="Tahoma"/>
          <w:b/>
          <w:snapToGrid w:val="0"/>
          <w:color w:val="2F5496"/>
          <w:sz w:val="22"/>
          <w:szCs w:val="22"/>
          <w:u w:val="single"/>
          <w:lang w:val="es-BO"/>
        </w:rPr>
        <w:t xml:space="preserve"> AUDITAJE</w:t>
      </w:r>
      <w:r w:rsidRPr="00A30F9A">
        <w:rPr>
          <w:rFonts w:ascii="Tahoma" w:hAnsi="Tahoma" w:cs="Tahoma"/>
          <w:b/>
          <w:snapToGrid w:val="0"/>
          <w:color w:val="2F5496"/>
          <w:sz w:val="22"/>
          <w:szCs w:val="22"/>
          <w:lang w:val="es-BO"/>
        </w:rPr>
        <w:t xml:space="preserve">.- </w:t>
      </w:r>
      <w:r w:rsidRPr="00A30F9A">
        <w:rPr>
          <w:rFonts w:ascii="Tahoma" w:hAnsi="Tahoma" w:cs="Tahoma"/>
          <w:snapToGrid w:val="0"/>
          <w:color w:val="2F5496"/>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1081CD7"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CUARTA: PROPIEDAD INTELECTUAL</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ENTEL S.A. reconoce todos los derechos de propiedad intelectual e industrial en los sistemas, servidores, infraestructura y materiales objeto del presente contrato, del PROVEEDOR. </w:t>
      </w:r>
    </w:p>
    <w:p w14:paraId="1F4727C5"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7CD64DF"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DA36A3E"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12FC54F"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A30F9A">
        <w:rPr>
          <w:rFonts w:ascii="Tahoma" w:hAnsi="Tahoma" w:cs="Tahoma"/>
          <w:b/>
          <w:color w:val="2F5496"/>
          <w:sz w:val="22"/>
          <w:szCs w:val="22"/>
          <w:lang w:val="es-BO"/>
        </w:rPr>
        <w:t>(DEPENDIENDO DEL OBJETO DEL CONTRATO)</w:t>
      </w:r>
      <w:r w:rsidRPr="00A30F9A">
        <w:rPr>
          <w:rFonts w:ascii="Tahoma" w:hAnsi="Tahoma" w:cs="Tahoma"/>
          <w:color w:val="2F5496"/>
          <w:sz w:val="22"/>
          <w:szCs w:val="22"/>
          <w:lang w:val="es-BO"/>
        </w:rPr>
        <w:t>.</w:t>
      </w:r>
      <w:r w:rsidRPr="00A30F9A">
        <w:rPr>
          <w:rFonts w:ascii="Tahoma" w:hAnsi="Tahoma" w:cs="Tahoma"/>
          <w:b/>
          <w:iCs/>
          <w:color w:val="2F5496"/>
          <w:sz w:val="22"/>
          <w:szCs w:val="22"/>
          <w:lang w:val="es-BO" w:eastAsia="es-BO"/>
        </w:rPr>
        <w:t xml:space="preserve"> </w:t>
      </w:r>
    </w:p>
    <w:p w14:paraId="10B13A0C"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QUINTA: CONFIDENCIALIDAD</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A0CA9BC"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información es de propiedad exclusiva de</w:t>
      </w:r>
      <w:r w:rsidRPr="00A30F9A">
        <w:rPr>
          <w:rFonts w:ascii="Tahoma" w:hAnsi="Tahoma" w:cs="Tahoma"/>
          <w:bCs/>
          <w:color w:val="2F5496"/>
          <w:sz w:val="22"/>
          <w:szCs w:val="22"/>
          <w:lang w:val="es-BO"/>
        </w:rPr>
        <w:t xml:space="preserve"> ENTEL S.A., </w:t>
      </w:r>
      <w:r w:rsidRPr="00A30F9A">
        <w:rPr>
          <w:rFonts w:ascii="Tahoma" w:hAnsi="Tahoma" w:cs="Tahoma"/>
          <w:color w:val="2F5496"/>
          <w:sz w:val="22"/>
          <w:szCs w:val="22"/>
          <w:lang w:val="es-BO"/>
        </w:rPr>
        <w:t>razón por la</w:t>
      </w:r>
      <w:r w:rsidRPr="00A30F9A">
        <w:rPr>
          <w:rFonts w:ascii="Tahoma" w:hAnsi="Tahoma" w:cs="Tahoma"/>
          <w:bCs/>
          <w:color w:val="2F5496"/>
          <w:sz w:val="22"/>
          <w:szCs w:val="22"/>
          <w:lang w:val="es-BO"/>
        </w:rPr>
        <w:t xml:space="preserve"> </w:t>
      </w:r>
      <w:r w:rsidRPr="00A30F9A">
        <w:rPr>
          <w:rFonts w:ascii="Tahoma" w:hAnsi="Tahoma" w:cs="Tahoma"/>
          <w:color w:val="2F5496"/>
          <w:sz w:val="22"/>
          <w:szCs w:val="22"/>
          <w:lang w:val="es-BO"/>
        </w:rPr>
        <w:t xml:space="preserve">cual el PROVEEDOR está expresamente prohibido de utilizar la misma para fines distintos a los señalados en este contrato. </w:t>
      </w:r>
    </w:p>
    <w:p w14:paraId="52D88729"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7C5FF18" w14:textId="77777777" w:rsidR="00EC2C7D" w:rsidRPr="00A30F9A" w:rsidRDefault="00EC2C7D" w:rsidP="00EC2C7D">
      <w:p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VIGÉSIMA SEXTA:</w:t>
      </w:r>
      <w:r w:rsidRPr="00A30F9A">
        <w:rPr>
          <w:rFonts w:ascii="Tahoma" w:hAnsi="Tahoma" w:cs="Tahoma"/>
          <w:b/>
          <w:color w:val="2F5496"/>
          <w:sz w:val="22"/>
          <w:szCs w:val="22"/>
          <w:u w:val="single"/>
          <w:lang w:val="es-BO"/>
        </w:rPr>
        <w:t xml:space="preserve"> EXONERACIÓN DE RESPONSABILIDADES POR DAÑO A TERCEROS</w:t>
      </w:r>
      <w:r w:rsidRPr="00A30F9A">
        <w:rPr>
          <w:rFonts w:ascii="Tahoma" w:hAnsi="Tahoma" w:cs="Tahoma"/>
          <w:color w:val="2F5496"/>
          <w:sz w:val="22"/>
          <w:szCs w:val="22"/>
          <w:lang w:val="es-BO"/>
        </w:rPr>
        <w:t>.- El PROVEEDOR se obliga tomar todas las previsiones que pudiesen surgir por daño a terceros en la provisión de sus servicios dentro de este contrato, exonerando de este tipo de obligación a ENTEL S.A.</w:t>
      </w:r>
    </w:p>
    <w:p w14:paraId="61D81555" w14:textId="77777777" w:rsidR="00EC2C7D" w:rsidRPr="00A30F9A" w:rsidRDefault="00EC2C7D" w:rsidP="00EC2C7D">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color w:val="2F5496"/>
          <w:sz w:val="22"/>
          <w:szCs w:val="22"/>
          <w:u w:val="single"/>
          <w:lang w:val="es-BO"/>
        </w:rPr>
        <w:t xml:space="preserve">VIGÉSIMA SÉPTIMA: </w:t>
      </w:r>
      <w:r w:rsidRPr="00A30F9A">
        <w:rPr>
          <w:rFonts w:ascii="Tahoma" w:hAnsi="Tahoma" w:cs="Tahoma"/>
          <w:b/>
          <w:bCs/>
          <w:color w:val="2F5496"/>
          <w:sz w:val="22"/>
          <w:szCs w:val="22"/>
          <w:u w:val="single"/>
        </w:rPr>
        <w:t>NOTIFICACIONES</w:t>
      </w:r>
      <w:r w:rsidRPr="00A30F9A">
        <w:rPr>
          <w:rFonts w:ascii="Tahoma" w:hAnsi="Tahoma" w:cs="Tahoma"/>
          <w:bCs/>
          <w:color w:val="2F5496"/>
          <w:sz w:val="22"/>
          <w:szCs w:val="22"/>
        </w:rPr>
        <w:t>.- Toda comunicación entre Partes emergente del presente contrato, deberán ser entregadas en los siguientes domicilios:</w:t>
      </w:r>
    </w:p>
    <w:p w14:paraId="39B74102" w14:textId="77777777" w:rsidR="00EC2C7D" w:rsidRPr="00A30F9A" w:rsidRDefault="00EC2C7D" w:rsidP="00EC2C7D">
      <w:pPr>
        <w:autoSpaceDE w:val="0"/>
        <w:autoSpaceDN w:val="0"/>
        <w:adjustRightInd w:val="0"/>
        <w:spacing w:before="120"/>
        <w:ind w:left="567" w:hanging="567"/>
        <w:contextualSpacing/>
        <w:jc w:val="both"/>
        <w:rPr>
          <w:rFonts w:ascii="Tahoma" w:hAnsi="Tahoma" w:cs="Tahoma"/>
          <w:bCs/>
          <w:color w:val="2F5496"/>
          <w:sz w:val="22"/>
          <w:szCs w:val="22"/>
        </w:rPr>
      </w:pPr>
      <w:r w:rsidRPr="00A30F9A">
        <w:rPr>
          <w:rFonts w:ascii="Tahoma" w:hAnsi="Tahoma" w:cs="Tahoma"/>
          <w:bCs/>
          <w:iCs/>
          <w:color w:val="2F5496"/>
          <w:sz w:val="22"/>
          <w:szCs w:val="22"/>
          <w:lang w:val="es-BO"/>
        </w:rPr>
        <w:t>27.1</w:t>
      </w:r>
      <w:r w:rsidRPr="00A30F9A">
        <w:rPr>
          <w:rFonts w:ascii="Tahoma" w:hAnsi="Tahoma" w:cs="Tahoma"/>
          <w:bCs/>
          <w:iCs/>
          <w:color w:val="2F5496"/>
          <w:sz w:val="22"/>
          <w:szCs w:val="22"/>
          <w:lang w:val="es-BO"/>
        </w:rPr>
        <w:tab/>
      </w:r>
      <w:r w:rsidRPr="00A30F9A">
        <w:rPr>
          <w:rFonts w:ascii="Tahoma" w:hAnsi="Tahoma" w:cs="Tahoma"/>
          <w:color w:val="2F5496"/>
          <w:sz w:val="22"/>
          <w:szCs w:val="22"/>
          <w:lang w:val="es-BO"/>
        </w:rPr>
        <w:t>El PROVEEDOR:</w:t>
      </w:r>
    </w:p>
    <w:p w14:paraId="4645CF7B" w14:textId="77777777" w:rsidR="00EC2C7D" w:rsidRPr="00A30F9A" w:rsidRDefault="00EC2C7D" w:rsidP="00EC2C7D">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w:t>
      </w:r>
    </w:p>
    <w:p w14:paraId="7F356EC8" w14:textId="77777777" w:rsidR="00EC2C7D" w:rsidRPr="00A30F9A" w:rsidRDefault="00EC2C7D" w:rsidP="00EC2C7D">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Teléfonos: ………………………………. – Fax …………………….</w:t>
      </w:r>
    </w:p>
    <w:p w14:paraId="3FE7EB56" w14:textId="77777777" w:rsidR="00EC2C7D" w:rsidRPr="00A30F9A" w:rsidRDefault="00EC2C7D" w:rsidP="00EC2C7D">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Correo electrónico:………………………………………………….</w:t>
      </w:r>
    </w:p>
    <w:p w14:paraId="3F3C25AC" w14:textId="77777777" w:rsidR="00EC2C7D" w:rsidRPr="00A30F9A" w:rsidRDefault="00EC2C7D" w:rsidP="00EC2C7D">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La Paz - Bolivia </w:t>
      </w:r>
    </w:p>
    <w:p w14:paraId="017E12C0" w14:textId="77777777" w:rsidR="00EC2C7D" w:rsidRPr="00A30F9A" w:rsidRDefault="00EC2C7D" w:rsidP="00EC2C7D">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27.2</w:t>
      </w:r>
      <w:r w:rsidRPr="00A30F9A">
        <w:rPr>
          <w:rFonts w:ascii="Tahoma" w:hAnsi="Tahoma" w:cs="Tahoma"/>
          <w:color w:val="2F5496"/>
          <w:sz w:val="22"/>
          <w:szCs w:val="22"/>
          <w:lang w:val="es-BO"/>
        </w:rPr>
        <w:tab/>
        <w:t>A  ENTEL S.A.:</w:t>
      </w:r>
      <w:r w:rsidRPr="00A30F9A">
        <w:rPr>
          <w:rFonts w:ascii="Tahoma" w:hAnsi="Tahoma" w:cs="Tahoma"/>
          <w:color w:val="2F5496"/>
          <w:sz w:val="22"/>
          <w:szCs w:val="22"/>
          <w:lang w:val="es-BO"/>
        </w:rPr>
        <w:tab/>
      </w:r>
    </w:p>
    <w:p w14:paraId="5CA20C5E" w14:textId="77777777" w:rsidR="00EC2C7D" w:rsidRPr="00A30F9A" w:rsidRDefault="00EC2C7D" w:rsidP="00EC2C7D">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Calle Federico Zuazo N° 1771, Edificio Tower.</w:t>
      </w:r>
    </w:p>
    <w:p w14:paraId="4FC149F7" w14:textId="77777777" w:rsidR="00EC2C7D" w:rsidRPr="00A30F9A" w:rsidRDefault="00EC2C7D" w:rsidP="00EC2C7D">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Teléfono: 2141111 </w:t>
      </w:r>
    </w:p>
    <w:p w14:paraId="453F698A" w14:textId="77777777" w:rsidR="00EC2C7D" w:rsidRPr="00A30F9A" w:rsidRDefault="00EC2C7D" w:rsidP="00EC2C7D">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Paz – Bolivia</w:t>
      </w:r>
    </w:p>
    <w:p w14:paraId="2CC0A0AF" w14:textId="77777777" w:rsidR="00EC2C7D" w:rsidRPr="00A30F9A" w:rsidRDefault="00EC2C7D" w:rsidP="00EC2C7D">
      <w:pPr>
        <w:autoSpaceDE w:val="0"/>
        <w:autoSpaceDN w:val="0"/>
        <w:adjustRightInd w:val="0"/>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 xml:space="preserve">VIGÉSIMA OCTAVA: </w:t>
      </w:r>
      <w:r w:rsidRPr="00A30F9A">
        <w:rPr>
          <w:rFonts w:ascii="Tahoma" w:hAnsi="Tahoma" w:cs="Tahoma"/>
          <w:b/>
          <w:snapToGrid w:val="0"/>
          <w:color w:val="2F5496"/>
          <w:sz w:val="22"/>
          <w:szCs w:val="22"/>
          <w:u w:val="single"/>
          <w:lang w:val="es-BO"/>
        </w:rPr>
        <w:t>ACEPTACIÓN Y CONFORMIDAD</w:t>
      </w:r>
      <w:r w:rsidRPr="00A30F9A">
        <w:rPr>
          <w:rFonts w:ascii="Tahoma" w:hAnsi="Tahoma" w:cs="Tahoma"/>
          <w:b/>
          <w:iCs/>
          <w:color w:val="2F5496"/>
          <w:sz w:val="22"/>
          <w:szCs w:val="22"/>
          <w:lang w:val="es-BO"/>
        </w:rPr>
        <w:t xml:space="preserve">.- </w:t>
      </w:r>
      <w:r w:rsidRPr="00A30F9A">
        <w:rPr>
          <w:rFonts w:ascii="Tahoma" w:hAnsi="Tahoma" w:cs="Tahoma"/>
          <w:color w:val="2F5496"/>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74E13356" w14:textId="77777777" w:rsidR="00EC2C7D" w:rsidRPr="00A30F9A" w:rsidRDefault="00EC2C7D" w:rsidP="00EC2C7D">
      <w:pPr>
        <w:spacing w:before="120"/>
        <w:contextualSpacing/>
        <w:jc w:val="both"/>
        <w:rPr>
          <w:rFonts w:ascii="Tahoma" w:hAnsi="Tahoma" w:cs="Tahoma"/>
          <w:b/>
          <w:color w:val="2F5496"/>
          <w:sz w:val="22"/>
          <w:szCs w:val="22"/>
          <w:lang w:val="es-BO"/>
        </w:rPr>
      </w:pPr>
      <w:r w:rsidRPr="00A30F9A">
        <w:rPr>
          <w:rFonts w:ascii="Tahoma" w:hAnsi="Tahoma" w:cs="Tahoma"/>
          <w:color w:val="2F5496"/>
          <w:sz w:val="22"/>
          <w:szCs w:val="22"/>
          <w:lang w:val="es-BO"/>
        </w:rPr>
        <w:t xml:space="preserve"> </w:t>
      </w:r>
    </w:p>
    <w:p w14:paraId="7E7B5B4E" w14:textId="77777777" w:rsidR="00EC2C7D" w:rsidRPr="00A30F9A" w:rsidRDefault="00EC2C7D" w:rsidP="00EC2C7D">
      <w:pPr>
        <w:contextualSpacing/>
        <w:jc w:val="both"/>
        <w:rPr>
          <w:rFonts w:ascii="Tahoma" w:hAnsi="Tahoma" w:cs="Tahoma"/>
          <w:b/>
          <w:color w:val="2F5496"/>
          <w:sz w:val="22"/>
          <w:szCs w:val="22"/>
          <w:lang w:val="es-BO"/>
        </w:rPr>
      </w:pPr>
    </w:p>
    <w:tbl>
      <w:tblPr>
        <w:tblW w:w="9546" w:type="dxa"/>
        <w:tblInd w:w="-34" w:type="dxa"/>
        <w:tblLook w:val="04A0" w:firstRow="1" w:lastRow="0" w:firstColumn="1" w:lastColumn="0" w:noHBand="0" w:noVBand="1"/>
      </w:tblPr>
      <w:tblGrid>
        <w:gridCol w:w="4678"/>
        <w:gridCol w:w="4868"/>
      </w:tblGrid>
      <w:tr w:rsidR="00EC2C7D" w:rsidRPr="00A30F9A" w14:paraId="540B6718" w14:textId="77777777" w:rsidTr="00933E90">
        <w:trPr>
          <w:trHeight w:val="463"/>
        </w:trPr>
        <w:tc>
          <w:tcPr>
            <w:tcW w:w="4678" w:type="dxa"/>
            <w:shd w:val="clear" w:color="auto" w:fill="auto"/>
          </w:tcPr>
          <w:p w14:paraId="5D6AC348" w14:textId="77777777" w:rsidR="00EC2C7D" w:rsidRPr="00A30F9A" w:rsidRDefault="00EC2C7D" w:rsidP="00933E90">
            <w:pPr>
              <w:ind w:right="45"/>
              <w:contextualSpacing/>
              <w:jc w:val="center"/>
              <w:rPr>
                <w:rFonts w:ascii="Tahoma" w:hAnsi="Tahoma" w:cs="Tahoma"/>
                <w:color w:val="2F5496"/>
                <w:sz w:val="22"/>
                <w:szCs w:val="22"/>
                <w:lang w:val="es-BO"/>
              </w:rPr>
            </w:pPr>
            <w:r w:rsidRPr="00A30F9A">
              <w:rPr>
                <w:rFonts w:ascii="Tahoma" w:hAnsi="Tahoma" w:cs="Tahoma"/>
                <w:color w:val="2F5496"/>
                <w:sz w:val="22"/>
                <w:szCs w:val="22"/>
                <w:lang w:val="es-BO"/>
              </w:rPr>
              <w:t>…………………………………….</w:t>
            </w:r>
          </w:p>
          <w:p w14:paraId="63D29C69" w14:textId="77777777" w:rsidR="00EC2C7D" w:rsidRPr="00A30F9A" w:rsidRDefault="00EC2C7D" w:rsidP="00933E9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Gerente General</w:t>
            </w:r>
          </w:p>
          <w:p w14:paraId="21C760A2" w14:textId="77777777" w:rsidR="00EC2C7D" w:rsidRPr="00A30F9A" w:rsidRDefault="00EC2C7D" w:rsidP="00933E90">
            <w:pPr>
              <w:ind w:right="45"/>
              <w:contextualSpacing/>
              <w:jc w:val="center"/>
              <w:rPr>
                <w:rFonts w:ascii="Tahoma" w:hAnsi="Tahoma" w:cs="Tahoma"/>
                <w:bCs/>
                <w:color w:val="2F5496"/>
                <w:sz w:val="22"/>
                <w:szCs w:val="22"/>
                <w:lang w:val="es-BO"/>
              </w:rPr>
            </w:pPr>
            <w:r w:rsidRPr="00A30F9A">
              <w:rPr>
                <w:rFonts w:ascii="Tahoma" w:hAnsi="Tahoma" w:cs="Tahoma"/>
                <w:b/>
                <w:color w:val="2F5496"/>
                <w:sz w:val="22"/>
                <w:szCs w:val="22"/>
                <w:lang w:val="es-BO"/>
              </w:rPr>
              <w:t>ENTEL S.A.</w:t>
            </w:r>
          </w:p>
        </w:tc>
        <w:tc>
          <w:tcPr>
            <w:tcW w:w="4868" w:type="dxa"/>
            <w:shd w:val="clear" w:color="auto" w:fill="auto"/>
          </w:tcPr>
          <w:p w14:paraId="78D2DD52" w14:textId="77777777" w:rsidR="00EC2C7D" w:rsidRPr="00A30F9A" w:rsidRDefault="00EC2C7D" w:rsidP="00933E90">
            <w:pPr>
              <w:ind w:right="45"/>
              <w:contextualSpacing/>
              <w:jc w:val="center"/>
              <w:rPr>
                <w:rFonts w:ascii="Tahoma" w:hAnsi="Tahoma" w:cs="Tahoma"/>
                <w:b/>
                <w:color w:val="2F5496"/>
                <w:sz w:val="22"/>
                <w:szCs w:val="22"/>
                <w:lang w:val="es-BO"/>
              </w:rPr>
            </w:pPr>
            <w:r w:rsidRPr="00A30F9A">
              <w:rPr>
                <w:rFonts w:ascii="Tahoma" w:hAnsi="Tahoma" w:cs="Tahoma"/>
                <w:color w:val="2F5496"/>
                <w:sz w:val="22"/>
                <w:szCs w:val="22"/>
                <w:lang w:val="es-BO"/>
              </w:rPr>
              <w:t>……………………………………………</w:t>
            </w:r>
          </w:p>
          <w:p w14:paraId="4C819504" w14:textId="77777777" w:rsidR="00EC2C7D" w:rsidRPr="00A30F9A" w:rsidRDefault="00EC2C7D" w:rsidP="00933E9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Representante Legal</w:t>
            </w:r>
          </w:p>
          <w:p w14:paraId="223E889B" w14:textId="77777777" w:rsidR="00EC2C7D" w:rsidRPr="00A30F9A" w:rsidRDefault="00EC2C7D" w:rsidP="00933E90">
            <w:pPr>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w:t>
            </w:r>
          </w:p>
        </w:tc>
      </w:tr>
    </w:tbl>
    <w:p w14:paraId="547ED3D1" w14:textId="77777777" w:rsidR="00EC2C7D" w:rsidRDefault="00EC2C7D" w:rsidP="00E74B5B">
      <w:pPr>
        <w:rPr>
          <w:rFonts w:ascii="Tahoma" w:hAnsi="Tahoma" w:cs="Tahoma"/>
          <w:sz w:val="22"/>
          <w:szCs w:val="22"/>
        </w:rPr>
      </w:pPr>
    </w:p>
    <w:sectPr w:rsidR="00EC2C7D" w:rsidSect="000672C9">
      <w:pgSz w:w="12240" w:h="15840"/>
      <w:pgMar w:top="238" w:right="1418" w:bottom="244" w:left="1418" w:header="280"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A7A42" w14:textId="77777777" w:rsidR="00E60178" w:rsidRDefault="00E60178">
      <w:r>
        <w:separator/>
      </w:r>
    </w:p>
  </w:endnote>
  <w:endnote w:type="continuationSeparator" w:id="0">
    <w:p w14:paraId="63939573" w14:textId="77777777" w:rsidR="00E60178" w:rsidRDefault="00E6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099999"/>
      <w:docPartObj>
        <w:docPartGallery w:val="Page Numbers (Bottom of Page)"/>
        <w:docPartUnique/>
      </w:docPartObj>
    </w:sdtPr>
    <w:sdtEndPr/>
    <w:sdtContent>
      <w:p w14:paraId="450BFE33" w14:textId="6BA5422C" w:rsidR="004C0A10" w:rsidRDefault="004C0A10">
        <w:pPr>
          <w:pStyle w:val="Piedepgina"/>
          <w:jc w:val="right"/>
        </w:pPr>
        <w:r>
          <w:fldChar w:fldCharType="begin"/>
        </w:r>
        <w:r>
          <w:instrText xml:space="preserve"> PAGE   \* MERGEFORMAT </w:instrText>
        </w:r>
        <w:r>
          <w:fldChar w:fldCharType="separate"/>
        </w:r>
        <w:r w:rsidR="003C0A07">
          <w:rPr>
            <w:noProof/>
          </w:rPr>
          <w:t>3</w:t>
        </w:r>
        <w:r>
          <w:fldChar w:fldCharType="end"/>
        </w:r>
      </w:p>
    </w:sdtContent>
  </w:sdt>
  <w:p w14:paraId="7823B501" w14:textId="77777777" w:rsidR="004C0A10" w:rsidRDefault="004C0A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2552C" w14:textId="77777777" w:rsidR="004C0A10" w:rsidRDefault="004C0A10">
    <w:pPr>
      <w:pStyle w:val="Piedepgina"/>
      <w:jc w:val="right"/>
    </w:pPr>
  </w:p>
  <w:p w14:paraId="3DAA27BD" w14:textId="77777777" w:rsidR="004C0A10" w:rsidRDefault="004C0A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C3B4A" w14:textId="77777777" w:rsidR="00E60178" w:rsidRDefault="00E60178">
      <w:r>
        <w:separator/>
      </w:r>
    </w:p>
  </w:footnote>
  <w:footnote w:type="continuationSeparator" w:id="0">
    <w:p w14:paraId="55649BE9" w14:textId="77777777" w:rsidR="00E60178" w:rsidRDefault="00E60178">
      <w:r>
        <w:continuationSeparator/>
      </w:r>
    </w:p>
  </w:footnote>
  <w:footnote w:id="1">
    <w:p w14:paraId="5AB68D21" w14:textId="77777777" w:rsidR="004C0A10" w:rsidRPr="008D48C8" w:rsidRDefault="004C0A10" w:rsidP="009D1725">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85114CA" w14:textId="77777777" w:rsidR="004C0A10" w:rsidRPr="00353B1C" w:rsidRDefault="004C0A10" w:rsidP="00E74B5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295B5" w14:textId="77777777" w:rsidR="004C0A10" w:rsidRDefault="004C0A10">
    <w:pPr>
      <w:pStyle w:val="Encabezado"/>
    </w:pPr>
  </w:p>
  <w:p w14:paraId="3A25F654" w14:textId="7D081C64" w:rsidR="004C0A10" w:rsidRPr="005A0BD2" w:rsidRDefault="004C0A10" w:rsidP="005A0BD2">
    <w:pPr>
      <w:pStyle w:val="Encabezado"/>
      <w:pBdr>
        <w:bottom w:val="single" w:sz="4" w:space="1" w:color="auto"/>
      </w:pBdr>
      <w:tabs>
        <w:tab w:val="clear" w:pos="8838"/>
      </w:tabs>
      <w:jc w:val="right"/>
      <w:rPr>
        <w:rFonts w:ascii="Tahoma" w:hAnsi="Tahoma" w:cs="Tahoma"/>
        <w:b/>
        <w:color w:val="004990"/>
        <w:sz w:val="14"/>
        <w:szCs w:val="14"/>
        <w:lang w:val="es-BO"/>
      </w:rPr>
    </w:pPr>
    <w:r w:rsidRPr="005A0BD2">
      <w:rPr>
        <w:rFonts w:ascii="Tahoma" w:hAnsi="Tahoma" w:cs="Tahoma"/>
        <w:b/>
        <w:noProof/>
        <w:color w:val="004990"/>
        <w:sz w:val="14"/>
        <w:szCs w:val="14"/>
        <w:lang w:val="es-BO" w:eastAsia="es-BO"/>
      </w:rPr>
      <w:t>LICITACIÓN PUBLICA</w:t>
    </w:r>
    <w:r w:rsidRPr="005A0BD2">
      <w:rPr>
        <w:rFonts w:ascii="Tahoma" w:hAnsi="Tahoma" w:cs="Tahoma"/>
        <w:b/>
        <w:color w:val="004990"/>
        <w:sz w:val="14"/>
        <w:szCs w:val="14"/>
        <w:lang w:val="es-BO"/>
      </w:rPr>
      <w:t xml:space="preserve"> N</w:t>
    </w:r>
    <w:r w:rsidRPr="005A0BD2">
      <w:rPr>
        <w:rFonts w:ascii="Tahoma" w:hAnsi="Tahoma" w:cs="Tahoma"/>
        <w:b/>
        <w:noProof/>
        <w:color w:val="004990"/>
        <w:sz w:val="14"/>
        <w:szCs w:val="14"/>
        <w:lang w:val="es-BO" w:eastAsia="es-BO"/>
      </w:rPr>
      <w:t xml:space="preserve">° </w:t>
    </w:r>
    <w:r>
      <w:rPr>
        <w:rFonts w:ascii="Tahoma" w:hAnsi="Tahoma" w:cs="Tahoma"/>
        <w:b/>
        <w:noProof/>
        <w:color w:val="004990"/>
        <w:sz w:val="14"/>
        <w:szCs w:val="14"/>
        <w:lang w:val="es-BO" w:eastAsia="es-BO"/>
      </w:rPr>
      <w:t>028</w:t>
    </w:r>
    <w:r w:rsidRPr="005A0BD2">
      <w:rPr>
        <w:rFonts w:ascii="Tahoma" w:hAnsi="Tahoma" w:cs="Tahoma"/>
        <w:b/>
        <w:noProof/>
        <w:color w:val="004990"/>
        <w:sz w:val="14"/>
        <w:szCs w:val="14"/>
        <w:lang w:val="es-BO" w:eastAsia="es-BO"/>
      </w:rPr>
      <w:t>/</w:t>
    </w:r>
    <w:r w:rsidRPr="005A0BD2">
      <w:rPr>
        <w:rFonts w:ascii="Tahoma" w:hAnsi="Tahoma" w:cs="Tahoma"/>
        <w:b/>
        <w:color w:val="004990"/>
        <w:sz w:val="14"/>
        <w:szCs w:val="14"/>
        <w:lang w:val="es-BO"/>
      </w:rPr>
      <w:t>2018</w:t>
    </w:r>
  </w:p>
  <w:p w14:paraId="5D67C97C" w14:textId="77777777" w:rsidR="004C0A10" w:rsidRPr="005A0BD2" w:rsidRDefault="004C0A10" w:rsidP="00255246">
    <w:pPr>
      <w:pStyle w:val="Encabezado"/>
      <w:pBdr>
        <w:bottom w:val="single" w:sz="4" w:space="1" w:color="auto"/>
      </w:pBdr>
      <w:tabs>
        <w:tab w:val="clear" w:pos="8838"/>
      </w:tabs>
      <w:jc w:val="right"/>
      <w:rPr>
        <w:rFonts w:ascii="Tahoma" w:hAnsi="Tahoma" w:cs="Tahoma"/>
        <w:b/>
        <w:color w:val="004990"/>
        <w:sz w:val="14"/>
        <w:szCs w:val="14"/>
        <w:lang w:val="es-BO"/>
      </w:rPr>
    </w:pPr>
    <w:r w:rsidRPr="005A0BD2">
      <w:rPr>
        <w:rFonts w:ascii="Tahoma" w:hAnsi="Tahoma" w:cs="Tahoma"/>
        <w:b/>
        <w:color w:val="004990"/>
        <w:sz w:val="14"/>
        <w:szCs w:val="14"/>
        <w:lang w:val="es-BO"/>
      </w:rPr>
      <w:t>“</w:t>
    </w:r>
    <w:r w:rsidRPr="008E4C3C">
      <w:rPr>
        <w:rFonts w:ascii="Tahoma" w:hAnsi="Tahoma" w:cs="Tahoma"/>
        <w:b/>
        <w:noProof/>
        <w:color w:val="004990"/>
        <w:sz w:val="14"/>
        <w:szCs w:val="14"/>
        <w:lang w:val="es-BO" w:eastAsia="es-BO"/>
      </w:rPr>
      <w:t>SERVICIO DE PROVISIONES Y MANTENIMIENTO DE TV SATELITAL (DTH) Y LTE FAMILIA</w:t>
    </w:r>
    <w:r w:rsidRPr="005A0BD2">
      <w:rPr>
        <w:rFonts w:ascii="Tahoma" w:hAnsi="Tahoma" w:cs="Tahoma"/>
        <w:b/>
        <w:color w:val="004990"/>
        <w:sz w:val="14"/>
        <w:szCs w:val="14"/>
        <w:lang w:val="es-BO"/>
      </w:rPr>
      <w:t>”</w:t>
    </w:r>
  </w:p>
  <w:p w14:paraId="71A97322" w14:textId="77777777" w:rsidR="004C0A10" w:rsidRPr="005A0BD2" w:rsidRDefault="004C0A10">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F5DEB"/>
    <w:multiLevelType w:val="multilevel"/>
    <w:tmpl w:val="1DBE83C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b/>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6" w15:restartNumberingAfterBreak="0">
    <w:nsid w:val="07CE2067"/>
    <w:multiLevelType w:val="hybridMultilevel"/>
    <w:tmpl w:val="DA440E1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8" w15:restartNumberingAfterBreak="0">
    <w:nsid w:val="0CA96B58"/>
    <w:multiLevelType w:val="hybridMultilevel"/>
    <w:tmpl w:val="DA28B45C"/>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9"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15:restartNumberingAfterBreak="0">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1"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160149CA"/>
    <w:multiLevelType w:val="hybridMultilevel"/>
    <w:tmpl w:val="A760872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19CE2DE8"/>
    <w:multiLevelType w:val="multilevel"/>
    <w:tmpl w:val="419A3A7A"/>
    <w:lvl w:ilvl="0">
      <w:start w:val="1"/>
      <w:numFmt w:val="decimal"/>
      <w:lvlText w:val="%1."/>
      <w:lvlJc w:val="left"/>
      <w:pPr>
        <w:ind w:left="984" w:hanging="360"/>
      </w:pPr>
      <w:rPr>
        <w:b/>
        <w:lang w:val="es-ES"/>
      </w:rPr>
    </w:lvl>
    <w:lvl w:ilvl="1">
      <w:start w:val="1"/>
      <w:numFmt w:val="decimal"/>
      <w:lvlText w:val="%2."/>
      <w:lvlJc w:val="left"/>
      <w:pPr>
        <w:ind w:left="862"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9"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926674"/>
    <w:multiLevelType w:val="hybridMultilevel"/>
    <w:tmpl w:val="85907C6C"/>
    <w:lvl w:ilvl="0" w:tplc="FFFFFFFF">
      <w:start w:val="1"/>
      <w:numFmt w:val="decimal"/>
      <w:pStyle w:val="Estilo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0080140"/>
    <w:multiLevelType w:val="multilevel"/>
    <w:tmpl w:val="04F8D8CA"/>
    <w:lvl w:ilvl="0">
      <w:start w:val="2"/>
      <w:numFmt w:val="decimal"/>
      <w:lvlText w:val="%1"/>
      <w:lvlJc w:val="left"/>
      <w:pPr>
        <w:ind w:left="375" w:hanging="375"/>
      </w:pPr>
      <w:rPr>
        <w:rFonts w:hint="default"/>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784" w:hanging="2520"/>
      </w:pPr>
      <w:rPr>
        <w:rFonts w:hint="default"/>
      </w:rPr>
    </w:lvl>
  </w:abstractNum>
  <w:abstractNum w:abstractNumId="2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9FF59B5"/>
    <w:multiLevelType w:val="hybridMultilevel"/>
    <w:tmpl w:val="DA4E81A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2CED4A8F"/>
    <w:multiLevelType w:val="hybridMultilevel"/>
    <w:tmpl w:val="4D44B800"/>
    <w:lvl w:ilvl="0" w:tplc="400A000D">
      <w:start w:val="1"/>
      <w:numFmt w:val="bullet"/>
      <w:lvlText w:val=""/>
      <w:lvlJc w:val="left"/>
      <w:pPr>
        <w:ind w:left="785"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6"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341A16BF"/>
    <w:multiLevelType w:val="hybridMultilevel"/>
    <w:tmpl w:val="96C0AE2C"/>
    <w:lvl w:ilvl="0" w:tplc="400A0005">
      <w:start w:val="1"/>
      <w:numFmt w:val="bullet"/>
      <w:lvlText w:val=""/>
      <w:lvlJc w:val="left"/>
      <w:pPr>
        <w:ind w:left="3555" w:hanging="360"/>
      </w:pPr>
      <w:rPr>
        <w:rFonts w:ascii="Wingdings" w:hAnsi="Wingdings" w:hint="default"/>
      </w:rPr>
    </w:lvl>
    <w:lvl w:ilvl="1" w:tplc="400A0003" w:tentative="1">
      <w:start w:val="1"/>
      <w:numFmt w:val="bullet"/>
      <w:lvlText w:val="o"/>
      <w:lvlJc w:val="left"/>
      <w:pPr>
        <w:ind w:left="4275" w:hanging="360"/>
      </w:pPr>
      <w:rPr>
        <w:rFonts w:ascii="Courier New" w:hAnsi="Courier New" w:cs="Courier New" w:hint="default"/>
      </w:rPr>
    </w:lvl>
    <w:lvl w:ilvl="2" w:tplc="400A0005" w:tentative="1">
      <w:start w:val="1"/>
      <w:numFmt w:val="bullet"/>
      <w:lvlText w:val=""/>
      <w:lvlJc w:val="left"/>
      <w:pPr>
        <w:ind w:left="4995" w:hanging="360"/>
      </w:pPr>
      <w:rPr>
        <w:rFonts w:ascii="Wingdings" w:hAnsi="Wingdings" w:hint="default"/>
      </w:rPr>
    </w:lvl>
    <w:lvl w:ilvl="3" w:tplc="400A0001" w:tentative="1">
      <w:start w:val="1"/>
      <w:numFmt w:val="bullet"/>
      <w:lvlText w:val=""/>
      <w:lvlJc w:val="left"/>
      <w:pPr>
        <w:ind w:left="5715" w:hanging="360"/>
      </w:pPr>
      <w:rPr>
        <w:rFonts w:ascii="Symbol" w:hAnsi="Symbol" w:hint="default"/>
      </w:rPr>
    </w:lvl>
    <w:lvl w:ilvl="4" w:tplc="400A0003" w:tentative="1">
      <w:start w:val="1"/>
      <w:numFmt w:val="bullet"/>
      <w:lvlText w:val="o"/>
      <w:lvlJc w:val="left"/>
      <w:pPr>
        <w:ind w:left="6435" w:hanging="360"/>
      </w:pPr>
      <w:rPr>
        <w:rFonts w:ascii="Courier New" w:hAnsi="Courier New" w:cs="Courier New" w:hint="default"/>
      </w:rPr>
    </w:lvl>
    <w:lvl w:ilvl="5" w:tplc="400A0005" w:tentative="1">
      <w:start w:val="1"/>
      <w:numFmt w:val="bullet"/>
      <w:lvlText w:val=""/>
      <w:lvlJc w:val="left"/>
      <w:pPr>
        <w:ind w:left="7155" w:hanging="360"/>
      </w:pPr>
      <w:rPr>
        <w:rFonts w:ascii="Wingdings" w:hAnsi="Wingdings" w:hint="default"/>
      </w:rPr>
    </w:lvl>
    <w:lvl w:ilvl="6" w:tplc="400A0001" w:tentative="1">
      <w:start w:val="1"/>
      <w:numFmt w:val="bullet"/>
      <w:lvlText w:val=""/>
      <w:lvlJc w:val="left"/>
      <w:pPr>
        <w:ind w:left="7875" w:hanging="360"/>
      </w:pPr>
      <w:rPr>
        <w:rFonts w:ascii="Symbol" w:hAnsi="Symbol" w:hint="default"/>
      </w:rPr>
    </w:lvl>
    <w:lvl w:ilvl="7" w:tplc="400A0003" w:tentative="1">
      <w:start w:val="1"/>
      <w:numFmt w:val="bullet"/>
      <w:lvlText w:val="o"/>
      <w:lvlJc w:val="left"/>
      <w:pPr>
        <w:ind w:left="8595" w:hanging="360"/>
      </w:pPr>
      <w:rPr>
        <w:rFonts w:ascii="Courier New" w:hAnsi="Courier New" w:cs="Courier New" w:hint="default"/>
      </w:rPr>
    </w:lvl>
    <w:lvl w:ilvl="8" w:tplc="400A0005" w:tentative="1">
      <w:start w:val="1"/>
      <w:numFmt w:val="bullet"/>
      <w:lvlText w:val=""/>
      <w:lvlJc w:val="left"/>
      <w:pPr>
        <w:ind w:left="9315" w:hanging="360"/>
      </w:pPr>
      <w:rPr>
        <w:rFonts w:ascii="Wingdings" w:hAnsi="Wingdings" w:hint="default"/>
      </w:rPr>
    </w:lvl>
  </w:abstractNum>
  <w:abstractNum w:abstractNumId="29" w15:restartNumberingAfterBreak="0">
    <w:nsid w:val="34D10303"/>
    <w:multiLevelType w:val="hybridMultilevel"/>
    <w:tmpl w:val="2A8E1148"/>
    <w:lvl w:ilvl="0" w:tplc="400A0001">
      <w:start w:val="1"/>
      <w:numFmt w:val="bullet"/>
      <w:lvlText w:val=""/>
      <w:lvlJc w:val="left"/>
      <w:pPr>
        <w:ind w:left="502"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C3488A"/>
    <w:multiLevelType w:val="hybridMultilevel"/>
    <w:tmpl w:val="E150654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6A266F"/>
    <w:multiLevelType w:val="multilevel"/>
    <w:tmpl w:val="FC68D820"/>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37"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3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9" w15:restartNumberingAfterBreak="0">
    <w:nsid w:val="45C13FD6"/>
    <w:multiLevelType w:val="hybridMultilevel"/>
    <w:tmpl w:val="806293E0"/>
    <w:lvl w:ilvl="0" w:tplc="0C0A0001">
      <w:start w:val="1"/>
      <w:numFmt w:val="bullet"/>
      <w:lvlText w:val=""/>
      <w:lvlJc w:val="left"/>
      <w:pPr>
        <w:tabs>
          <w:tab w:val="num" w:pos="720"/>
        </w:tabs>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18B131D"/>
    <w:multiLevelType w:val="hybridMultilevel"/>
    <w:tmpl w:val="89BEDAF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5" w15:restartNumberingAfterBreak="0">
    <w:nsid w:val="521D5E61"/>
    <w:multiLevelType w:val="hybridMultilevel"/>
    <w:tmpl w:val="D6E6DFE4"/>
    <w:lvl w:ilvl="0" w:tplc="400A0001">
      <w:start w:val="1"/>
      <w:numFmt w:val="bullet"/>
      <w:lvlText w:val=""/>
      <w:lvlJc w:val="left"/>
      <w:pPr>
        <w:ind w:left="717" w:hanging="360"/>
      </w:pPr>
      <w:rPr>
        <w:rFonts w:ascii="Symbol" w:hAnsi="Symbol" w:hint="default"/>
      </w:rPr>
    </w:lvl>
    <w:lvl w:ilvl="1" w:tplc="400A0003" w:tentative="1">
      <w:start w:val="1"/>
      <w:numFmt w:val="bullet"/>
      <w:lvlText w:val="o"/>
      <w:lvlJc w:val="left"/>
      <w:pPr>
        <w:ind w:left="1437" w:hanging="360"/>
      </w:pPr>
      <w:rPr>
        <w:rFonts w:ascii="Courier New" w:hAnsi="Courier New" w:cs="Courier New" w:hint="default"/>
      </w:rPr>
    </w:lvl>
    <w:lvl w:ilvl="2" w:tplc="400A0005" w:tentative="1">
      <w:start w:val="1"/>
      <w:numFmt w:val="bullet"/>
      <w:lvlText w:val=""/>
      <w:lvlJc w:val="left"/>
      <w:pPr>
        <w:ind w:left="2157" w:hanging="360"/>
      </w:pPr>
      <w:rPr>
        <w:rFonts w:ascii="Wingdings" w:hAnsi="Wingdings" w:hint="default"/>
      </w:rPr>
    </w:lvl>
    <w:lvl w:ilvl="3" w:tplc="400A0001" w:tentative="1">
      <w:start w:val="1"/>
      <w:numFmt w:val="bullet"/>
      <w:lvlText w:val=""/>
      <w:lvlJc w:val="left"/>
      <w:pPr>
        <w:ind w:left="2877" w:hanging="360"/>
      </w:pPr>
      <w:rPr>
        <w:rFonts w:ascii="Symbol" w:hAnsi="Symbol" w:hint="default"/>
      </w:rPr>
    </w:lvl>
    <w:lvl w:ilvl="4" w:tplc="400A0003" w:tentative="1">
      <w:start w:val="1"/>
      <w:numFmt w:val="bullet"/>
      <w:lvlText w:val="o"/>
      <w:lvlJc w:val="left"/>
      <w:pPr>
        <w:ind w:left="3597" w:hanging="360"/>
      </w:pPr>
      <w:rPr>
        <w:rFonts w:ascii="Courier New" w:hAnsi="Courier New" w:cs="Courier New" w:hint="default"/>
      </w:rPr>
    </w:lvl>
    <w:lvl w:ilvl="5" w:tplc="400A0005" w:tentative="1">
      <w:start w:val="1"/>
      <w:numFmt w:val="bullet"/>
      <w:lvlText w:val=""/>
      <w:lvlJc w:val="left"/>
      <w:pPr>
        <w:ind w:left="4317" w:hanging="360"/>
      </w:pPr>
      <w:rPr>
        <w:rFonts w:ascii="Wingdings" w:hAnsi="Wingdings" w:hint="default"/>
      </w:rPr>
    </w:lvl>
    <w:lvl w:ilvl="6" w:tplc="400A0001" w:tentative="1">
      <w:start w:val="1"/>
      <w:numFmt w:val="bullet"/>
      <w:lvlText w:val=""/>
      <w:lvlJc w:val="left"/>
      <w:pPr>
        <w:ind w:left="5037" w:hanging="360"/>
      </w:pPr>
      <w:rPr>
        <w:rFonts w:ascii="Symbol" w:hAnsi="Symbol" w:hint="default"/>
      </w:rPr>
    </w:lvl>
    <w:lvl w:ilvl="7" w:tplc="400A0003" w:tentative="1">
      <w:start w:val="1"/>
      <w:numFmt w:val="bullet"/>
      <w:lvlText w:val="o"/>
      <w:lvlJc w:val="left"/>
      <w:pPr>
        <w:ind w:left="5757" w:hanging="360"/>
      </w:pPr>
      <w:rPr>
        <w:rFonts w:ascii="Courier New" w:hAnsi="Courier New" w:cs="Courier New" w:hint="default"/>
      </w:rPr>
    </w:lvl>
    <w:lvl w:ilvl="8" w:tplc="400A0005" w:tentative="1">
      <w:start w:val="1"/>
      <w:numFmt w:val="bullet"/>
      <w:lvlText w:val=""/>
      <w:lvlJc w:val="left"/>
      <w:pPr>
        <w:ind w:left="6477" w:hanging="360"/>
      </w:pPr>
      <w:rPr>
        <w:rFonts w:ascii="Wingdings" w:hAnsi="Wingdings" w:hint="default"/>
      </w:rPr>
    </w:lvl>
  </w:abstractNum>
  <w:abstractNum w:abstractNumId="46"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7" w15:restartNumberingAfterBreak="0">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8"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0" w15:restartNumberingAfterBreak="0">
    <w:nsid w:val="5870195F"/>
    <w:multiLevelType w:val="singleLevel"/>
    <w:tmpl w:val="38C2B268"/>
    <w:lvl w:ilvl="0">
      <w:numFmt w:val="decimal"/>
      <w:pStyle w:val="Ttulo9"/>
      <w:lvlText w:val=""/>
      <w:lvlJc w:val="left"/>
    </w:lvl>
  </w:abstractNum>
  <w:abstractNum w:abstractNumId="51"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2"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15:restartNumberingAfterBreak="0">
    <w:nsid w:val="609E5F51"/>
    <w:multiLevelType w:val="hybridMultilevel"/>
    <w:tmpl w:val="F294C62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65262813"/>
    <w:multiLevelType w:val="hybridMultilevel"/>
    <w:tmpl w:val="28E07B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8" w15:restartNumberingAfterBreak="0">
    <w:nsid w:val="6C3F0A13"/>
    <w:multiLevelType w:val="hybridMultilevel"/>
    <w:tmpl w:val="8AD0B0E2"/>
    <w:lvl w:ilvl="0" w:tplc="400A0001">
      <w:start w:val="1"/>
      <w:numFmt w:val="bullet"/>
      <w:lvlText w:val=""/>
      <w:lvlJc w:val="left"/>
      <w:pPr>
        <w:ind w:left="1074" w:hanging="360"/>
      </w:pPr>
      <w:rPr>
        <w:rFonts w:ascii="Symbol" w:hAnsi="Symbol" w:hint="default"/>
      </w:rPr>
    </w:lvl>
    <w:lvl w:ilvl="1" w:tplc="400A0001">
      <w:start w:val="1"/>
      <w:numFmt w:val="bullet"/>
      <w:lvlText w:val=""/>
      <w:lvlJc w:val="left"/>
      <w:pPr>
        <w:ind w:left="1794" w:hanging="360"/>
      </w:pPr>
      <w:rPr>
        <w:rFonts w:ascii="Symbol" w:hAnsi="Symbol"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9"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0" w15:restartNumberingAfterBreak="0">
    <w:nsid w:val="6DD84AC5"/>
    <w:multiLevelType w:val="hybridMultilevel"/>
    <w:tmpl w:val="EFAEA5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15:restartNumberingAfterBreak="0">
    <w:nsid w:val="6E11533A"/>
    <w:multiLevelType w:val="multilevel"/>
    <w:tmpl w:val="5524A90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6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7" w15:restartNumberingAfterBreak="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8"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69" w15:restartNumberingAfterBreak="0">
    <w:nsid w:val="7F483E46"/>
    <w:multiLevelType w:val="hybridMultilevel"/>
    <w:tmpl w:val="8266ECF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51"/>
  </w:num>
  <w:num w:numId="4">
    <w:abstractNumId w:val="50"/>
  </w:num>
  <w:num w:numId="5">
    <w:abstractNumId w:val="12"/>
  </w:num>
  <w:num w:numId="6">
    <w:abstractNumId w:val="38"/>
  </w:num>
  <w:num w:numId="7">
    <w:abstractNumId w:val="18"/>
  </w:num>
  <w:num w:numId="8">
    <w:abstractNumId w:val="9"/>
  </w:num>
  <w:num w:numId="9">
    <w:abstractNumId w:val="49"/>
  </w:num>
  <w:num w:numId="10">
    <w:abstractNumId w:val="52"/>
  </w:num>
  <w:num w:numId="11">
    <w:abstractNumId w:val="57"/>
  </w:num>
  <w:num w:numId="12">
    <w:abstractNumId w:val="46"/>
  </w:num>
  <w:num w:numId="13">
    <w:abstractNumId w:val="15"/>
  </w:num>
  <w:num w:numId="14">
    <w:abstractNumId w:val="59"/>
  </w:num>
  <w:num w:numId="15">
    <w:abstractNumId w:val="20"/>
  </w:num>
  <w:num w:numId="16">
    <w:abstractNumId w:val="2"/>
  </w:num>
  <w:num w:numId="17">
    <w:abstractNumId w:val="1"/>
  </w:num>
  <w:num w:numId="18">
    <w:abstractNumId w:val="0"/>
  </w:num>
  <w:num w:numId="19">
    <w:abstractNumId w:val="22"/>
  </w:num>
  <w:num w:numId="20">
    <w:abstractNumId w:val="5"/>
  </w:num>
  <w:num w:numId="21">
    <w:abstractNumId w:val="16"/>
  </w:num>
  <w:num w:numId="22">
    <w:abstractNumId w:val="65"/>
  </w:num>
  <w:num w:numId="23">
    <w:abstractNumId w:val="27"/>
  </w:num>
  <w:num w:numId="24">
    <w:abstractNumId w:val="56"/>
  </w:num>
  <w:num w:numId="25">
    <w:abstractNumId w:val="66"/>
  </w:num>
  <w:num w:numId="26">
    <w:abstractNumId w:val="68"/>
  </w:num>
  <w:num w:numId="27">
    <w:abstractNumId w:val="8"/>
  </w:num>
  <w:num w:numId="28">
    <w:abstractNumId w:val="63"/>
  </w:num>
  <w:num w:numId="29">
    <w:abstractNumId w:val="64"/>
  </w:num>
  <w:num w:numId="30">
    <w:abstractNumId w:val="4"/>
  </w:num>
  <w:num w:numId="31">
    <w:abstractNumId w:val="36"/>
  </w:num>
  <w:num w:numId="32">
    <w:abstractNumId w:val="28"/>
  </w:num>
  <w:num w:numId="33">
    <w:abstractNumId w:val="58"/>
  </w:num>
  <w:num w:numId="34">
    <w:abstractNumId w:val="42"/>
  </w:num>
  <w:num w:numId="35">
    <w:abstractNumId w:val="31"/>
  </w:num>
  <w:num w:numId="36">
    <w:abstractNumId w:val="48"/>
  </w:num>
  <w:num w:numId="37">
    <w:abstractNumId w:val="7"/>
  </w:num>
  <w:num w:numId="38">
    <w:abstractNumId w:val="23"/>
  </w:num>
  <w:num w:numId="39">
    <w:abstractNumId w:val="41"/>
  </w:num>
  <w:num w:numId="40">
    <w:abstractNumId w:val="17"/>
  </w:num>
  <w:num w:numId="41">
    <w:abstractNumId w:val="53"/>
  </w:num>
  <w:num w:numId="42">
    <w:abstractNumId w:val="6"/>
  </w:num>
  <w:num w:numId="43">
    <w:abstractNumId w:val="29"/>
  </w:num>
  <w:num w:numId="44">
    <w:abstractNumId w:val="54"/>
  </w:num>
  <w:num w:numId="45">
    <w:abstractNumId w:val="39"/>
  </w:num>
  <w:num w:numId="46">
    <w:abstractNumId w:val="14"/>
  </w:num>
  <w:num w:numId="47">
    <w:abstractNumId w:val="55"/>
  </w:num>
  <w:num w:numId="48">
    <w:abstractNumId w:val="60"/>
  </w:num>
  <w:num w:numId="49">
    <w:abstractNumId w:val="34"/>
  </w:num>
  <w:num w:numId="50">
    <w:abstractNumId w:val="25"/>
  </w:num>
  <w:num w:numId="51">
    <w:abstractNumId w:val="35"/>
  </w:num>
  <w:num w:numId="52">
    <w:abstractNumId w:val="33"/>
  </w:num>
  <w:num w:numId="53">
    <w:abstractNumId w:val="40"/>
  </w:num>
  <w:num w:numId="54">
    <w:abstractNumId w:val="19"/>
  </w:num>
  <w:num w:numId="55">
    <w:abstractNumId w:val="45"/>
  </w:num>
  <w:num w:numId="56">
    <w:abstractNumId w:val="43"/>
  </w:num>
  <w:num w:numId="5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 w:numId="59">
    <w:abstractNumId w:val="10"/>
  </w:num>
  <w:num w:numId="60">
    <w:abstractNumId w:val="62"/>
  </w:num>
  <w:num w:numId="61">
    <w:abstractNumId w:val="67"/>
  </w:num>
  <w:num w:numId="62">
    <w:abstractNumId w:val="47"/>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11"/>
  </w:num>
  <w:num w:numId="67">
    <w:abstractNumId w:val="61"/>
  </w:num>
  <w:num w:numId="68">
    <w:abstractNumId w:val="44"/>
  </w:num>
  <w:num w:numId="69">
    <w:abstractNumId w:val="24"/>
  </w:num>
  <w:num w:numId="70">
    <w:abstractNumId w:val="69"/>
  </w:num>
  <w:num w:numId="71">
    <w:abstractNumId w:val="19"/>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PE"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7E7"/>
    <w:rsid w:val="00004ECF"/>
    <w:rsid w:val="00007591"/>
    <w:rsid w:val="00011215"/>
    <w:rsid w:val="00011E57"/>
    <w:rsid w:val="00013010"/>
    <w:rsid w:val="000151EB"/>
    <w:rsid w:val="000162CE"/>
    <w:rsid w:val="00021992"/>
    <w:rsid w:val="00022DBD"/>
    <w:rsid w:val="000236F6"/>
    <w:rsid w:val="00025D3A"/>
    <w:rsid w:val="000262E2"/>
    <w:rsid w:val="00027666"/>
    <w:rsid w:val="00030A80"/>
    <w:rsid w:val="00031D69"/>
    <w:rsid w:val="000326AD"/>
    <w:rsid w:val="00033CCA"/>
    <w:rsid w:val="00036689"/>
    <w:rsid w:val="00044777"/>
    <w:rsid w:val="00047636"/>
    <w:rsid w:val="0004797A"/>
    <w:rsid w:val="000521A8"/>
    <w:rsid w:val="0005679E"/>
    <w:rsid w:val="00057B37"/>
    <w:rsid w:val="000654E6"/>
    <w:rsid w:val="000672C9"/>
    <w:rsid w:val="0007141E"/>
    <w:rsid w:val="000715AD"/>
    <w:rsid w:val="00071FE3"/>
    <w:rsid w:val="000723A5"/>
    <w:rsid w:val="00072C1C"/>
    <w:rsid w:val="000744B0"/>
    <w:rsid w:val="000829EE"/>
    <w:rsid w:val="00085837"/>
    <w:rsid w:val="00086388"/>
    <w:rsid w:val="000903E9"/>
    <w:rsid w:val="00091FC6"/>
    <w:rsid w:val="000927AF"/>
    <w:rsid w:val="0009383C"/>
    <w:rsid w:val="000968EE"/>
    <w:rsid w:val="00097FFC"/>
    <w:rsid w:val="000A09C9"/>
    <w:rsid w:val="000A317F"/>
    <w:rsid w:val="000B5475"/>
    <w:rsid w:val="000B6395"/>
    <w:rsid w:val="000C4932"/>
    <w:rsid w:val="000C55DE"/>
    <w:rsid w:val="000C7B95"/>
    <w:rsid w:val="000D08D2"/>
    <w:rsid w:val="000D11C9"/>
    <w:rsid w:val="000D1536"/>
    <w:rsid w:val="000D63E6"/>
    <w:rsid w:val="000D6FDE"/>
    <w:rsid w:val="000E1807"/>
    <w:rsid w:val="000E20B0"/>
    <w:rsid w:val="000E53EA"/>
    <w:rsid w:val="000F1083"/>
    <w:rsid w:val="000F2E12"/>
    <w:rsid w:val="000F41EA"/>
    <w:rsid w:val="000F751E"/>
    <w:rsid w:val="00100063"/>
    <w:rsid w:val="00100FD0"/>
    <w:rsid w:val="00101E78"/>
    <w:rsid w:val="00107538"/>
    <w:rsid w:val="00107965"/>
    <w:rsid w:val="001109C9"/>
    <w:rsid w:val="00110DD5"/>
    <w:rsid w:val="00112BEB"/>
    <w:rsid w:val="0011558D"/>
    <w:rsid w:val="001160BE"/>
    <w:rsid w:val="001329EF"/>
    <w:rsid w:val="00136EFB"/>
    <w:rsid w:val="00140BA9"/>
    <w:rsid w:val="0014101D"/>
    <w:rsid w:val="0014132D"/>
    <w:rsid w:val="00141FB3"/>
    <w:rsid w:val="0014416F"/>
    <w:rsid w:val="00147AAA"/>
    <w:rsid w:val="00152E5F"/>
    <w:rsid w:val="0016265C"/>
    <w:rsid w:val="0016265F"/>
    <w:rsid w:val="00163803"/>
    <w:rsid w:val="0016534F"/>
    <w:rsid w:val="00166F5A"/>
    <w:rsid w:val="00167736"/>
    <w:rsid w:val="001702A0"/>
    <w:rsid w:val="001704BD"/>
    <w:rsid w:val="0017367B"/>
    <w:rsid w:val="001742F2"/>
    <w:rsid w:val="00174950"/>
    <w:rsid w:val="001754B0"/>
    <w:rsid w:val="00185585"/>
    <w:rsid w:val="0018564F"/>
    <w:rsid w:val="00186F2B"/>
    <w:rsid w:val="001911F5"/>
    <w:rsid w:val="0019128F"/>
    <w:rsid w:val="00192B92"/>
    <w:rsid w:val="00196127"/>
    <w:rsid w:val="00196C75"/>
    <w:rsid w:val="001A40F9"/>
    <w:rsid w:val="001A4D76"/>
    <w:rsid w:val="001A7715"/>
    <w:rsid w:val="001B20E2"/>
    <w:rsid w:val="001B2591"/>
    <w:rsid w:val="001B66CE"/>
    <w:rsid w:val="001C1CC5"/>
    <w:rsid w:val="001C2EB0"/>
    <w:rsid w:val="001C3239"/>
    <w:rsid w:val="001C35BD"/>
    <w:rsid w:val="001C3F80"/>
    <w:rsid w:val="001C446D"/>
    <w:rsid w:val="001C5772"/>
    <w:rsid w:val="001C6005"/>
    <w:rsid w:val="001E147E"/>
    <w:rsid w:val="001E2FC8"/>
    <w:rsid w:val="001E4F0B"/>
    <w:rsid w:val="001E5EA8"/>
    <w:rsid w:val="001E7518"/>
    <w:rsid w:val="001F286C"/>
    <w:rsid w:val="001F31E2"/>
    <w:rsid w:val="001F6474"/>
    <w:rsid w:val="002010B0"/>
    <w:rsid w:val="002014A5"/>
    <w:rsid w:val="00202D5F"/>
    <w:rsid w:val="002041AD"/>
    <w:rsid w:val="00207710"/>
    <w:rsid w:val="00207D6D"/>
    <w:rsid w:val="00210EF9"/>
    <w:rsid w:val="002128D9"/>
    <w:rsid w:val="00212A0A"/>
    <w:rsid w:val="00212F70"/>
    <w:rsid w:val="0021584C"/>
    <w:rsid w:val="00220F24"/>
    <w:rsid w:val="00224061"/>
    <w:rsid w:val="00224726"/>
    <w:rsid w:val="00224732"/>
    <w:rsid w:val="002275B2"/>
    <w:rsid w:val="00230485"/>
    <w:rsid w:val="00231C20"/>
    <w:rsid w:val="00232ABF"/>
    <w:rsid w:val="00234A8A"/>
    <w:rsid w:val="00235AEB"/>
    <w:rsid w:val="00235B80"/>
    <w:rsid w:val="002361AE"/>
    <w:rsid w:val="002412B6"/>
    <w:rsid w:val="0024240E"/>
    <w:rsid w:val="0024258D"/>
    <w:rsid w:val="00242C43"/>
    <w:rsid w:val="00243D58"/>
    <w:rsid w:val="00245C13"/>
    <w:rsid w:val="00246345"/>
    <w:rsid w:val="00246DAD"/>
    <w:rsid w:val="00247013"/>
    <w:rsid w:val="00247FFD"/>
    <w:rsid w:val="00250A3B"/>
    <w:rsid w:val="00254075"/>
    <w:rsid w:val="00254915"/>
    <w:rsid w:val="00255246"/>
    <w:rsid w:val="00255385"/>
    <w:rsid w:val="00256562"/>
    <w:rsid w:val="00257599"/>
    <w:rsid w:val="0025778B"/>
    <w:rsid w:val="00257E0B"/>
    <w:rsid w:val="00260215"/>
    <w:rsid w:val="002625F4"/>
    <w:rsid w:val="00266740"/>
    <w:rsid w:val="002705DF"/>
    <w:rsid w:val="00272CF3"/>
    <w:rsid w:val="0027510F"/>
    <w:rsid w:val="002766CA"/>
    <w:rsid w:val="00276748"/>
    <w:rsid w:val="00276AB0"/>
    <w:rsid w:val="002773BE"/>
    <w:rsid w:val="0028113B"/>
    <w:rsid w:val="0028188C"/>
    <w:rsid w:val="002837F3"/>
    <w:rsid w:val="0028399F"/>
    <w:rsid w:val="00283DC5"/>
    <w:rsid w:val="00286812"/>
    <w:rsid w:val="002869C5"/>
    <w:rsid w:val="00291BC9"/>
    <w:rsid w:val="00295546"/>
    <w:rsid w:val="002973D2"/>
    <w:rsid w:val="00297954"/>
    <w:rsid w:val="002A0C10"/>
    <w:rsid w:val="002A1076"/>
    <w:rsid w:val="002A1C2F"/>
    <w:rsid w:val="002A448F"/>
    <w:rsid w:val="002A4818"/>
    <w:rsid w:val="002A4DF0"/>
    <w:rsid w:val="002A52D2"/>
    <w:rsid w:val="002A6638"/>
    <w:rsid w:val="002A739A"/>
    <w:rsid w:val="002B2462"/>
    <w:rsid w:val="002B2DE4"/>
    <w:rsid w:val="002B45B9"/>
    <w:rsid w:val="002B51D8"/>
    <w:rsid w:val="002C1074"/>
    <w:rsid w:val="002C1093"/>
    <w:rsid w:val="002C2677"/>
    <w:rsid w:val="002C3226"/>
    <w:rsid w:val="002C34BA"/>
    <w:rsid w:val="002C3600"/>
    <w:rsid w:val="002C47C9"/>
    <w:rsid w:val="002D3868"/>
    <w:rsid w:val="002D3D46"/>
    <w:rsid w:val="002D622B"/>
    <w:rsid w:val="002E0772"/>
    <w:rsid w:val="002E4092"/>
    <w:rsid w:val="002E4E0B"/>
    <w:rsid w:val="002E7001"/>
    <w:rsid w:val="002F1204"/>
    <w:rsid w:val="002F3600"/>
    <w:rsid w:val="002F5046"/>
    <w:rsid w:val="0030079D"/>
    <w:rsid w:val="00300ED0"/>
    <w:rsid w:val="003019C3"/>
    <w:rsid w:val="00301A70"/>
    <w:rsid w:val="00306913"/>
    <w:rsid w:val="003073BB"/>
    <w:rsid w:val="00307C5D"/>
    <w:rsid w:val="00313816"/>
    <w:rsid w:val="003160AA"/>
    <w:rsid w:val="003210A6"/>
    <w:rsid w:val="0032182A"/>
    <w:rsid w:val="00321867"/>
    <w:rsid w:val="00324CCF"/>
    <w:rsid w:val="00327DA0"/>
    <w:rsid w:val="00331136"/>
    <w:rsid w:val="0033141A"/>
    <w:rsid w:val="00334AA1"/>
    <w:rsid w:val="0033524D"/>
    <w:rsid w:val="0034393A"/>
    <w:rsid w:val="00353AD0"/>
    <w:rsid w:val="00353F07"/>
    <w:rsid w:val="003568A5"/>
    <w:rsid w:val="00357300"/>
    <w:rsid w:val="0036243A"/>
    <w:rsid w:val="00363DAE"/>
    <w:rsid w:val="0036430B"/>
    <w:rsid w:val="00365802"/>
    <w:rsid w:val="003659EA"/>
    <w:rsid w:val="00365F48"/>
    <w:rsid w:val="003675FF"/>
    <w:rsid w:val="00370549"/>
    <w:rsid w:val="00372483"/>
    <w:rsid w:val="00373C1B"/>
    <w:rsid w:val="0037430B"/>
    <w:rsid w:val="00380F9D"/>
    <w:rsid w:val="00382D9D"/>
    <w:rsid w:val="00384C2D"/>
    <w:rsid w:val="00386738"/>
    <w:rsid w:val="00387450"/>
    <w:rsid w:val="003877F5"/>
    <w:rsid w:val="003908E5"/>
    <w:rsid w:val="00393ED2"/>
    <w:rsid w:val="00397BB3"/>
    <w:rsid w:val="00397D11"/>
    <w:rsid w:val="003A283A"/>
    <w:rsid w:val="003A432D"/>
    <w:rsid w:val="003A58FE"/>
    <w:rsid w:val="003A625B"/>
    <w:rsid w:val="003B4A90"/>
    <w:rsid w:val="003B4E52"/>
    <w:rsid w:val="003B7301"/>
    <w:rsid w:val="003B79E4"/>
    <w:rsid w:val="003B7AD6"/>
    <w:rsid w:val="003C0A07"/>
    <w:rsid w:val="003C0A46"/>
    <w:rsid w:val="003C0C2D"/>
    <w:rsid w:val="003C4319"/>
    <w:rsid w:val="003C70D2"/>
    <w:rsid w:val="003C7954"/>
    <w:rsid w:val="003D0298"/>
    <w:rsid w:val="003D5156"/>
    <w:rsid w:val="003D5FF7"/>
    <w:rsid w:val="003D6E90"/>
    <w:rsid w:val="003D7E1F"/>
    <w:rsid w:val="003E0B27"/>
    <w:rsid w:val="003E36AA"/>
    <w:rsid w:val="003E5E1B"/>
    <w:rsid w:val="003E6D2D"/>
    <w:rsid w:val="003E74CC"/>
    <w:rsid w:val="003F2E4A"/>
    <w:rsid w:val="003F3499"/>
    <w:rsid w:val="003F3640"/>
    <w:rsid w:val="003F5F0D"/>
    <w:rsid w:val="003F737B"/>
    <w:rsid w:val="003F73F8"/>
    <w:rsid w:val="003F7AB6"/>
    <w:rsid w:val="003F7E8F"/>
    <w:rsid w:val="003F7E9B"/>
    <w:rsid w:val="00400120"/>
    <w:rsid w:val="004023C1"/>
    <w:rsid w:val="004026DA"/>
    <w:rsid w:val="00402C68"/>
    <w:rsid w:val="00403334"/>
    <w:rsid w:val="00404979"/>
    <w:rsid w:val="0040707E"/>
    <w:rsid w:val="004115F6"/>
    <w:rsid w:val="00411DF3"/>
    <w:rsid w:val="004136A9"/>
    <w:rsid w:val="00414C47"/>
    <w:rsid w:val="00414D3B"/>
    <w:rsid w:val="00415056"/>
    <w:rsid w:val="0041662D"/>
    <w:rsid w:val="00420B83"/>
    <w:rsid w:val="004238F2"/>
    <w:rsid w:val="00423D46"/>
    <w:rsid w:val="0042492C"/>
    <w:rsid w:val="00425049"/>
    <w:rsid w:val="00426F58"/>
    <w:rsid w:val="00435402"/>
    <w:rsid w:val="00436D38"/>
    <w:rsid w:val="0043727C"/>
    <w:rsid w:val="00440018"/>
    <w:rsid w:val="0044423C"/>
    <w:rsid w:val="00447A35"/>
    <w:rsid w:val="00450240"/>
    <w:rsid w:val="00450A1E"/>
    <w:rsid w:val="00454933"/>
    <w:rsid w:val="00455DCC"/>
    <w:rsid w:val="00455E74"/>
    <w:rsid w:val="00455EE3"/>
    <w:rsid w:val="0045679E"/>
    <w:rsid w:val="004571AF"/>
    <w:rsid w:val="00462D6B"/>
    <w:rsid w:val="0046308D"/>
    <w:rsid w:val="0046662C"/>
    <w:rsid w:val="004725CD"/>
    <w:rsid w:val="00473E69"/>
    <w:rsid w:val="00474FD6"/>
    <w:rsid w:val="004757D0"/>
    <w:rsid w:val="00477DB8"/>
    <w:rsid w:val="0048285E"/>
    <w:rsid w:val="0048505E"/>
    <w:rsid w:val="00486C2A"/>
    <w:rsid w:val="00487BAE"/>
    <w:rsid w:val="004930A4"/>
    <w:rsid w:val="004933D3"/>
    <w:rsid w:val="0049592E"/>
    <w:rsid w:val="004B20CE"/>
    <w:rsid w:val="004B2377"/>
    <w:rsid w:val="004B423D"/>
    <w:rsid w:val="004B5906"/>
    <w:rsid w:val="004B602A"/>
    <w:rsid w:val="004C086B"/>
    <w:rsid w:val="004C0A10"/>
    <w:rsid w:val="004C38F5"/>
    <w:rsid w:val="004C3D81"/>
    <w:rsid w:val="004C4476"/>
    <w:rsid w:val="004C5AD7"/>
    <w:rsid w:val="004C6B93"/>
    <w:rsid w:val="004C6F4F"/>
    <w:rsid w:val="004D07BD"/>
    <w:rsid w:val="004D144D"/>
    <w:rsid w:val="004D51A6"/>
    <w:rsid w:val="004D7985"/>
    <w:rsid w:val="004E64BA"/>
    <w:rsid w:val="004F04D2"/>
    <w:rsid w:val="004F3302"/>
    <w:rsid w:val="004F416C"/>
    <w:rsid w:val="004F477A"/>
    <w:rsid w:val="004F4AF8"/>
    <w:rsid w:val="004F5ED7"/>
    <w:rsid w:val="00503092"/>
    <w:rsid w:val="00503140"/>
    <w:rsid w:val="005059F9"/>
    <w:rsid w:val="005101FD"/>
    <w:rsid w:val="00510D3A"/>
    <w:rsid w:val="005113EF"/>
    <w:rsid w:val="00511895"/>
    <w:rsid w:val="00513E67"/>
    <w:rsid w:val="005152C6"/>
    <w:rsid w:val="00515F6C"/>
    <w:rsid w:val="00517194"/>
    <w:rsid w:val="00517B54"/>
    <w:rsid w:val="00520A0F"/>
    <w:rsid w:val="00521169"/>
    <w:rsid w:val="00522138"/>
    <w:rsid w:val="00522850"/>
    <w:rsid w:val="00524273"/>
    <w:rsid w:val="00524A15"/>
    <w:rsid w:val="00525900"/>
    <w:rsid w:val="00525DC5"/>
    <w:rsid w:val="00530DFC"/>
    <w:rsid w:val="0053296E"/>
    <w:rsid w:val="0053434D"/>
    <w:rsid w:val="005346BD"/>
    <w:rsid w:val="00537310"/>
    <w:rsid w:val="005415C9"/>
    <w:rsid w:val="0054591C"/>
    <w:rsid w:val="00545E6C"/>
    <w:rsid w:val="00547972"/>
    <w:rsid w:val="00552B0E"/>
    <w:rsid w:val="00555A58"/>
    <w:rsid w:val="00561143"/>
    <w:rsid w:val="00562834"/>
    <w:rsid w:val="005649CE"/>
    <w:rsid w:val="00565FD0"/>
    <w:rsid w:val="00567C69"/>
    <w:rsid w:val="00575C0F"/>
    <w:rsid w:val="00576184"/>
    <w:rsid w:val="005801CC"/>
    <w:rsid w:val="005817F3"/>
    <w:rsid w:val="005822A1"/>
    <w:rsid w:val="0058313F"/>
    <w:rsid w:val="00584746"/>
    <w:rsid w:val="00586013"/>
    <w:rsid w:val="00591092"/>
    <w:rsid w:val="005911CF"/>
    <w:rsid w:val="00592697"/>
    <w:rsid w:val="0059447A"/>
    <w:rsid w:val="00594D44"/>
    <w:rsid w:val="005A05E5"/>
    <w:rsid w:val="005A0BD2"/>
    <w:rsid w:val="005A29E6"/>
    <w:rsid w:val="005A567A"/>
    <w:rsid w:val="005A5FEE"/>
    <w:rsid w:val="005B146A"/>
    <w:rsid w:val="005B1645"/>
    <w:rsid w:val="005B1B80"/>
    <w:rsid w:val="005B2097"/>
    <w:rsid w:val="005B4B68"/>
    <w:rsid w:val="005B6346"/>
    <w:rsid w:val="005C0D9C"/>
    <w:rsid w:val="005C1576"/>
    <w:rsid w:val="005C31F3"/>
    <w:rsid w:val="005C7702"/>
    <w:rsid w:val="005D02C9"/>
    <w:rsid w:val="005D06B6"/>
    <w:rsid w:val="005D3958"/>
    <w:rsid w:val="005D62F2"/>
    <w:rsid w:val="005D6CD8"/>
    <w:rsid w:val="005E1529"/>
    <w:rsid w:val="005E17BD"/>
    <w:rsid w:val="005F352D"/>
    <w:rsid w:val="005F3839"/>
    <w:rsid w:val="005F3973"/>
    <w:rsid w:val="005F3F98"/>
    <w:rsid w:val="005F4C9F"/>
    <w:rsid w:val="005F7AA6"/>
    <w:rsid w:val="005F7C81"/>
    <w:rsid w:val="006027BE"/>
    <w:rsid w:val="00604640"/>
    <w:rsid w:val="00604BA7"/>
    <w:rsid w:val="00606155"/>
    <w:rsid w:val="0060666F"/>
    <w:rsid w:val="006072B3"/>
    <w:rsid w:val="00610133"/>
    <w:rsid w:val="00611C60"/>
    <w:rsid w:val="00612356"/>
    <w:rsid w:val="006136EC"/>
    <w:rsid w:val="00614FDE"/>
    <w:rsid w:val="006155DF"/>
    <w:rsid w:val="00622766"/>
    <w:rsid w:val="006243B0"/>
    <w:rsid w:val="00625B9C"/>
    <w:rsid w:val="00627D7C"/>
    <w:rsid w:val="00630560"/>
    <w:rsid w:val="00631DD2"/>
    <w:rsid w:val="00634F10"/>
    <w:rsid w:val="00635AF3"/>
    <w:rsid w:val="00635EC2"/>
    <w:rsid w:val="00637143"/>
    <w:rsid w:val="0064150D"/>
    <w:rsid w:val="006435FA"/>
    <w:rsid w:val="006460F4"/>
    <w:rsid w:val="00646B5E"/>
    <w:rsid w:val="00647088"/>
    <w:rsid w:val="006517C0"/>
    <w:rsid w:val="006519A6"/>
    <w:rsid w:val="00653147"/>
    <w:rsid w:val="00654BEB"/>
    <w:rsid w:val="00654E08"/>
    <w:rsid w:val="00655C64"/>
    <w:rsid w:val="00655D39"/>
    <w:rsid w:val="00661711"/>
    <w:rsid w:val="00661FE6"/>
    <w:rsid w:val="00662AB4"/>
    <w:rsid w:val="00667D29"/>
    <w:rsid w:val="00671401"/>
    <w:rsid w:val="006717B0"/>
    <w:rsid w:val="00672448"/>
    <w:rsid w:val="006732E8"/>
    <w:rsid w:val="006736CF"/>
    <w:rsid w:val="0067397F"/>
    <w:rsid w:val="00675A11"/>
    <w:rsid w:val="006768BD"/>
    <w:rsid w:val="00684991"/>
    <w:rsid w:val="00685876"/>
    <w:rsid w:val="0068764A"/>
    <w:rsid w:val="0069280E"/>
    <w:rsid w:val="00696B12"/>
    <w:rsid w:val="0069719F"/>
    <w:rsid w:val="006A1827"/>
    <w:rsid w:val="006A2722"/>
    <w:rsid w:val="006A4381"/>
    <w:rsid w:val="006A52BA"/>
    <w:rsid w:val="006A5A07"/>
    <w:rsid w:val="006A5BC7"/>
    <w:rsid w:val="006A7EDB"/>
    <w:rsid w:val="006B0B25"/>
    <w:rsid w:val="006B421C"/>
    <w:rsid w:val="006B5D38"/>
    <w:rsid w:val="006C511E"/>
    <w:rsid w:val="006C59BB"/>
    <w:rsid w:val="006C5ED5"/>
    <w:rsid w:val="006C7F91"/>
    <w:rsid w:val="006D0D8C"/>
    <w:rsid w:val="006D2CFF"/>
    <w:rsid w:val="006D2E44"/>
    <w:rsid w:val="006D4C8A"/>
    <w:rsid w:val="006D4DCF"/>
    <w:rsid w:val="006D693B"/>
    <w:rsid w:val="006E038C"/>
    <w:rsid w:val="006E1FF1"/>
    <w:rsid w:val="006E2A24"/>
    <w:rsid w:val="006E2C7F"/>
    <w:rsid w:val="006E40F9"/>
    <w:rsid w:val="006E7349"/>
    <w:rsid w:val="006F0C5C"/>
    <w:rsid w:val="006F30EC"/>
    <w:rsid w:val="006F68F7"/>
    <w:rsid w:val="00700A64"/>
    <w:rsid w:val="00702610"/>
    <w:rsid w:val="007036FB"/>
    <w:rsid w:val="00707D82"/>
    <w:rsid w:val="00712296"/>
    <w:rsid w:val="007173C2"/>
    <w:rsid w:val="00722258"/>
    <w:rsid w:val="00722883"/>
    <w:rsid w:val="00723550"/>
    <w:rsid w:val="0072479B"/>
    <w:rsid w:val="00724AF4"/>
    <w:rsid w:val="007259DC"/>
    <w:rsid w:val="0072607F"/>
    <w:rsid w:val="007277E1"/>
    <w:rsid w:val="007314F6"/>
    <w:rsid w:val="00731825"/>
    <w:rsid w:val="00732DAD"/>
    <w:rsid w:val="00734538"/>
    <w:rsid w:val="00734B08"/>
    <w:rsid w:val="007420AF"/>
    <w:rsid w:val="00742DB7"/>
    <w:rsid w:val="00753655"/>
    <w:rsid w:val="00755B71"/>
    <w:rsid w:val="00755EE2"/>
    <w:rsid w:val="00755EF4"/>
    <w:rsid w:val="00762D7F"/>
    <w:rsid w:val="00763500"/>
    <w:rsid w:val="00763D74"/>
    <w:rsid w:val="00773731"/>
    <w:rsid w:val="00773AEE"/>
    <w:rsid w:val="00775B4B"/>
    <w:rsid w:val="00776C62"/>
    <w:rsid w:val="00777651"/>
    <w:rsid w:val="00777E0E"/>
    <w:rsid w:val="00777FAB"/>
    <w:rsid w:val="00780BA7"/>
    <w:rsid w:val="00780FD6"/>
    <w:rsid w:val="0078328B"/>
    <w:rsid w:val="00784C20"/>
    <w:rsid w:val="00786AF0"/>
    <w:rsid w:val="0079131E"/>
    <w:rsid w:val="0079336F"/>
    <w:rsid w:val="00794012"/>
    <w:rsid w:val="00795C33"/>
    <w:rsid w:val="007965F2"/>
    <w:rsid w:val="00796F24"/>
    <w:rsid w:val="007978DB"/>
    <w:rsid w:val="00797AAC"/>
    <w:rsid w:val="007A3E4E"/>
    <w:rsid w:val="007A4DC6"/>
    <w:rsid w:val="007A5C1F"/>
    <w:rsid w:val="007A601D"/>
    <w:rsid w:val="007B011B"/>
    <w:rsid w:val="007B1933"/>
    <w:rsid w:val="007B4D77"/>
    <w:rsid w:val="007B60A3"/>
    <w:rsid w:val="007B6DB1"/>
    <w:rsid w:val="007B75FB"/>
    <w:rsid w:val="007B7AC2"/>
    <w:rsid w:val="007C0B2C"/>
    <w:rsid w:val="007C1A0C"/>
    <w:rsid w:val="007C3B60"/>
    <w:rsid w:val="007C4CD1"/>
    <w:rsid w:val="007C5B0E"/>
    <w:rsid w:val="007C714D"/>
    <w:rsid w:val="007D0A76"/>
    <w:rsid w:val="007D1257"/>
    <w:rsid w:val="007D640D"/>
    <w:rsid w:val="007E0309"/>
    <w:rsid w:val="007E0512"/>
    <w:rsid w:val="007E0A55"/>
    <w:rsid w:val="007E317F"/>
    <w:rsid w:val="007E46A8"/>
    <w:rsid w:val="007E5AA1"/>
    <w:rsid w:val="007F2C70"/>
    <w:rsid w:val="007F4A49"/>
    <w:rsid w:val="007F51E9"/>
    <w:rsid w:val="007F78D2"/>
    <w:rsid w:val="007F7D98"/>
    <w:rsid w:val="00800A9C"/>
    <w:rsid w:val="00801B09"/>
    <w:rsid w:val="008026A5"/>
    <w:rsid w:val="00805CDC"/>
    <w:rsid w:val="00806687"/>
    <w:rsid w:val="00807054"/>
    <w:rsid w:val="00807776"/>
    <w:rsid w:val="008105F0"/>
    <w:rsid w:val="008107EC"/>
    <w:rsid w:val="0081384E"/>
    <w:rsid w:val="00815B09"/>
    <w:rsid w:val="008166B0"/>
    <w:rsid w:val="00821F94"/>
    <w:rsid w:val="00824E01"/>
    <w:rsid w:val="008251C5"/>
    <w:rsid w:val="008251E1"/>
    <w:rsid w:val="00825C7C"/>
    <w:rsid w:val="008306EC"/>
    <w:rsid w:val="008309F0"/>
    <w:rsid w:val="00831091"/>
    <w:rsid w:val="00831EF4"/>
    <w:rsid w:val="00832692"/>
    <w:rsid w:val="00832A1C"/>
    <w:rsid w:val="00833AD9"/>
    <w:rsid w:val="008358BD"/>
    <w:rsid w:val="00837B8A"/>
    <w:rsid w:val="008404E2"/>
    <w:rsid w:val="0084401D"/>
    <w:rsid w:val="008463D3"/>
    <w:rsid w:val="00846A8A"/>
    <w:rsid w:val="0085553C"/>
    <w:rsid w:val="008604F0"/>
    <w:rsid w:val="00861B0C"/>
    <w:rsid w:val="008627F0"/>
    <w:rsid w:val="0086302F"/>
    <w:rsid w:val="008648C7"/>
    <w:rsid w:val="00866814"/>
    <w:rsid w:val="00873F91"/>
    <w:rsid w:val="0087448E"/>
    <w:rsid w:val="00874CD7"/>
    <w:rsid w:val="008772F4"/>
    <w:rsid w:val="008806CF"/>
    <w:rsid w:val="008817C6"/>
    <w:rsid w:val="00882A3D"/>
    <w:rsid w:val="00884664"/>
    <w:rsid w:val="00884DCE"/>
    <w:rsid w:val="008851E0"/>
    <w:rsid w:val="0088550B"/>
    <w:rsid w:val="0088678A"/>
    <w:rsid w:val="00886CB5"/>
    <w:rsid w:val="00887B9C"/>
    <w:rsid w:val="00890D37"/>
    <w:rsid w:val="00891DE9"/>
    <w:rsid w:val="008950D1"/>
    <w:rsid w:val="00895377"/>
    <w:rsid w:val="00897697"/>
    <w:rsid w:val="00897DF6"/>
    <w:rsid w:val="008A0BB8"/>
    <w:rsid w:val="008A39E6"/>
    <w:rsid w:val="008A49FA"/>
    <w:rsid w:val="008B0604"/>
    <w:rsid w:val="008B3986"/>
    <w:rsid w:val="008B4DF8"/>
    <w:rsid w:val="008C24A1"/>
    <w:rsid w:val="008C3258"/>
    <w:rsid w:val="008C4000"/>
    <w:rsid w:val="008C40E5"/>
    <w:rsid w:val="008C5004"/>
    <w:rsid w:val="008C5492"/>
    <w:rsid w:val="008C5CFC"/>
    <w:rsid w:val="008D0E9A"/>
    <w:rsid w:val="008D2472"/>
    <w:rsid w:val="008D2952"/>
    <w:rsid w:val="008D45ED"/>
    <w:rsid w:val="008E32FA"/>
    <w:rsid w:val="008E3A71"/>
    <w:rsid w:val="008E4C3C"/>
    <w:rsid w:val="008E57ED"/>
    <w:rsid w:val="008E5C28"/>
    <w:rsid w:val="008E658F"/>
    <w:rsid w:val="008E6FBA"/>
    <w:rsid w:val="008E7DBF"/>
    <w:rsid w:val="008F26F7"/>
    <w:rsid w:val="008F291D"/>
    <w:rsid w:val="00900504"/>
    <w:rsid w:val="00900DAD"/>
    <w:rsid w:val="0090438E"/>
    <w:rsid w:val="0090503D"/>
    <w:rsid w:val="00914E9D"/>
    <w:rsid w:val="0092418A"/>
    <w:rsid w:val="00926EBA"/>
    <w:rsid w:val="0092720E"/>
    <w:rsid w:val="00933175"/>
    <w:rsid w:val="009334D9"/>
    <w:rsid w:val="00933AE3"/>
    <w:rsid w:val="00933E90"/>
    <w:rsid w:val="00935E01"/>
    <w:rsid w:val="00935EB6"/>
    <w:rsid w:val="00937E95"/>
    <w:rsid w:val="00940CEA"/>
    <w:rsid w:val="009436A2"/>
    <w:rsid w:val="00944038"/>
    <w:rsid w:val="00944F79"/>
    <w:rsid w:val="009524C5"/>
    <w:rsid w:val="00952F5D"/>
    <w:rsid w:val="009537E8"/>
    <w:rsid w:val="009607F9"/>
    <w:rsid w:val="009647FF"/>
    <w:rsid w:val="00965CD6"/>
    <w:rsid w:val="00971338"/>
    <w:rsid w:val="0097259C"/>
    <w:rsid w:val="00972E55"/>
    <w:rsid w:val="00973551"/>
    <w:rsid w:val="00973758"/>
    <w:rsid w:val="009738EB"/>
    <w:rsid w:val="00977AD7"/>
    <w:rsid w:val="00982AC2"/>
    <w:rsid w:val="0098358D"/>
    <w:rsid w:val="00983B19"/>
    <w:rsid w:val="009913BD"/>
    <w:rsid w:val="00992BDC"/>
    <w:rsid w:val="00992E3F"/>
    <w:rsid w:val="009A0356"/>
    <w:rsid w:val="009A06AB"/>
    <w:rsid w:val="009A1030"/>
    <w:rsid w:val="009A1D89"/>
    <w:rsid w:val="009B0729"/>
    <w:rsid w:val="009B4A48"/>
    <w:rsid w:val="009B5B3B"/>
    <w:rsid w:val="009B76F3"/>
    <w:rsid w:val="009C15E0"/>
    <w:rsid w:val="009C19E5"/>
    <w:rsid w:val="009C4CD0"/>
    <w:rsid w:val="009C65D9"/>
    <w:rsid w:val="009C6B2C"/>
    <w:rsid w:val="009C6CF6"/>
    <w:rsid w:val="009C7F10"/>
    <w:rsid w:val="009D0626"/>
    <w:rsid w:val="009D1725"/>
    <w:rsid w:val="009D785D"/>
    <w:rsid w:val="009D7DAF"/>
    <w:rsid w:val="009E18C9"/>
    <w:rsid w:val="009E44AC"/>
    <w:rsid w:val="009E7D8F"/>
    <w:rsid w:val="009F0E4A"/>
    <w:rsid w:val="009F2940"/>
    <w:rsid w:val="009F369F"/>
    <w:rsid w:val="009F4713"/>
    <w:rsid w:val="009F5015"/>
    <w:rsid w:val="009F760C"/>
    <w:rsid w:val="00A00635"/>
    <w:rsid w:val="00A02BEC"/>
    <w:rsid w:val="00A03F33"/>
    <w:rsid w:val="00A108EB"/>
    <w:rsid w:val="00A10E7B"/>
    <w:rsid w:val="00A12F3C"/>
    <w:rsid w:val="00A16471"/>
    <w:rsid w:val="00A20AF1"/>
    <w:rsid w:val="00A217F0"/>
    <w:rsid w:val="00A24379"/>
    <w:rsid w:val="00A27303"/>
    <w:rsid w:val="00A277CD"/>
    <w:rsid w:val="00A338C1"/>
    <w:rsid w:val="00A3796D"/>
    <w:rsid w:val="00A400FC"/>
    <w:rsid w:val="00A50043"/>
    <w:rsid w:val="00A52FDB"/>
    <w:rsid w:val="00A536F0"/>
    <w:rsid w:val="00A55784"/>
    <w:rsid w:val="00A567C9"/>
    <w:rsid w:val="00A573AD"/>
    <w:rsid w:val="00A57A7E"/>
    <w:rsid w:val="00A60E94"/>
    <w:rsid w:val="00A61175"/>
    <w:rsid w:val="00A61BBA"/>
    <w:rsid w:val="00A72277"/>
    <w:rsid w:val="00A72FB0"/>
    <w:rsid w:val="00A76619"/>
    <w:rsid w:val="00A77F20"/>
    <w:rsid w:val="00A817C8"/>
    <w:rsid w:val="00A83057"/>
    <w:rsid w:val="00A865A1"/>
    <w:rsid w:val="00A866EF"/>
    <w:rsid w:val="00A91EED"/>
    <w:rsid w:val="00A97842"/>
    <w:rsid w:val="00A97AF0"/>
    <w:rsid w:val="00AA53E2"/>
    <w:rsid w:val="00AA69DC"/>
    <w:rsid w:val="00AB4D9A"/>
    <w:rsid w:val="00AB5BED"/>
    <w:rsid w:val="00AB5C36"/>
    <w:rsid w:val="00AB7024"/>
    <w:rsid w:val="00AB7243"/>
    <w:rsid w:val="00AC30FC"/>
    <w:rsid w:val="00AC45DF"/>
    <w:rsid w:val="00AC5BC0"/>
    <w:rsid w:val="00AD07E8"/>
    <w:rsid w:val="00AD315C"/>
    <w:rsid w:val="00AD3EED"/>
    <w:rsid w:val="00AD4AF1"/>
    <w:rsid w:val="00AD7D96"/>
    <w:rsid w:val="00AE16EC"/>
    <w:rsid w:val="00AF10B0"/>
    <w:rsid w:val="00AF1A15"/>
    <w:rsid w:val="00AF4FE3"/>
    <w:rsid w:val="00AF5724"/>
    <w:rsid w:val="00AF5D20"/>
    <w:rsid w:val="00AF5D48"/>
    <w:rsid w:val="00AF6984"/>
    <w:rsid w:val="00B01A87"/>
    <w:rsid w:val="00B024CD"/>
    <w:rsid w:val="00B02FA3"/>
    <w:rsid w:val="00B042FC"/>
    <w:rsid w:val="00B074EB"/>
    <w:rsid w:val="00B11895"/>
    <w:rsid w:val="00B1226A"/>
    <w:rsid w:val="00B16F1F"/>
    <w:rsid w:val="00B20171"/>
    <w:rsid w:val="00B20273"/>
    <w:rsid w:val="00B22F1D"/>
    <w:rsid w:val="00B2439E"/>
    <w:rsid w:val="00B26D29"/>
    <w:rsid w:val="00B306AF"/>
    <w:rsid w:val="00B335C8"/>
    <w:rsid w:val="00B34044"/>
    <w:rsid w:val="00B34756"/>
    <w:rsid w:val="00B3665C"/>
    <w:rsid w:val="00B41D6A"/>
    <w:rsid w:val="00B42871"/>
    <w:rsid w:val="00B42C83"/>
    <w:rsid w:val="00B43858"/>
    <w:rsid w:val="00B442B6"/>
    <w:rsid w:val="00B50D06"/>
    <w:rsid w:val="00B5204B"/>
    <w:rsid w:val="00B52927"/>
    <w:rsid w:val="00B5376A"/>
    <w:rsid w:val="00B53B00"/>
    <w:rsid w:val="00B57291"/>
    <w:rsid w:val="00B60A7C"/>
    <w:rsid w:val="00B64271"/>
    <w:rsid w:val="00B6464F"/>
    <w:rsid w:val="00B652F1"/>
    <w:rsid w:val="00B70A84"/>
    <w:rsid w:val="00B72681"/>
    <w:rsid w:val="00B72C54"/>
    <w:rsid w:val="00B7372A"/>
    <w:rsid w:val="00B7617E"/>
    <w:rsid w:val="00B76D25"/>
    <w:rsid w:val="00B7787D"/>
    <w:rsid w:val="00B77B30"/>
    <w:rsid w:val="00B841DB"/>
    <w:rsid w:val="00B86D68"/>
    <w:rsid w:val="00B877B4"/>
    <w:rsid w:val="00B87A1F"/>
    <w:rsid w:val="00B90E02"/>
    <w:rsid w:val="00B91EEA"/>
    <w:rsid w:val="00B95AF4"/>
    <w:rsid w:val="00B962D0"/>
    <w:rsid w:val="00B96C08"/>
    <w:rsid w:val="00B96C0E"/>
    <w:rsid w:val="00BA5CC0"/>
    <w:rsid w:val="00BC1B51"/>
    <w:rsid w:val="00BC222C"/>
    <w:rsid w:val="00BC239B"/>
    <w:rsid w:val="00BC46E9"/>
    <w:rsid w:val="00BC5636"/>
    <w:rsid w:val="00BC6B3F"/>
    <w:rsid w:val="00BC6C95"/>
    <w:rsid w:val="00BD1333"/>
    <w:rsid w:val="00BD2369"/>
    <w:rsid w:val="00BD32B1"/>
    <w:rsid w:val="00BD3937"/>
    <w:rsid w:val="00BD4B05"/>
    <w:rsid w:val="00BD5E40"/>
    <w:rsid w:val="00BD6D9B"/>
    <w:rsid w:val="00BD7246"/>
    <w:rsid w:val="00BE4385"/>
    <w:rsid w:val="00BE6ADE"/>
    <w:rsid w:val="00BF3095"/>
    <w:rsid w:val="00BF555C"/>
    <w:rsid w:val="00BF6533"/>
    <w:rsid w:val="00C017AA"/>
    <w:rsid w:val="00C01932"/>
    <w:rsid w:val="00C02198"/>
    <w:rsid w:val="00C03B9E"/>
    <w:rsid w:val="00C05504"/>
    <w:rsid w:val="00C1066F"/>
    <w:rsid w:val="00C1098C"/>
    <w:rsid w:val="00C12500"/>
    <w:rsid w:val="00C12D73"/>
    <w:rsid w:val="00C162C5"/>
    <w:rsid w:val="00C17ECE"/>
    <w:rsid w:val="00C204C8"/>
    <w:rsid w:val="00C21DA4"/>
    <w:rsid w:val="00C233F0"/>
    <w:rsid w:val="00C24E6C"/>
    <w:rsid w:val="00C31647"/>
    <w:rsid w:val="00C33233"/>
    <w:rsid w:val="00C33D59"/>
    <w:rsid w:val="00C37CFE"/>
    <w:rsid w:val="00C40521"/>
    <w:rsid w:val="00C41605"/>
    <w:rsid w:val="00C436C4"/>
    <w:rsid w:val="00C52D1D"/>
    <w:rsid w:val="00C53546"/>
    <w:rsid w:val="00C56190"/>
    <w:rsid w:val="00C56DA4"/>
    <w:rsid w:val="00C56EC1"/>
    <w:rsid w:val="00C577AF"/>
    <w:rsid w:val="00C61025"/>
    <w:rsid w:val="00C639D6"/>
    <w:rsid w:val="00C63DD8"/>
    <w:rsid w:val="00C64260"/>
    <w:rsid w:val="00C66A9C"/>
    <w:rsid w:val="00C7126E"/>
    <w:rsid w:val="00C712C0"/>
    <w:rsid w:val="00C74E93"/>
    <w:rsid w:val="00C76794"/>
    <w:rsid w:val="00C841E9"/>
    <w:rsid w:val="00C846CC"/>
    <w:rsid w:val="00C8522A"/>
    <w:rsid w:val="00C86EAF"/>
    <w:rsid w:val="00C90C41"/>
    <w:rsid w:val="00C9127F"/>
    <w:rsid w:val="00C916E8"/>
    <w:rsid w:val="00C924C5"/>
    <w:rsid w:val="00C95C42"/>
    <w:rsid w:val="00C96E57"/>
    <w:rsid w:val="00CA160E"/>
    <w:rsid w:val="00CA32D3"/>
    <w:rsid w:val="00CA373C"/>
    <w:rsid w:val="00CA49CA"/>
    <w:rsid w:val="00CA5955"/>
    <w:rsid w:val="00CA5A40"/>
    <w:rsid w:val="00CB09AF"/>
    <w:rsid w:val="00CB0DCD"/>
    <w:rsid w:val="00CB0FD4"/>
    <w:rsid w:val="00CB10A0"/>
    <w:rsid w:val="00CB5744"/>
    <w:rsid w:val="00CB63B3"/>
    <w:rsid w:val="00CB70B7"/>
    <w:rsid w:val="00CC2AF7"/>
    <w:rsid w:val="00CC5BAA"/>
    <w:rsid w:val="00CD2F54"/>
    <w:rsid w:val="00CD3FD8"/>
    <w:rsid w:val="00CE1559"/>
    <w:rsid w:val="00CE46C5"/>
    <w:rsid w:val="00CE546B"/>
    <w:rsid w:val="00CF04A8"/>
    <w:rsid w:val="00CF1DE6"/>
    <w:rsid w:val="00CF31B6"/>
    <w:rsid w:val="00CF34EA"/>
    <w:rsid w:val="00CF569F"/>
    <w:rsid w:val="00CF5788"/>
    <w:rsid w:val="00CF591B"/>
    <w:rsid w:val="00CF7568"/>
    <w:rsid w:val="00D01C6A"/>
    <w:rsid w:val="00D04BF3"/>
    <w:rsid w:val="00D04FFA"/>
    <w:rsid w:val="00D06990"/>
    <w:rsid w:val="00D07F86"/>
    <w:rsid w:val="00D10A27"/>
    <w:rsid w:val="00D13C9A"/>
    <w:rsid w:val="00D14C62"/>
    <w:rsid w:val="00D16413"/>
    <w:rsid w:val="00D20482"/>
    <w:rsid w:val="00D21F74"/>
    <w:rsid w:val="00D2200F"/>
    <w:rsid w:val="00D22E79"/>
    <w:rsid w:val="00D24266"/>
    <w:rsid w:val="00D24A0C"/>
    <w:rsid w:val="00D30BC1"/>
    <w:rsid w:val="00D32525"/>
    <w:rsid w:val="00D34409"/>
    <w:rsid w:val="00D35325"/>
    <w:rsid w:val="00D37C1B"/>
    <w:rsid w:val="00D4349C"/>
    <w:rsid w:val="00D437E5"/>
    <w:rsid w:val="00D46D6F"/>
    <w:rsid w:val="00D47263"/>
    <w:rsid w:val="00D5206F"/>
    <w:rsid w:val="00D53538"/>
    <w:rsid w:val="00D53E08"/>
    <w:rsid w:val="00D603E2"/>
    <w:rsid w:val="00D6069B"/>
    <w:rsid w:val="00D631CE"/>
    <w:rsid w:val="00D64BA8"/>
    <w:rsid w:val="00D653C2"/>
    <w:rsid w:val="00D660E3"/>
    <w:rsid w:val="00D66E64"/>
    <w:rsid w:val="00D66ED2"/>
    <w:rsid w:val="00D71528"/>
    <w:rsid w:val="00D715F0"/>
    <w:rsid w:val="00D72A46"/>
    <w:rsid w:val="00D7368E"/>
    <w:rsid w:val="00D805EF"/>
    <w:rsid w:val="00D8112F"/>
    <w:rsid w:val="00D82F2B"/>
    <w:rsid w:val="00DA02AE"/>
    <w:rsid w:val="00DA648E"/>
    <w:rsid w:val="00DA67AF"/>
    <w:rsid w:val="00DA72A3"/>
    <w:rsid w:val="00DB1DB5"/>
    <w:rsid w:val="00DB6D5D"/>
    <w:rsid w:val="00DB76A9"/>
    <w:rsid w:val="00DC0416"/>
    <w:rsid w:val="00DC0B06"/>
    <w:rsid w:val="00DC144A"/>
    <w:rsid w:val="00DC1AFA"/>
    <w:rsid w:val="00DC1DA3"/>
    <w:rsid w:val="00DC5132"/>
    <w:rsid w:val="00DC5E9B"/>
    <w:rsid w:val="00DC76F9"/>
    <w:rsid w:val="00DC7F11"/>
    <w:rsid w:val="00DD0DA0"/>
    <w:rsid w:val="00DD0F2D"/>
    <w:rsid w:val="00DD172A"/>
    <w:rsid w:val="00DD228F"/>
    <w:rsid w:val="00DD392C"/>
    <w:rsid w:val="00DE0469"/>
    <w:rsid w:val="00DE04E4"/>
    <w:rsid w:val="00DE0B5B"/>
    <w:rsid w:val="00DE1351"/>
    <w:rsid w:val="00DE142D"/>
    <w:rsid w:val="00DE2DFB"/>
    <w:rsid w:val="00DE3110"/>
    <w:rsid w:val="00DF100F"/>
    <w:rsid w:val="00DF17F3"/>
    <w:rsid w:val="00DF386A"/>
    <w:rsid w:val="00DF487E"/>
    <w:rsid w:val="00DF6BEB"/>
    <w:rsid w:val="00DF7A2E"/>
    <w:rsid w:val="00DF7B1A"/>
    <w:rsid w:val="00DF7BF4"/>
    <w:rsid w:val="00DF7C63"/>
    <w:rsid w:val="00E01B46"/>
    <w:rsid w:val="00E03FA5"/>
    <w:rsid w:val="00E043EB"/>
    <w:rsid w:val="00E0465A"/>
    <w:rsid w:val="00E06B08"/>
    <w:rsid w:val="00E1059E"/>
    <w:rsid w:val="00E12B74"/>
    <w:rsid w:val="00E13707"/>
    <w:rsid w:val="00E14A2E"/>
    <w:rsid w:val="00E156AE"/>
    <w:rsid w:val="00E16EA6"/>
    <w:rsid w:val="00E173FF"/>
    <w:rsid w:val="00E21727"/>
    <w:rsid w:val="00E236D7"/>
    <w:rsid w:val="00E2370A"/>
    <w:rsid w:val="00E26538"/>
    <w:rsid w:val="00E30070"/>
    <w:rsid w:val="00E32135"/>
    <w:rsid w:val="00E32D88"/>
    <w:rsid w:val="00E336FF"/>
    <w:rsid w:val="00E33895"/>
    <w:rsid w:val="00E338D1"/>
    <w:rsid w:val="00E365AB"/>
    <w:rsid w:val="00E365FA"/>
    <w:rsid w:val="00E36987"/>
    <w:rsid w:val="00E36EC4"/>
    <w:rsid w:val="00E44FDE"/>
    <w:rsid w:val="00E471B3"/>
    <w:rsid w:val="00E47AA6"/>
    <w:rsid w:val="00E50B09"/>
    <w:rsid w:val="00E51A65"/>
    <w:rsid w:val="00E5220B"/>
    <w:rsid w:val="00E537E8"/>
    <w:rsid w:val="00E537F3"/>
    <w:rsid w:val="00E54076"/>
    <w:rsid w:val="00E55452"/>
    <w:rsid w:val="00E557E2"/>
    <w:rsid w:val="00E557EF"/>
    <w:rsid w:val="00E568F1"/>
    <w:rsid w:val="00E56E85"/>
    <w:rsid w:val="00E5706B"/>
    <w:rsid w:val="00E60178"/>
    <w:rsid w:val="00E60D44"/>
    <w:rsid w:val="00E62365"/>
    <w:rsid w:val="00E67FCF"/>
    <w:rsid w:val="00E70295"/>
    <w:rsid w:val="00E73C38"/>
    <w:rsid w:val="00E74B5B"/>
    <w:rsid w:val="00E761B9"/>
    <w:rsid w:val="00E77214"/>
    <w:rsid w:val="00E87F76"/>
    <w:rsid w:val="00E90405"/>
    <w:rsid w:val="00E913B6"/>
    <w:rsid w:val="00E93472"/>
    <w:rsid w:val="00E93E2B"/>
    <w:rsid w:val="00E9519C"/>
    <w:rsid w:val="00E97124"/>
    <w:rsid w:val="00EA19D6"/>
    <w:rsid w:val="00EA1A00"/>
    <w:rsid w:val="00EA2817"/>
    <w:rsid w:val="00EA4A57"/>
    <w:rsid w:val="00EA537A"/>
    <w:rsid w:val="00EB16CB"/>
    <w:rsid w:val="00EB17F8"/>
    <w:rsid w:val="00EB26D5"/>
    <w:rsid w:val="00EB3FD6"/>
    <w:rsid w:val="00EB56AA"/>
    <w:rsid w:val="00EB5EEB"/>
    <w:rsid w:val="00EB6127"/>
    <w:rsid w:val="00EB7467"/>
    <w:rsid w:val="00EB7610"/>
    <w:rsid w:val="00EB775D"/>
    <w:rsid w:val="00EC2C7D"/>
    <w:rsid w:val="00EC6769"/>
    <w:rsid w:val="00EC7BF4"/>
    <w:rsid w:val="00EC7C0A"/>
    <w:rsid w:val="00ED1660"/>
    <w:rsid w:val="00ED30FD"/>
    <w:rsid w:val="00ED35BC"/>
    <w:rsid w:val="00ED6123"/>
    <w:rsid w:val="00EE05BD"/>
    <w:rsid w:val="00EE1F0A"/>
    <w:rsid w:val="00EE299F"/>
    <w:rsid w:val="00EE4673"/>
    <w:rsid w:val="00EE6755"/>
    <w:rsid w:val="00EE7674"/>
    <w:rsid w:val="00EF1A83"/>
    <w:rsid w:val="00EF2F5F"/>
    <w:rsid w:val="00EF3BA2"/>
    <w:rsid w:val="00EF3D46"/>
    <w:rsid w:val="00EF50CE"/>
    <w:rsid w:val="00EF6290"/>
    <w:rsid w:val="00EF6D20"/>
    <w:rsid w:val="00F03E3B"/>
    <w:rsid w:val="00F05D76"/>
    <w:rsid w:val="00F073D3"/>
    <w:rsid w:val="00F07C2A"/>
    <w:rsid w:val="00F125D8"/>
    <w:rsid w:val="00F169A9"/>
    <w:rsid w:val="00F17940"/>
    <w:rsid w:val="00F211B8"/>
    <w:rsid w:val="00F217D1"/>
    <w:rsid w:val="00F2253F"/>
    <w:rsid w:val="00F23189"/>
    <w:rsid w:val="00F25606"/>
    <w:rsid w:val="00F25EE8"/>
    <w:rsid w:val="00F26F2F"/>
    <w:rsid w:val="00F3136D"/>
    <w:rsid w:val="00F33104"/>
    <w:rsid w:val="00F375A3"/>
    <w:rsid w:val="00F418A0"/>
    <w:rsid w:val="00F434BC"/>
    <w:rsid w:val="00F44AC1"/>
    <w:rsid w:val="00F45C5D"/>
    <w:rsid w:val="00F479C1"/>
    <w:rsid w:val="00F51298"/>
    <w:rsid w:val="00F51DFA"/>
    <w:rsid w:val="00F53F98"/>
    <w:rsid w:val="00F616FA"/>
    <w:rsid w:val="00F63231"/>
    <w:rsid w:val="00F63C93"/>
    <w:rsid w:val="00F645FF"/>
    <w:rsid w:val="00F70BE8"/>
    <w:rsid w:val="00F728B0"/>
    <w:rsid w:val="00F7410D"/>
    <w:rsid w:val="00F75074"/>
    <w:rsid w:val="00F7515E"/>
    <w:rsid w:val="00F8211E"/>
    <w:rsid w:val="00F82734"/>
    <w:rsid w:val="00F82E27"/>
    <w:rsid w:val="00F84B6A"/>
    <w:rsid w:val="00F860B7"/>
    <w:rsid w:val="00F901F3"/>
    <w:rsid w:val="00F90AB4"/>
    <w:rsid w:val="00F90C36"/>
    <w:rsid w:val="00F9115A"/>
    <w:rsid w:val="00F917F5"/>
    <w:rsid w:val="00F94CB1"/>
    <w:rsid w:val="00F9587C"/>
    <w:rsid w:val="00F960D9"/>
    <w:rsid w:val="00FA25B2"/>
    <w:rsid w:val="00FA28C0"/>
    <w:rsid w:val="00FA611E"/>
    <w:rsid w:val="00FA7ACD"/>
    <w:rsid w:val="00FB1ADB"/>
    <w:rsid w:val="00FB4D57"/>
    <w:rsid w:val="00FB5896"/>
    <w:rsid w:val="00FC1375"/>
    <w:rsid w:val="00FC430B"/>
    <w:rsid w:val="00FC494E"/>
    <w:rsid w:val="00FC6909"/>
    <w:rsid w:val="00FD0144"/>
    <w:rsid w:val="00FD48A6"/>
    <w:rsid w:val="00FD4D1C"/>
    <w:rsid w:val="00FD6485"/>
    <w:rsid w:val="00FD6A08"/>
    <w:rsid w:val="00FD775B"/>
    <w:rsid w:val="00FE0042"/>
    <w:rsid w:val="00FE1705"/>
    <w:rsid w:val="00FE49C0"/>
    <w:rsid w:val="00FE5605"/>
    <w:rsid w:val="00FE57F7"/>
    <w:rsid w:val="00FE6380"/>
    <w:rsid w:val="00FE65CB"/>
    <w:rsid w:val="00FE66C7"/>
    <w:rsid w:val="00FE7DB7"/>
    <w:rsid w:val="00FE7EF9"/>
    <w:rsid w:val="00FF1706"/>
    <w:rsid w:val="00FF4978"/>
    <w:rsid w:val="00FF7942"/>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C2AEEF"/>
  <w15:docId w15:val="{56411C10-E933-4DF4-861B-326361F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Ttulo2"/>
    <w:next w:val="Normal"/>
    <w:link w:val="Ttulo7Car"/>
    <w:qFormat/>
    <w:rsid w:val="00166F5A"/>
    <w:pPr>
      <w:numPr>
        <w:ilvl w:val="0"/>
        <w:numId w:val="0"/>
      </w:numPr>
      <w:tabs>
        <w:tab w:val="num" w:pos="1296"/>
      </w:tabs>
      <w:ind w:left="1296" w:hanging="1296"/>
      <w:jc w:val="both"/>
      <w:outlineLvl w:val="6"/>
    </w:pPr>
    <w:rPr>
      <w:rFonts w:ascii="Arial" w:hAnsi="Arial" w:cs="Arial"/>
      <w:bCs/>
      <w:iCs/>
      <w:sz w:val="24"/>
      <w:szCs w:val="22"/>
      <w:u w:val="none"/>
      <w:lang w:val="es-ES_tradnl"/>
    </w:rPr>
  </w:style>
  <w:style w:type="paragraph" w:styleId="Ttulo8">
    <w:name w:val="heading 8"/>
    <w:basedOn w:val="Ttulo2"/>
    <w:next w:val="Normal"/>
    <w:link w:val="Ttulo8Car"/>
    <w:qFormat/>
    <w:rsid w:val="00166F5A"/>
    <w:pPr>
      <w:numPr>
        <w:ilvl w:val="0"/>
        <w:numId w:val="0"/>
      </w:numPr>
      <w:tabs>
        <w:tab w:val="num" w:pos="1440"/>
      </w:tabs>
      <w:ind w:left="1440" w:hanging="1440"/>
      <w:jc w:val="both"/>
      <w:outlineLvl w:val="7"/>
    </w:pPr>
    <w:rPr>
      <w:rFonts w:ascii="Arial" w:hAnsi="Arial" w:cs="Arial"/>
      <w:bCs/>
      <w:sz w:val="24"/>
      <w:szCs w:val="24"/>
      <w:u w:val="none"/>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Normale1">
    <w:name w:val="Normale1"/>
    <w:rsid w:val="005A5FEE"/>
    <w:pPr>
      <w:widowControl w:val="0"/>
    </w:pPr>
    <w:rPr>
      <w:lang w:val="it-IT"/>
    </w:rPr>
  </w:style>
  <w:style w:type="character" w:customStyle="1" w:styleId="PrrafodelistaCar">
    <w:name w:val="Párrafo de lista Car"/>
    <w:aliases w:val="titulo 5 Car,Párrafo de lista1 Car"/>
    <w:link w:val="Prrafodelista"/>
    <w:uiPriority w:val="34"/>
    <w:rsid w:val="000B5475"/>
    <w:rPr>
      <w:lang w:eastAsia="en-US"/>
    </w:rPr>
  </w:style>
  <w:style w:type="paragraph" w:customStyle="1" w:styleId="WW-Textoindependiente20">
    <w:name w:val="WW-Texto independiente 2"/>
    <w:basedOn w:val="Normal"/>
    <w:rsid w:val="00F82E27"/>
    <w:pPr>
      <w:suppressAutoHyphens/>
      <w:spacing w:line="360" w:lineRule="auto"/>
      <w:jc w:val="both"/>
    </w:pPr>
    <w:rPr>
      <w:rFonts w:ascii="Times New Roman" w:hAnsi="Times New Roman"/>
      <w:sz w:val="20"/>
      <w:szCs w:val="20"/>
      <w:lang w:val="es-ES_tradnl"/>
    </w:rPr>
  </w:style>
  <w:style w:type="paragraph" w:styleId="Sangradetextonormal">
    <w:name w:val="Body Text Indent"/>
    <w:basedOn w:val="Normal"/>
    <w:link w:val="SangradetextonormalCar"/>
    <w:rsid w:val="00166F5A"/>
    <w:pPr>
      <w:spacing w:after="120"/>
      <w:ind w:left="283"/>
    </w:pPr>
  </w:style>
  <w:style w:type="character" w:customStyle="1" w:styleId="SangradetextonormalCar">
    <w:name w:val="Sangría de texto normal Car"/>
    <w:basedOn w:val="Fuentedeprrafopredeter"/>
    <w:link w:val="Sangradetextonormal"/>
    <w:rsid w:val="00166F5A"/>
    <w:rPr>
      <w:rFonts w:ascii="Verdana" w:hAnsi="Verdana"/>
      <w:sz w:val="16"/>
      <w:szCs w:val="16"/>
    </w:rPr>
  </w:style>
  <w:style w:type="paragraph" w:styleId="Sangra2detindependiente">
    <w:name w:val="Body Text Indent 2"/>
    <w:basedOn w:val="Normal"/>
    <w:link w:val="Sangra2detindependienteCar"/>
    <w:rsid w:val="00166F5A"/>
    <w:pPr>
      <w:spacing w:after="120" w:line="480" w:lineRule="auto"/>
      <w:ind w:left="283"/>
    </w:pPr>
  </w:style>
  <w:style w:type="character" w:customStyle="1" w:styleId="Sangra2detindependienteCar">
    <w:name w:val="Sangría 2 de t. independiente Car"/>
    <w:basedOn w:val="Fuentedeprrafopredeter"/>
    <w:link w:val="Sangra2detindependiente"/>
    <w:rsid w:val="00166F5A"/>
    <w:rPr>
      <w:rFonts w:ascii="Verdana" w:hAnsi="Verdana"/>
      <w:sz w:val="16"/>
      <w:szCs w:val="16"/>
    </w:rPr>
  </w:style>
  <w:style w:type="character" w:customStyle="1" w:styleId="Ttulo7Car">
    <w:name w:val="Título 7 Car"/>
    <w:basedOn w:val="Fuentedeprrafopredeter"/>
    <w:link w:val="Ttulo7"/>
    <w:rsid w:val="00166F5A"/>
    <w:rPr>
      <w:rFonts w:ascii="Arial" w:hAnsi="Arial" w:cs="Arial"/>
      <w:b/>
      <w:bCs/>
      <w:iCs/>
      <w:sz w:val="24"/>
      <w:szCs w:val="22"/>
      <w:lang w:val="es-ES_tradnl"/>
    </w:rPr>
  </w:style>
  <w:style w:type="character" w:customStyle="1" w:styleId="Ttulo8Car">
    <w:name w:val="Título 8 Car"/>
    <w:basedOn w:val="Fuentedeprrafopredeter"/>
    <w:link w:val="Ttulo8"/>
    <w:rsid w:val="00166F5A"/>
    <w:rPr>
      <w:rFonts w:ascii="Arial" w:hAnsi="Arial" w:cs="Arial"/>
      <w:b/>
      <w:bCs/>
      <w:sz w:val="24"/>
      <w:szCs w:val="24"/>
      <w:lang w:val="es-ES_tradnl"/>
    </w:rPr>
  </w:style>
  <w:style w:type="paragraph" w:styleId="TDC3">
    <w:name w:val="toc 3"/>
    <w:basedOn w:val="Normal"/>
    <w:next w:val="Normal"/>
    <w:autoRedefine/>
    <w:uiPriority w:val="39"/>
    <w:rsid w:val="00166F5A"/>
    <w:pPr>
      <w:spacing w:after="100"/>
      <w:ind w:left="320"/>
    </w:pPr>
  </w:style>
  <w:style w:type="paragraph" w:styleId="TDC2">
    <w:name w:val="toc 2"/>
    <w:basedOn w:val="Normal"/>
    <w:next w:val="Normal"/>
    <w:autoRedefine/>
    <w:uiPriority w:val="39"/>
    <w:rsid w:val="00166F5A"/>
    <w:pPr>
      <w:spacing w:after="100"/>
      <w:ind w:left="160"/>
    </w:pPr>
  </w:style>
  <w:style w:type="paragraph" w:styleId="Sangra3detindependiente">
    <w:name w:val="Body Text Indent 3"/>
    <w:basedOn w:val="Normal"/>
    <w:link w:val="Sangra3detindependienteCar"/>
    <w:rsid w:val="00166F5A"/>
    <w:pPr>
      <w:ind w:left="426"/>
      <w:jc w:val="both"/>
    </w:pPr>
    <w:rPr>
      <w:rFonts w:ascii="Tahoma" w:hAnsi="Tahoma"/>
      <w:sz w:val="22"/>
      <w:szCs w:val="24"/>
    </w:rPr>
  </w:style>
  <w:style w:type="character" w:customStyle="1" w:styleId="Sangra3detindependienteCar">
    <w:name w:val="Sangría 3 de t. independiente Car"/>
    <w:basedOn w:val="Fuentedeprrafopredeter"/>
    <w:link w:val="Sangra3detindependiente"/>
    <w:rsid w:val="00166F5A"/>
    <w:rPr>
      <w:rFonts w:ascii="Tahoma" w:hAnsi="Tahoma"/>
      <w:sz w:val="22"/>
      <w:szCs w:val="24"/>
    </w:rPr>
  </w:style>
  <w:style w:type="paragraph" w:customStyle="1" w:styleId="Estilo1">
    <w:name w:val="Estilo1"/>
    <w:basedOn w:val="Ttulo1"/>
    <w:rsid w:val="00166F5A"/>
    <w:pPr>
      <w:numPr>
        <w:numId w:val="15"/>
      </w:numPr>
      <w:jc w:val="both"/>
    </w:pPr>
    <w:rPr>
      <w:rFonts w:ascii="Arial" w:hAnsi="Arial"/>
      <w:sz w:val="28"/>
      <w:szCs w:val="28"/>
      <w:u w:val="none"/>
      <w:lang w:val="es-ES_tradnl"/>
    </w:rPr>
  </w:style>
  <w:style w:type="character" w:styleId="Nmerodepgina">
    <w:name w:val="page number"/>
    <w:basedOn w:val="Fuentedeprrafopredeter"/>
    <w:rsid w:val="00166F5A"/>
  </w:style>
  <w:style w:type="paragraph" w:customStyle="1" w:styleId="EstiloTtulo1Izquierda-127cm">
    <w:name w:val="Estilo Título 1 + Izquierda:  -1.27 cm"/>
    <w:basedOn w:val="Normal"/>
    <w:rsid w:val="00166F5A"/>
    <w:pPr>
      <w:tabs>
        <w:tab w:val="num" w:pos="431"/>
      </w:tabs>
      <w:ind w:left="431" w:hanging="431"/>
      <w:jc w:val="both"/>
    </w:pPr>
    <w:rPr>
      <w:rFonts w:ascii="Arial Narrow" w:hAnsi="Arial Narrow"/>
      <w:b/>
      <w:bCs/>
      <w:sz w:val="22"/>
      <w:szCs w:val="22"/>
      <w:u w:val="single"/>
    </w:rPr>
  </w:style>
  <w:style w:type="paragraph" w:customStyle="1" w:styleId="EstiloTtulo2SinNegrita">
    <w:name w:val="Estilo Título 2 + Sin Negrita"/>
    <w:basedOn w:val="Ttulo1"/>
    <w:next w:val="Normal"/>
    <w:rsid w:val="00166F5A"/>
    <w:pPr>
      <w:numPr>
        <w:numId w:val="0"/>
      </w:numPr>
      <w:jc w:val="both"/>
    </w:pPr>
    <w:rPr>
      <w:rFonts w:ascii="Arial" w:hAnsi="Arial"/>
      <w:bCs/>
      <w:caps w:val="0"/>
      <w:sz w:val="24"/>
      <w:szCs w:val="20"/>
      <w:u w:val="none"/>
      <w:lang w:val="es-ES"/>
    </w:rPr>
  </w:style>
  <w:style w:type="paragraph" w:customStyle="1" w:styleId="Estilo2">
    <w:name w:val="Estilo2"/>
    <w:basedOn w:val="TDC1"/>
    <w:autoRedefine/>
    <w:rsid w:val="00166F5A"/>
    <w:pPr>
      <w:tabs>
        <w:tab w:val="clear" w:pos="567"/>
        <w:tab w:val="clear" w:pos="9356"/>
        <w:tab w:val="clear" w:pos="9396"/>
        <w:tab w:val="left" w:pos="400"/>
        <w:tab w:val="right" w:leader="dot" w:pos="9346"/>
      </w:tabs>
      <w:spacing w:before="120" w:after="120"/>
      <w:jc w:val="both"/>
    </w:pPr>
    <w:rPr>
      <w:rFonts w:ascii="Arial" w:hAnsi="Arial" w:cs="Times New Roman"/>
      <w:caps/>
      <w:noProof/>
      <w:color w:val="auto"/>
      <w:sz w:val="24"/>
      <w:szCs w:val="24"/>
      <w:lang w:val="es-BO"/>
    </w:rPr>
  </w:style>
  <w:style w:type="paragraph" w:customStyle="1" w:styleId="Estilo3">
    <w:name w:val="Estilo3"/>
    <w:basedOn w:val="TDC1"/>
    <w:autoRedefine/>
    <w:rsid w:val="00166F5A"/>
    <w:pPr>
      <w:tabs>
        <w:tab w:val="clear" w:pos="567"/>
        <w:tab w:val="clear" w:pos="9356"/>
        <w:tab w:val="clear" w:pos="9396"/>
        <w:tab w:val="left" w:pos="400"/>
        <w:tab w:val="right" w:leader="dot" w:pos="9346"/>
      </w:tabs>
      <w:spacing w:before="120" w:after="120"/>
      <w:jc w:val="both"/>
    </w:pPr>
    <w:rPr>
      <w:rFonts w:ascii="Arial" w:hAnsi="Arial" w:cs="Times New Roman"/>
      <w:caps/>
      <w:noProof/>
      <w:color w:val="auto"/>
      <w:sz w:val="24"/>
      <w:szCs w:val="24"/>
      <w:lang w:val="es-BO"/>
    </w:rPr>
  </w:style>
  <w:style w:type="paragraph" w:customStyle="1" w:styleId="Estilo4">
    <w:name w:val="Estilo4"/>
    <w:basedOn w:val="TDC1"/>
    <w:autoRedefine/>
    <w:rsid w:val="00166F5A"/>
    <w:pPr>
      <w:tabs>
        <w:tab w:val="clear" w:pos="567"/>
        <w:tab w:val="clear" w:pos="9356"/>
        <w:tab w:val="clear" w:pos="9396"/>
        <w:tab w:val="left" w:pos="400"/>
        <w:tab w:val="right" w:leader="dot" w:pos="9346"/>
      </w:tabs>
      <w:spacing w:before="120" w:after="120"/>
      <w:jc w:val="both"/>
    </w:pPr>
    <w:rPr>
      <w:rFonts w:ascii="Arial" w:hAnsi="Arial" w:cs="Times New Roman"/>
      <w:caps/>
      <w:noProof/>
      <w:color w:val="auto"/>
      <w:sz w:val="24"/>
      <w:szCs w:val="24"/>
      <w:lang w:val="es-ES"/>
    </w:rPr>
  </w:style>
  <w:style w:type="paragraph" w:customStyle="1" w:styleId="Sangra2detindependiente1">
    <w:name w:val="Sangría 2 de t. independiente1"/>
    <w:basedOn w:val="Normal"/>
    <w:rsid w:val="00166F5A"/>
    <w:pPr>
      <w:widowControl w:val="0"/>
      <w:tabs>
        <w:tab w:val="left" w:pos="-720"/>
      </w:tabs>
      <w:suppressAutoHyphens/>
      <w:ind w:left="709" w:hanging="1418"/>
      <w:jc w:val="both"/>
    </w:pPr>
    <w:rPr>
      <w:rFonts w:ascii="Arial" w:hAnsi="Arial"/>
      <w:sz w:val="22"/>
      <w:szCs w:val="20"/>
    </w:rPr>
  </w:style>
  <w:style w:type="paragraph" w:styleId="Textosinformato">
    <w:name w:val="Plain Text"/>
    <w:basedOn w:val="Normal"/>
    <w:link w:val="TextosinformatoCar"/>
    <w:uiPriority w:val="99"/>
    <w:rsid w:val="00166F5A"/>
    <w:rPr>
      <w:rFonts w:ascii="Courier New" w:hAnsi="Courier New"/>
      <w:sz w:val="20"/>
      <w:szCs w:val="20"/>
    </w:rPr>
  </w:style>
  <w:style w:type="character" w:customStyle="1" w:styleId="TextosinformatoCar">
    <w:name w:val="Texto sin formato Car"/>
    <w:basedOn w:val="Fuentedeprrafopredeter"/>
    <w:link w:val="Textosinformato"/>
    <w:uiPriority w:val="99"/>
    <w:rsid w:val="00166F5A"/>
    <w:rPr>
      <w:rFonts w:ascii="Courier New" w:hAnsi="Courier New"/>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F03E3B"/>
    <w:rPr>
      <w:b/>
      <w:sz w:val="22"/>
      <w:u w:val="single"/>
      <w:lang w:val="es-MX"/>
    </w:rPr>
  </w:style>
  <w:style w:type="paragraph" w:styleId="TDC4">
    <w:name w:val="toc 4"/>
    <w:basedOn w:val="Normal"/>
    <w:next w:val="Normal"/>
    <w:autoRedefine/>
    <w:rsid w:val="00F03E3B"/>
    <w:pPr>
      <w:jc w:val="center"/>
    </w:pPr>
    <w:rPr>
      <w:rFonts w:ascii="Arial" w:hAnsi="Arial"/>
      <w:sz w:val="22"/>
      <w:szCs w:val="24"/>
    </w:rPr>
  </w:style>
  <w:style w:type="paragraph" w:styleId="TDC5">
    <w:name w:val="toc 5"/>
    <w:basedOn w:val="Normal"/>
    <w:next w:val="Normal"/>
    <w:autoRedefine/>
    <w:rsid w:val="00F03E3B"/>
    <w:pPr>
      <w:ind w:left="800"/>
    </w:pPr>
    <w:rPr>
      <w:rFonts w:ascii="Arial" w:hAnsi="Arial"/>
      <w:sz w:val="22"/>
      <w:szCs w:val="24"/>
    </w:rPr>
  </w:style>
  <w:style w:type="paragraph" w:styleId="TDC6">
    <w:name w:val="toc 6"/>
    <w:basedOn w:val="Normal"/>
    <w:next w:val="Normal"/>
    <w:autoRedefine/>
    <w:rsid w:val="00F03E3B"/>
    <w:pPr>
      <w:ind w:left="1000"/>
    </w:pPr>
    <w:rPr>
      <w:rFonts w:ascii="Arial" w:hAnsi="Arial"/>
      <w:sz w:val="22"/>
      <w:szCs w:val="24"/>
    </w:rPr>
  </w:style>
  <w:style w:type="paragraph" w:styleId="TDC7">
    <w:name w:val="toc 7"/>
    <w:basedOn w:val="Normal"/>
    <w:next w:val="Normal"/>
    <w:autoRedefine/>
    <w:rsid w:val="00F03E3B"/>
    <w:pPr>
      <w:ind w:left="1200"/>
    </w:pPr>
    <w:rPr>
      <w:rFonts w:ascii="Arial" w:hAnsi="Arial"/>
      <w:sz w:val="22"/>
      <w:szCs w:val="24"/>
    </w:rPr>
  </w:style>
  <w:style w:type="paragraph" w:styleId="TDC8">
    <w:name w:val="toc 8"/>
    <w:basedOn w:val="Normal"/>
    <w:next w:val="Normal"/>
    <w:autoRedefine/>
    <w:rsid w:val="00F03E3B"/>
    <w:pPr>
      <w:ind w:left="1400"/>
    </w:pPr>
    <w:rPr>
      <w:rFonts w:ascii="Arial" w:hAnsi="Arial"/>
      <w:sz w:val="22"/>
      <w:szCs w:val="24"/>
    </w:rPr>
  </w:style>
  <w:style w:type="paragraph" w:styleId="TDC9">
    <w:name w:val="toc 9"/>
    <w:basedOn w:val="Normal"/>
    <w:next w:val="Normal"/>
    <w:autoRedefine/>
    <w:rsid w:val="00F03E3B"/>
    <w:pPr>
      <w:ind w:left="1600"/>
    </w:pPr>
    <w:rPr>
      <w:rFonts w:ascii="Arial" w:hAnsi="Arial"/>
      <w:sz w:val="22"/>
      <w:szCs w:val="24"/>
    </w:rPr>
  </w:style>
  <w:style w:type="paragraph" w:styleId="ndice1">
    <w:name w:val="index 1"/>
    <w:basedOn w:val="Normal"/>
    <w:next w:val="Normal"/>
    <w:autoRedefine/>
    <w:rsid w:val="00F03E3B"/>
    <w:pPr>
      <w:ind w:left="200" w:hanging="200"/>
    </w:pPr>
    <w:rPr>
      <w:rFonts w:ascii="Arial" w:hAnsi="Arial"/>
      <w:sz w:val="22"/>
      <w:szCs w:val="24"/>
    </w:rPr>
  </w:style>
  <w:style w:type="paragraph" w:styleId="ndice2">
    <w:name w:val="index 2"/>
    <w:basedOn w:val="Normal"/>
    <w:next w:val="Normal"/>
    <w:autoRedefine/>
    <w:rsid w:val="00F03E3B"/>
    <w:pPr>
      <w:ind w:left="400" w:hanging="200"/>
    </w:pPr>
    <w:rPr>
      <w:rFonts w:ascii="Arial" w:hAnsi="Arial"/>
      <w:sz w:val="22"/>
      <w:szCs w:val="24"/>
    </w:rPr>
  </w:style>
  <w:style w:type="paragraph" w:styleId="ndice3">
    <w:name w:val="index 3"/>
    <w:basedOn w:val="Normal"/>
    <w:next w:val="Normal"/>
    <w:autoRedefine/>
    <w:rsid w:val="00F03E3B"/>
    <w:pPr>
      <w:ind w:left="600" w:hanging="200"/>
    </w:pPr>
    <w:rPr>
      <w:rFonts w:ascii="Arial" w:hAnsi="Arial"/>
      <w:sz w:val="22"/>
      <w:szCs w:val="24"/>
    </w:rPr>
  </w:style>
  <w:style w:type="paragraph" w:styleId="ndice4">
    <w:name w:val="index 4"/>
    <w:basedOn w:val="Normal"/>
    <w:next w:val="Normal"/>
    <w:autoRedefine/>
    <w:rsid w:val="00F03E3B"/>
    <w:pPr>
      <w:ind w:left="800" w:hanging="200"/>
    </w:pPr>
    <w:rPr>
      <w:rFonts w:ascii="Arial" w:hAnsi="Arial"/>
      <w:sz w:val="22"/>
      <w:szCs w:val="24"/>
    </w:rPr>
  </w:style>
  <w:style w:type="paragraph" w:styleId="ndice5">
    <w:name w:val="index 5"/>
    <w:basedOn w:val="Normal"/>
    <w:next w:val="Normal"/>
    <w:autoRedefine/>
    <w:rsid w:val="00F03E3B"/>
    <w:pPr>
      <w:ind w:left="1000" w:hanging="200"/>
    </w:pPr>
    <w:rPr>
      <w:rFonts w:ascii="Arial" w:hAnsi="Arial"/>
      <w:sz w:val="22"/>
      <w:szCs w:val="24"/>
    </w:rPr>
  </w:style>
  <w:style w:type="paragraph" w:styleId="ndice6">
    <w:name w:val="index 6"/>
    <w:basedOn w:val="Normal"/>
    <w:next w:val="Normal"/>
    <w:autoRedefine/>
    <w:rsid w:val="00F03E3B"/>
    <w:pPr>
      <w:ind w:left="1200" w:hanging="200"/>
    </w:pPr>
    <w:rPr>
      <w:rFonts w:ascii="Arial" w:hAnsi="Arial"/>
      <w:sz w:val="22"/>
      <w:szCs w:val="24"/>
    </w:rPr>
  </w:style>
  <w:style w:type="paragraph" w:styleId="ndice7">
    <w:name w:val="index 7"/>
    <w:basedOn w:val="Normal"/>
    <w:next w:val="Normal"/>
    <w:autoRedefine/>
    <w:rsid w:val="00F03E3B"/>
    <w:pPr>
      <w:ind w:left="1400" w:hanging="200"/>
    </w:pPr>
    <w:rPr>
      <w:rFonts w:ascii="Arial" w:hAnsi="Arial"/>
      <w:sz w:val="22"/>
      <w:szCs w:val="24"/>
    </w:rPr>
  </w:style>
  <w:style w:type="paragraph" w:styleId="ndice8">
    <w:name w:val="index 8"/>
    <w:basedOn w:val="Normal"/>
    <w:next w:val="Normal"/>
    <w:autoRedefine/>
    <w:rsid w:val="00F03E3B"/>
    <w:pPr>
      <w:ind w:left="1600" w:hanging="200"/>
    </w:pPr>
    <w:rPr>
      <w:rFonts w:ascii="Arial" w:hAnsi="Arial"/>
      <w:sz w:val="22"/>
      <w:szCs w:val="24"/>
    </w:rPr>
  </w:style>
  <w:style w:type="paragraph" w:styleId="ndice9">
    <w:name w:val="index 9"/>
    <w:basedOn w:val="Normal"/>
    <w:next w:val="Normal"/>
    <w:autoRedefine/>
    <w:rsid w:val="00F03E3B"/>
    <w:pPr>
      <w:ind w:left="1800" w:hanging="200"/>
    </w:pPr>
    <w:rPr>
      <w:rFonts w:ascii="Arial" w:hAnsi="Arial"/>
      <w:sz w:val="22"/>
      <w:szCs w:val="24"/>
    </w:rPr>
  </w:style>
  <w:style w:type="paragraph" w:styleId="Ttulodendice">
    <w:name w:val="index heading"/>
    <w:basedOn w:val="Normal"/>
    <w:next w:val="ndice1"/>
    <w:rsid w:val="00F03E3B"/>
    <w:rPr>
      <w:rFonts w:ascii="Arial" w:hAnsi="Arial"/>
      <w:sz w:val="22"/>
      <w:szCs w:val="24"/>
    </w:rPr>
  </w:style>
  <w:style w:type="paragraph" w:styleId="Listaconvietas">
    <w:name w:val="List Bullet"/>
    <w:basedOn w:val="Normal"/>
    <w:autoRedefine/>
    <w:rsid w:val="00F03E3B"/>
    <w:pPr>
      <w:numPr>
        <w:numId w:val="16"/>
      </w:numPr>
    </w:pPr>
    <w:rPr>
      <w:rFonts w:ascii="Arial" w:hAnsi="Arial"/>
      <w:sz w:val="22"/>
      <w:szCs w:val="20"/>
    </w:rPr>
  </w:style>
  <w:style w:type="paragraph" w:styleId="Listaconvietas2">
    <w:name w:val="List Bullet 2"/>
    <w:basedOn w:val="Normal"/>
    <w:autoRedefine/>
    <w:rsid w:val="00F03E3B"/>
    <w:pPr>
      <w:numPr>
        <w:numId w:val="17"/>
      </w:numPr>
    </w:pPr>
    <w:rPr>
      <w:rFonts w:ascii="Arial" w:hAnsi="Arial"/>
      <w:sz w:val="22"/>
      <w:szCs w:val="20"/>
    </w:rPr>
  </w:style>
  <w:style w:type="paragraph" w:styleId="Listaconvietas3">
    <w:name w:val="List Bullet 3"/>
    <w:basedOn w:val="Normal"/>
    <w:autoRedefine/>
    <w:rsid w:val="00F03E3B"/>
    <w:pPr>
      <w:numPr>
        <w:numId w:val="18"/>
      </w:numPr>
    </w:pPr>
    <w:rPr>
      <w:rFonts w:ascii="Arial" w:hAnsi="Arial"/>
      <w:sz w:val="22"/>
      <w:szCs w:val="20"/>
    </w:rPr>
  </w:style>
  <w:style w:type="paragraph" w:styleId="Subttulo">
    <w:name w:val="Subtitle"/>
    <w:basedOn w:val="Normal"/>
    <w:link w:val="SubttuloCar"/>
    <w:qFormat/>
    <w:rsid w:val="00F03E3B"/>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F03E3B"/>
    <w:rPr>
      <w:rFonts w:ascii="Arial" w:hAnsi="Arial"/>
      <w:sz w:val="24"/>
    </w:rPr>
  </w:style>
  <w:style w:type="paragraph" w:customStyle="1" w:styleId="xl62">
    <w:name w:val="xl62"/>
    <w:basedOn w:val="Normal"/>
    <w:rsid w:val="00F03E3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Textoindependiente21">
    <w:name w:val="Texto independiente 21"/>
    <w:basedOn w:val="Normal"/>
    <w:rsid w:val="00F03E3B"/>
    <w:pPr>
      <w:ind w:left="1416"/>
      <w:jc w:val="both"/>
    </w:pPr>
    <w:rPr>
      <w:rFonts w:ascii="Times New Roman" w:hAnsi="Times New Roman"/>
      <w:sz w:val="20"/>
      <w:szCs w:val="20"/>
      <w:lang w:val="es-ES_tradnl"/>
    </w:rPr>
  </w:style>
  <w:style w:type="character" w:styleId="Hipervnculovisitado">
    <w:name w:val="FollowedHyperlink"/>
    <w:basedOn w:val="Fuentedeprrafopredeter"/>
    <w:uiPriority w:val="99"/>
    <w:rsid w:val="00F03E3B"/>
    <w:rPr>
      <w:color w:val="800080"/>
      <w:u w:val="single"/>
    </w:rPr>
  </w:style>
  <w:style w:type="paragraph" w:customStyle="1" w:styleId="xl22">
    <w:name w:val="xl22"/>
    <w:basedOn w:val="Normal"/>
    <w:rsid w:val="00F03E3B"/>
    <w:pPr>
      <w:spacing w:before="100" w:after="100"/>
    </w:pPr>
    <w:rPr>
      <w:rFonts w:ascii="Arial Unicode MS" w:eastAsia="Arial Unicode MS" w:hAnsi="Arial Unicode MS"/>
      <w:color w:val="000000"/>
      <w:sz w:val="22"/>
      <w:szCs w:val="20"/>
    </w:rPr>
  </w:style>
  <w:style w:type="paragraph" w:customStyle="1" w:styleId="xl23">
    <w:name w:val="xl23"/>
    <w:basedOn w:val="Normal"/>
    <w:rsid w:val="00F03E3B"/>
    <w:pPr>
      <w:spacing w:before="100" w:after="100"/>
      <w:jc w:val="center"/>
    </w:pPr>
    <w:rPr>
      <w:rFonts w:ascii="Arial" w:eastAsia="Arial Unicode MS" w:hAnsi="Arial"/>
      <w:color w:val="000000"/>
      <w:sz w:val="22"/>
      <w:szCs w:val="20"/>
    </w:rPr>
  </w:style>
  <w:style w:type="paragraph" w:customStyle="1" w:styleId="xl24">
    <w:name w:val="xl24"/>
    <w:basedOn w:val="Normal"/>
    <w:rsid w:val="00F03E3B"/>
    <w:pPr>
      <w:spacing w:before="100" w:after="100"/>
    </w:pPr>
    <w:rPr>
      <w:rFonts w:ascii="Arial" w:eastAsia="Arial Unicode MS" w:hAnsi="Arial"/>
      <w:color w:val="000000"/>
      <w:sz w:val="22"/>
      <w:szCs w:val="20"/>
    </w:rPr>
  </w:style>
  <w:style w:type="paragraph" w:customStyle="1" w:styleId="xl25">
    <w:name w:val="xl25"/>
    <w:basedOn w:val="Normal"/>
    <w:rsid w:val="00F03E3B"/>
    <w:pPr>
      <w:spacing w:before="100" w:after="100"/>
      <w:jc w:val="center"/>
    </w:pPr>
    <w:rPr>
      <w:rFonts w:ascii="Arial" w:eastAsia="Arial Unicode MS" w:hAnsi="Arial"/>
      <w:color w:val="000000"/>
      <w:sz w:val="22"/>
      <w:szCs w:val="20"/>
    </w:rPr>
  </w:style>
  <w:style w:type="paragraph" w:customStyle="1" w:styleId="xl26">
    <w:name w:val="xl26"/>
    <w:basedOn w:val="Normal"/>
    <w:rsid w:val="00F03E3B"/>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F03E3B"/>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F03E3B"/>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F03E3B"/>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F03E3B"/>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F03E3B"/>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F03E3B"/>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F03E3B"/>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F03E3B"/>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F03E3B"/>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F03E3B"/>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F03E3B"/>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F03E3B"/>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F03E3B"/>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F03E3B"/>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F03E3B"/>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F03E3B"/>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F03E3B"/>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F03E3B"/>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F03E3B"/>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F03E3B"/>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F03E3B"/>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F03E3B"/>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F03E3B"/>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F03E3B"/>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F03E3B"/>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F03E3B"/>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F03E3B"/>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F03E3B"/>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F03E3B"/>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F03E3B"/>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F03E3B"/>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F03E3B"/>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F03E3B"/>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F03E3B"/>
    <w:pPr>
      <w:spacing w:before="100" w:after="100"/>
    </w:pPr>
    <w:rPr>
      <w:rFonts w:ascii="Arial" w:eastAsia="Arial Unicode MS" w:hAnsi="Arial"/>
      <w:color w:val="000000"/>
      <w:sz w:val="22"/>
      <w:szCs w:val="20"/>
    </w:rPr>
  </w:style>
  <w:style w:type="paragraph" w:customStyle="1" w:styleId="xl61">
    <w:name w:val="xl61"/>
    <w:basedOn w:val="Normal"/>
    <w:rsid w:val="00F03E3B"/>
    <w:pPr>
      <w:spacing w:before="100" w:after="100"/>
    </w:pPr>
    <w:rPr>
      <w:rFonts w:ascii="Arial" w:eastAsia="Arial Unicode MS" w:hAnsi="Arial"/>
      <w:color w:val="000000"/>
      <w:sz w:val="22"/>
      <w:szCs w:val="20"/>
    </w:rPr>
  </w:style>
  <w:style w:type="paragraph" w:customStyle="1" w:styleId="xl63">
    <w:name w:val="xl63"/>
    <w:basedOn w:val="Normal"/>
    <w:rsid w:val="00F03E3B"/>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F03E3B"/>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F03E3B"/>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F03E3B"/>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F03E3B"/>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F03E3B"/>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F03E3B"/>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F03E3B"/>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F03E3B"/>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F03E3B"/>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F03E3B"/>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F03E3B"/>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F03E3B"/>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F03E3B"/>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F03E3B"/>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F03E3B"/>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F03E3B"/>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F03E3B"/>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F03E3B"/>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F03E3B"/>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F03E3B"/>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F03E3B"/>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F03E3B"/>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F03E3B"/>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F03E3B"/>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F03E3B"/>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F03E3B"/>
    <w:pPr>
      <w:spacing w:before="100" w:after="100"/>
      <w:jc w:val="center"/>
    </w:pPr>
    <w:rPr>
      <w:rFonts w:ascii="Arial" w:eastAsia="Arial Unicode MS" w:hAnsi="Arial"/>
      <w:b/>
      <w:color w:val="000000"/>
      <w:sz w:val="22"/>
      <w:szCs w:val="20"/>
    </w:rPr>
  </w:style>
  <w:style w:type="paragraph" w:customStyle="1" w:styleId="xl90">
    <w:name w:val="xl90"/>
    <w:basedOn w:val="Normal"/>
    <w:rsid w:val="00F03E3B"/>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F03E3B"/>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F03E3B"/>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F03E3B"/>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F03E3B"/>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character" w:styleId="nfasis">
    <w:name w:val="Emphasis"/>
    <w:basedOn w:val="Fuentedeprrafopredeter"/>
    <w:qFormat/>
    <w:rsid w:val="00F03E3B"/>
    <w:rPr>
      <w:i/>
      <w:iCs/>
    </w:rPr>
  </w:style>
  <w:style w:type="paragraph" w:customStyle="1" w:styleId="xl95">
    <w:name w:val="xl95"/>
    <w:basedOn w:val="Normal"/>
    <w:rsid w:val="00F03E3B"/>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F03E3B"/>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F03E3B"/>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F03E3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F03E3B"/>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F03E3B"/>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F03E3B"/>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F03E3B"/>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F03E3B"/>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F03E3B"/>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F03E3B"/>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F03E3B"/>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F03E3B"/>
    <w:rPr>
      <w:rFonts w:ascii="Tahoma" w:hAnsi="Tahoma"/>
      <w:sz w:val="22"/>
      <w:u w:val="single"/>
      <w:lang w:val="es-MX"/>
    </w:rPr>
  </w:style>
  <w:style w:type="character" w:customStyle="1" w:styleId="Ttulo5Car">
    <w:name w:val="Título 5 Car"/>
    <w:basedOn w:val="Fuentedeprrafopredeter"/>
    <w:link w:val="Ttulo5"/>
    <w:rsid w:val="00F03E3B"/>
    <w:rPr>
      <w:bCs/>
      <w:iCs/>
      <w:szCs w:val="26"/>
    </w:rPr>
  </w:style>
  <w:style w:type="character" w:customStyle="1" w:styleId="Ttulo6Car">
    <w:name w:val="Título 6 Car"/>
    <w:basedOn w:val="Fuentedeprrafopredeter"/>
    <w:link w:val="Ttulo6"/>
    <w:rsid w:val="00F03E3B"/>
    <w:rPr>
      <w:b/>
      <w:lang w:val="es-BO" w:eastAsia="en-US"/>
    </w:rPr>
  </w:style>
  <w:style w:type="character" w:customStyle="1" w:styleId="Ttulo9Car">
    <w:name w:val="Título 9 Car"/>
    <w:basedOn w:val="Fuentedeprrafopredeter"/>
    <w:link w:val="Ttulo9"/>
    <w:rsid w:val="00F03E3B"/>
    <w:rPr>
      <w:rFonts w:ascii="Tahoma" w:hAnsi="Tahoma"/>
      <w:sz w:val="28"/>
      <w:lang w:eastAsia="en-US"/>
    </w:rPr>
  </w:style>
  <w:style w:type="character" w:customStyle="1" w:styleId="TextoindependienteCar">
    <w:name w:val="Texto independiente Car"/>
    <w:basedOn w:val="Fuentedeprrafopredeter"/>
    <w:link w:val="Textoindependiente"/>
    <w:rsid w:val="00F03E3B"/>
    <w:rPr>
      <w:rFonts w:ascii="Tms Rmn" w:hAnsi="Tms Rmn"/>
      <w:lang w:val="en-US" w:eastAsia="en-US"/>
    </w:rPr>
  </w:style>
  <w:style w:type="paragraph" w:customStyle="1" w:styleId="xl107">
    <w:name w:val="xl107"/>
    <w:basedOn w:val="Normal"/>
    <w:rsid w:val="00F03E3B"/>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F03E3B"/>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Default">
    <w:name w:val="Default"/>
    <w:rsid w:val="00E74B5B"/>
    <w:pPr>
      <w:autoSpaceDE w:val="0"/>
      <w:autoSpaceDN w:val="0"/>
      <w:adjustRightInd w:val="0"/>
    </w:pPr>
    <w:rPr>
      <w:rFonts w:ascii="Tahoma" w:eastAsiaTheme="minorHAnsi" w:hAnsi="Tahoma" w:cs="Tahoma"/>
      <w:color w:val="000000"/>
      <w:sz w:val="24"/>
      <w:szCs w:val="24"/>
      <w:lang w:val="es-BO" w:eastAsia="en-US"/>
    </w:rPr>
  </w:style>
  <w:style w:type="paragraph" w:styleId="Encabezadodelista">
    <w:name w:val="toa heading"/>
    <w:basedOn w:val="Normal"/>
    <w:next w:val="Normal"/>
    <w:rsid w:val="001704BD"/>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6072">
      <w:bodyDiv w:val="1"/>
      <w:marLeft w:val="0"/>
      <w:marRight w:val="0"/>
      <w:marTop w:val="0"/>
      <w:marBottom w:val="0"/>
      <w:divBdr>
        <w:top w:val="none" w:sz="0" w:space="0" w:color="auto"/>
        <w:left w:val="none" w:sz="0" w:space="0" w:color="auto"/>
        <w:bottom w:val="none" w:sz="0" w:space="0" w:color="auto"/>
        <w:right w:val="none" w:sz="0" w:space="0" w:color="auto"/>
      </w:divBdr>
    </w:div>
    <w:div w:id="18700924">
      <w:bodyDiv w:val="1"/>
      <w:marLeft w:val="0"/>
      <w:marRight w:val="0"/>
      <w:marTop w:val="0"/>
      <w:marBottom w:val="0"/>
      <w:divBdr>
        <w:top w:val="none" w:sz="0" w:space="0" w:color="auto"/>
        <w:left w:val="none" w:sz="0" w:space="0" w:color="auto"/>
        <w:bottom w:val="none" w:sz="0" w:space="0" w:color="auto"/>
        <w:right w:val="none" w:sz="0" w:space="0" w:color="auto"/>
      </w:divBdr>
    </w:div>
    <w:div w:id="39325385">
      <w:bodyDiv w:val="1"/>
      <w:marLeft w:val="0"/>
      <w:marRight w:val="0"/>
      <w:marTop w:val="0"/>
      <w:marBottom w:val="0"/>
      <w:divBdr>
        <w:top w:val="none" w:sz="0" w:space="0" w:color="auto"/>
        <w:left w:val="none" w:sz="0" w:space="0" w:color="auto"/>
        <w:bottom w:val="none" w:sz="0" w:space="0" w:color="auto"/>
        <w:right w:val="none" w:sz="0" w:space="0" w:color="auto"/>
      </w:divBdr>
    </w:div>
    <w:div w:id="53625604">
      <w:bodyDiv w:val="1"/>
      <w:marLeft w:val="0"/>
      <w:marRight w:val="0"/>
      <w:marTop w:val="0"/>
      <w:marBottom w:val="0"/>
      <w:divBdr>
        <w:top w:val="none" w:sz="0" w:space="0" w:color="auto"/>
        <w:left w:val="none" w:sz="0" w:space="0" w:color="auto"/>
        <w:bottom w:val="none" w:sz="0" w:space="0" w:color="auto"/>
        <w:right w:val="none" w:sz="0" w:space="0" w:color="auto"/>
      </w:divBdr>
    </w:div>
    <w:div w:id="55859836">
      <w:bodyDiv w:val="1"/>
      <w:marLeft w:val="0"/>
      <w:marRight w:val="0"/>
      <w:marTop w:val="0"/>
      <w:marBottom w:val="0"/>
      <w:divBdr>
        <w:top w:val="none" w:sz="0" w:space="0" w:color="auto"/>
        <w:left w:val="none" w:sz="0" w:space="0" w:color="auto"/>
        <w:bottom w:val="none" w:sz="0" w:space="0" w:color="auto"/>
        <w:right w:val="none" w:sz="0" w:space="0" w:color="auto"/>
      </w:divBdr>
    </w:div>
    <w:div w:id="73163331">
      <w:bodyDiv w:val="1"/>
      <w:marLeft w:val="0"/>
      <w:marRight w:val="0"/>
      <w:marTop w:val="0"/>
      <w:marBottom w:val="0"/>
      <w:divBdr>
        <w:top w:val="none" w:sz="0" w:space="0" w:color="auto"/>
        <w:left w:val="none" w:sz="0" w:space="0" w:color="auto"/>
        <w:bottom w:val="none" w:sz="0" w:space="0" w:color="auto"/>
        <w:right w:val="none" w:sz="0" w:space="0" w:color="auto"/>
      </w:divBdr>
    </w:div>
    <w:div w:id="153377725">
      <w:bodyDiv w:val="1"/>
      <w:marLeft w:val="0"/>
      <w:marRight w:val="0"/>
      <w:marTop w:val="0"/>
      <w:marBottom w:val="0"/>
      <w:divBdr>
        <w:top w:val="none" w:sz="0" w:space="0" w:color="auto"/>
        <w:left w:val="none" w:sz="0" w:space="0" w:color="auto"/>
        <w:bottom w:val="none" w:sz="0" w:space="0" w:color="auto"/>
        <w:right w:val="none" w:sz="0" w:space="0" w:color="auto"/>
      </w:divBdr>
    </w:div>
    <w:div w:id="261959942">
      <w:bodyDiv w:val="1"/>
      <w:marLeft w:val="0"/>
      <w:marRight w:val="0"/>
      <w:marTop w:val="0"/>
      <w:marBottom w:val="0"/>
      <w:divBdr>
        <w:top w:val="none" w:sz="0" w:space="0" w:color="auto"/>
        <w:left w:val="none" w:sz="0" w:space="0" w:color="auto"/>
        <w:bottom w:val="none" w:sz="0" w:space="0" w:color="auto"/>
        <w:right w:val="none" w:sz="0" w:space="0" w:color="auto"/>
      </w:divBdr>
    </w:div>
    <w:div w:id="269164653">
      <w:bodyDiv w:val="1"/>
      <w:marLeft w:val="0"/>
      <w:marRight w:val="0"/>
      <w:marTop w:val="0"/>
      <w:marBottom w:val="0"/>
      <w:divBdr>
        <w:top w:val="none" w:sz="0" w:space="0" w:color="auto"/>
        <w:left w:val="none" w:sz="0" w:space="0" w:color="auto"/>
        <w:bottom w:val="none" w:sz="0" w:space="0" w:color="auto"/>
        <w:right w:val="none" w:sz="0" w:space="0" w:color="auto"/>
      </w:divBdr>
    </w:div>
    <w:div w:id="339309308">
      <w:bodyDiv w:val="1"/>
      <w:marLeft w:val="0"/>
      <w:marRight w:val="0"/>
      <w:marTop w:val="0"/>
      <w:marBottom w:val="0"/>
      <w:divBdr>
        <w:top w:val="none" w:sz="0" w:space="0" w:color="auto"/>
        <w:left w:val="none" w:sz="0" w:space="0" w:color="auto"/>
        <w:bottom w:val="none" w:sz="0" w:space="0" w:color="auto"/>
        <w:right w:val="none" w:sz="0" w:space="0" w:color="auto"/>
      </w:divBdr>
    </w:div>
    <w:div w:id="428429130">
      <w:bodyDiv w:val="1"/>
      <w:marLeft w:val="0"/>
      <w:marRight w:val="0"/>
      <w:marTop w:val="0"/>
      <w:marBottom w:val="0"/>
      <w:divBdr>
        <w:top w:val="none" w:sz="0" w:space="0" w:color="auto"/>
        <w:left w:val="none" w:sz="0" w:space="0" w:color="auto"/>
        <w:bottom w:val="none" w:sz="0" w:space="0" w:color="auto"/>
        <w:right w:val="none" w:sz="0" w:space="0" w:color="auto"/>
      </w:divBdr>
    </w:div>
    <w:div w:id="464350249">
      <w:bodyDiv w:val="1"/>
      <w:marLeft w:val="0"/>
      <w:marRight w:val="0"/>
      <w:marTop w:val="0"/>
      <w:marBottom w:val="0"/>
      <w:divBdr>
        <w:top w:val="none" w:sz="0" w:space="0" w:color="auto"/>
        <w:left w:val="none" w:sz="0" w:space="0" w:color="auto"/>
        <w:bottom w:val="none" w:sz="0" w:space="0" w:color="auto"/>
        <w:right w:val="none" w:sz="0" w:space="0" w:color="auto"/>
      </w:divBdr>
    </w:div>
    <w:div w:id="541139217">
      <w:bodyDiv w:val="1"/>
      <w:marLeft w:val="0"/>
      <w:marRight w:val="0"/>
      <w:marTop w:val="0"/>
      <w:marBottom w:val="0"/>
      <w:divBdr>
        <w:top w:val="none" w:sz="0" w:space="0" w:color="auto"/>
        <w:left w:val="none" w:sz="0" w:space="0" w:color="auto"/>
        <w:bottom w:val="none" w:sz="0" w:space="0" w:color="auto"/>
        <w:right w:val="none" w:sz="0" w:space="0" w:color="auto"/>
      </w:divBdr>
    </w:div>
    <w:div w:id="660428278">
      <w:bodyDiv w:val="1"/>
      <w:marLeft w:val="0"/>
      <w:marRight w:val="0"/>
      <w:marTop w:val="0"/>
      <w:marBottom w:val="0"/>
      <w:divBdr>
        <w:top w:val="none" w:sz="0" w:space="0" w:color="auto"/>
        <w:left w:val="none" w:sz="0" w:space="0" w:color="auto"/>
        <w:bottom w:val="none" w:sz="0" w:space="0" w:color="auto"/>
        <w:right w:val="none" w:sz="0" w:space="0" w:color="auto"/>
      </w:divBdr>
    </w:div>
    <w:div w:id="837696396">
      <w:bodyDiv w:val="1"/>
      <w:marLeft w:val="0"/>
      <w:marRight w:val="0"/>
      <w:marTop w:val="0"/>
      <w:marBottom w:val="0"/>
      <w:divBdr>
        <w:top w:val="none" w:sz="0" w:space="0" w:color="auto"/>
        <w:left w:val="none" w:sz="0" w:space="0" w:color="auto"/>
        <w:bottom w:val="none" w:sz="0" w:space="0" w:color="auto"/>
        <w:right w:val="none" w:sz="0" w:space="0" w:color="auto"/>
      </w:divBdr>
    </w:div>
    <w:div w:id="850876112">
      <w:bodyDiv w:val="1"/>
      <w:marLeft w:val="0"/>
      <w:marRight w:val="0"/>
      <w:marTop w:val="0"/>
      <w:marBottom w:val="0"/>
      <w:divBdr>
        <w:top w:val="none" w:sz="0" w:space="0" w:color="auto"/>
        <w:left w:val="none" w:sz="0" w:space="0" w:color="auto"/>
        <w:bottom w:val="none" w:sz="0" w:space="0" w:color="auto"/>
        <w:right w:val="none" w:sz="0" w:space="0" w:color="auto"/>
      </w:divBdr>
    </w:div>
    <w:div w:id="916861747">
      <w:bodyDiv w:val="1"/>
      <w:marLeft w:val="0"/>
      <w:marRight w:val="0"/>
      <w:marTop w:val="0"/>
      <w:marBottom w:val="0"/>
      <w:divBdr>
        <w:top w:val="none" w:sz="0" w:space="0" w:color="auto"/>
        <w:left w:val="none" w:sz="0" w:space="0" w:color="auto"/>
        <w:bottom w:val="none" w:sz="0" w:space="0" w:color="auto"/>
        <w:right w:val="none" w:sz="0" w:space="0" w:color="auto"/>
      </w:divBdr>
    </w:div>
    <w:div w:id="982851172">
      <w:bodyDiv w:val="1"/>
      <w:marLeft w:val="0"/>
      <w:marRight w:val="0"/>
      <w:marTop w:val="0"/>
      <w:marBottom w:val="0"/>
      <w:divBdr>
        <w:top w:val="none" w:sz="0" w:space="0" w:color="auto"/>
        <w:left w:val="none" w:sz="0" w:space="0" w:color="auto"/>
        <w:bottom w:val="none" w:sz="0" w:space="0" w:color="auto"/>
        <w:right w:val="none" w:sz="0" w:space="0" w:color="auto"/>
      </w:divBdr>
    </w:div>
    <w:div w:id="1163937159">
      <w:bodyDiv w:val="1"/>
      <w:marLeft w:val="0"/>
      <w:marRight w:val="0"/>
      <w:marTop w:val="0"/>
      <w:marBottom w:val="0"/>
      <w:divBdr>
        <w:top w:val="none" w:sz="0" w:space="0" w:color="auto"/>
        <w:left w:val="none" w:sz="0" w:space="0" w:color="auto"/>
        <w:bottom w:val="none" w:sz="0" w:space="0" w:color="auto"/>
        <w:right w:val="none" w:sz="0" w:space="0" w:color="auto"/>
      </w:divBdr>
    </w:div>
    <w:div w:id="128342059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32776283">
      <w:bodyDiv w:val="1"/>
      <w:marLeft w:val="0"/>
      <w:marRight w:val="0"/>
      <w:marTop w:val="0"/>
      <w:marBottom w:val="0"/>
      <w:divBdr>
        <w:top w:val="none" w:sz="0" w:space="0" w:color="auto"/>
        <w:left w:val="none" w:sz="0" w:space="0" w:color="auto"/>
        <w:bottom w:val="none" w:sz="0" w:space="0" w:color="auto"/>
        <w:right w:val="none" w:sz="0" w:space="0" w:color="auto"/>
      </w:divBdr>
    </w:div>
    <w:div w:id="1499541753">
      <w:bodyDiv w:val="1"/>
      <w:marLeft w:val="0"/>
      <w:marRight w:val="0"/>
      <w:marTop w:val="0"/>
      <w:marBottom w:val="0"/>
      <w:divBdr>
        <w:top w:val="none" w:sz="0" w:space="0" w:color="auto"/>
        <w:left w:val="none" w:sz="0" w:space="0" w:color="auto"/>
        <w:bottom w:val="none" w:sz="0" w:space="0" w:color="auto"/>
        <w:right w:val="none" w:sz="0" w:space="0" w:color="auto"/>
      </w:divBdr>
    </w:div>
    <w:div w:id="1620331908">
      <w:bodyDiv w:val="1"/>
      <w:marLeft w:val="0"/>
      <w:marRight w:val="0"/>
      <w:marTop w:val="0"/>
      <w:marBottom w:val="0"/>
      <w:divBdr>
        <w:top w:val="none" w:sz="0" w:space="0" w:color="auto"/>
        <w:left w:val="none" w:sz="0" w:space="0" w:color="auto"/>
        <w:bottom w:val="none" w:sz="0" w:space="0" w:color="auto"/>
        <w:right w:val="none" w:sz="0" w:space="0" w:color="auto"/>
      </w:divBdr>
    </w:div>
    <w:div w:id="1724674986">
      <w:bodyDiv w:val="1"/>
      <w:marLeft w:val="0"/>
      <w:marRight w:val="0"/>
      <w:marTop w:val="0"/>
      <w:marBottom w:val="0"/>
      <w:divBdr>
        <w:top w:val="none" w:sz="0" w:space="0" w:color="auto"/>
        <w:left w:val="none" w:sz="0" w:space="0" w:color="auto"/>
        <w:bottom w:val="none" w:sz="0" w:space="0" w:color="auto"/>
        <w:right w:val="none" w:sz="0" w:space="0" w:color="auto"/>
      </w:divBdr>
    </w:div>
    <w:div w:id="1897398617">
      <w:bodyDiv w:val="1"/>
      <w:marLeft w:val="0"/>
      <w:marRight w:val="0"/>
      <w:marTop w:val="0"/>
      <w:marBottom w:val="0"/>
      <w:divBdr>
        <w:top w:val="none" w:sz="0" w:space="0" w:color="auto"/>
        <w:left w:val="none" w:sz="0" w:space="0" w:color="auto"/>
        <w:bottom w:val="none" w:sz="0" w:space="0" w:color="auto"/>
        <w:right w:val="none" w:sz="0" w:space="0" w:color="auto"/>
      </w:divBdr>
    </w:div>
    <w:div w:id="1905722790">
      <w:bodyDiv w:val="1"/>
      <w:marLeft w:val="0"/>
      <w:marRight w:val="0"/>
      <w:marTop w:val="0"/>
      <w:marBottom w:val="0"/>
      <w:divBdr>
        <w:top w:val="none" w:sz="0" w:space="0" w:color="auto"/>
        <w:left w:val="none" w:sz="0" w:space="0" w:color="auto"/>
        <w:bottom w:val="none" w:sz="0" w:space="0" w:color="auto"/>
        <w:right w:val="none" w:sz="0" w:space="0" w:color="auto"/>
      </w:divBdr>
    </w:div>
    <w:div w:id="2045012467">
      <w:bodyDiv w:val="1"/>
      <w:marLeft w:val="0"/>
      <w:marRight w:val="0"/>
      <w:marTop w:val="0"/>
      <w:marBottom w:val="0"/>
      <w:divBdr>
        <w:top w:val="none" w:sz="0" w:space="0" w:color="auto"/>
        <w:left w:val="none" w:sz="0" w:space="0" w:color="auto"/>
        <w:bottom w:val="none" w:sz="0" w:space="0" w:color="auto"/>
        <w:right w:val="none" w:sz="0" w:space="0" w:color="auto"/>
      </w:divBdr>
    </w:div>
    <w:div w:id="2071422553">
      <w:bodyDiv w:val="1"/>
      <w:marLeft w:val="0"/>
      <w:marRight w:val="0"/>
      <w:marTop w:val="0"/>
      <w:marBottom w:val="0"/>
      <w:divBdr>
        <w:top w:val="none" w:sz="0" w:space="0" w:color="auto"/>
        <w:left w:val="none" w:sz="0" w:space="0" w:color="auto"/>
        <w:bottom w:val="none" w:sz="0" w:space="0" w:color="auto"/>
        <w:right w:val="none" w:sz="0" w:space="0" w:color="auto"/>
      </w:divBdr>
    </w:div>
    <w:div w:id="209165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cid:image001.png@01D3BBB8.BC18E10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coronel@entel.bo" TargetMode="External"/><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FD75C035-6D7D-4413-AAF1-380D3D98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26312</Words>
  <Characters>149981</Characters>
  <Application>Microsoft Office Word</Application>
  <DocSecurity>0</DocSecurity>
  <Lines>1249</Lines>
  <Paragraphs>351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175942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2014-03-10T14:14:00Z</cp:lastPrinted>
  <dcterms:created xsi:type="dcterms:W3CDTF">2018-04-06T21:41:00Z</dcterms:created>
  <dcterms:modified xsi:type="dcterms:W3CDTF">2018-04-06T21:41:00Z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